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10BE83BB"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9100CE">
        <w:rPr>
          <w:rFonts w:ascii="GHEA Grapalat" w:hAnsi="GHEA Grapalat"/>
          <w:i w:val="0"/>
          <w:color w:val="000000" w:themeColor="text1"/>
          <w:sz w:val="22"/>
          <w:szCs w:val="22"/>
          <w:lang w:val="hy-AM"/>
        </w:rPr>
        <w:t>29</w:t>
      </w:r>
      <w:r w:rsidR="00624CF3">
        <w:rPr>
          <w:rFonts w:ascii="GHEA Grapalat" w:hAnsi="GHEA Grapalat"/>
          <w:i w:val="0"/>
          <w:color w:val="000000" w:themeColor="text1"/>
          <w:sz w:val="22"/>
          <w:szCs w:val="22"/>
          <w:lang w:val="hy-AM"/>
        </w:rPr>
        <w:t>.12.</w:t>
      </w:r>
      <w:r w:rsidR="0087758E">
        <w:rPr>
          <w:rFonts w:ascii="GHEA Grapalat" w:hAnsi="GHEA Grapalat"/>
          <w:i w:val="0"/>
          <w:color w:val="000000" w:themeColor="text1"/>
          <w:sz w:val="22"/>
          <w:szCs w:val="22"/>
        </w:rPr>
        <w:t>202</w:t>
      </w:r>
      <w:r w:rsidR="00EB7822">
        <w:rPr>
          <w:rFonts w:ascii="GHEA Grapalat" w:hAnsi="GHEA Grapalat"/>
          <w:i w:val="0"/>
          <w:color w:val="000000" w:themeColor="text1"/>
          <w:sz w:val="22"/>
          <w:szCs w:val="22"/>
        </w:rPr>
        <w:t>5</w:t>
      </w:r>
      <w:r w:rsidRPr="00003FAD">
        <w:rPr>
          <w:rFonts w:ascii="GHEA Grapalat" w:hAnsi="GHEA Grapalat"/>
          <w:i w:val="0"/>
          <w:color w:val="000000" w:themeColor="text1"/>
          <w:sz w:val="22"/>
          <w:szCs w:val="22"/>
        </w:rPr>
        <w:t xml:space="preserve"> года</w:t>
      </w:r>
    </w:p>
    <w:p w14:paraId="050B0B01" w14:textId="6F8082D3"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9100CE">
        <w:rPr>
          <w:rFonts w:ascii="GHEA Grapalat" w:hAnsi="GHEA Grapalat"/>
          <w:b/>
          <w:iCs/>
          <w:lang w:val="hy-AM"/>
        </w:rPr>
        <w:t>ԵՔ-ԳՀԾՁԲ-26/44</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hyperlink r:id="rId8">
        <w:r w:rsidRPr="00003FAD">
          <w:rPr>
            <w:rFonts w:ascii="GHEA Grapalat" w:hAnsi="GHEA Grapalat"/>
            <w:i w:val="0"/>
            <w:color w:val="000000" w:themeColor="text1"/>
            <w:sz w:val="22"/>
            <w:szCs w:val="22"/>
          </w:rPr>
          <w:t>www.armeps.am</w:t>
        </w:r>
      </w:hyperlink>
      <w:r w:rsidRPr="00003FAD">
        <w:rPr>
          <w:rFonts w:ascii="GHEA Grapalat" w:hAnsi="GHEA Grapalat"/>
          <w:i w:val="0"/>
          <w:color w:val="000000" w:themeColor="text1"/>
          <w:sz w:val="22"/>
          <w:szCs w:val="22"/>
        </w:rPr>
        <w:t>).</w:t>
      </w:r>
    </w:p>
    <w:p w14:paraId="525B6CCD" w14:textId="078E1E5E"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9100CE">
        <w:rPr>
          <w:rFonts w:ascii="GHEA Grapalat" w:hAnsi="GHEA Grapalat"/>
          <w:b/>
          <w:i w:val="0"/>
          <w:color w:val="000000" w:themeColor="text1"/>
          <w:spacing w:val="6"/>
          <w:sz w:val="24"/>
          <w:szCs w:val="24"/>
        </w:rPr>
        <w:t>Услуг по текущему ремонту и техническому обслуживанию служебных автомобилей аппарата главы административного района Нор Норк</w:t>
      </w:r>
      <w:r w:rsidR="005D0147"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204EC3D7"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hyperlink r:id="rId9">
        <w:r w:rsidRPr="00003FAD">
          <w:rPr>
            <w:rFonts w:ascii="GHEA Grapalat" w:hAnsi="GHEA Grapalat"/>
            <w:i w:val="0"/>
            <w:color w:val="000000" w:themeColor="text1"/>
            <w:sz w:val="24"/>
            <w:szCs w:val="24"/>
          </w:rPr>
          <w:t>www.armeps.am</w:t>
        </w:r>
      </w:hyperlink>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EB7822">
        <w:rPr>
          <w:rFonts w:ascii="GHEA Grapalat" w:hAnsi="GHEA Grapalat"/>
          <w:b/>
          <w:i w:val="0"/>
          <w:color w:val="FF0000"/>
          <w:sz w:val="22"/>
          <w:szCs w:val="22"/>
        </w:rPr>
        <w:t>0</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9100CE">
        <w:rPr>
          <w:rFonts w:ascii="GHEA Grapalat" w:hAnsi="GHEA Grapalat"/>
          <w:b/>
          <w:i w:val="0"/>
          <w:color w:val="FF0000"/>
          <w:sz w:val="22"/>
          <w:szCs w:val="22"/>
        </w:rPr>
        <w:t>13.01.2026</w:t>
      </w:r>
      <w:r w:rsidR="00E46378">
        <w:rPr>
          <w:rFonts w:ascii="GHEA Grapalat" w:hAnsi="GHEA Grapalat"/>
          <w:b/>
          <w:i w:val="0"/>
          <w:color w:val="FF0000"/>
          <w:sz w:val="22"/>
          <w:szCs w:val="22"/>
          <w:lang w:val="hy-AM"/>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2A3DD099"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EB7822">
        <w:rPr>
          <w:rFonts w:ascii="GHEA Grapalat" w:hAnsi="GHEA Grapalat"/>
          <w:b/>
          <w:i w:val="0"/>
          <w:color w:val="FF0000"/>
          <w:sz w:val="22"/>
          <w:szCs w:val="22"/>
        </w:rPr>
        <w:t>10:00 часов,</w:t>
      </w:r>
      <w:r w:rsidR="005D0147">
        <w:rPr>
          <w:rFonts w:ascii="GHEA Grapalat" w:hAnsi="GHEA Grapalat"/>
          <w:b/>
          <w:i w:val="0"/>
          <w:color w:val="FF0000"/>
          <w:sz w:val="22"/>
          <w:szCs w:val="22"/>
          <w:lang w:val="hy-AM"/>
        </w:rPr>
        <w:t xml:space="preserve"> </w:t>
      </w:r>
      <w:r w:rsidR="009100CE">
        <w:rPr>
          <w:rFonts w:ascii="GHEA Grapalat" w:hAnsi="GHEA Grapalat"/>
          <w:b/>
          <w:i w:val="0"/>
          <w:color w:val="FF0000"/>
          <w:sz w:val="22"/>
          <w:szCs w:val="22"/>
        </w:rPr>
        <w:t>13.01.2026</w:t>
      </w:r>
      <w:r w:rsidR="00E46378">
        <w:rPr>
          <w:rFonts w:ascii="GHEA Grapalat" w:hAnsi="GHEA Grapalat"/>
          <w:b/>
          <w:i w:val="0"/>
          <w:color w:val="FF0000"/>
          <w:sz w:val="22"/>
          <w:szCs w:val="22"/>
          <w:lang w:val="hy-AM"/>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699281A1" w14:textId="77777777" w:rsidR="00912637" w:rsidRPr="00003FAD" w:rsidRDefault="00912637" w:rsidP="00912637">
      <w:pPr>
        <w:pStyle w:val="BodyTextIndent"/>
        <w:widowControl w:val="0"/>
        <w:spacing w:after="120" w:line="240" w:lineRule="auto"/>
        <w:ind w:firstLine="567"/>
        <w:rPr>
          <w:rFonts w:ascii="GHEA Grapalat" w:hAnsi="GHEA Grapalat"/>
          <w:i w:val="0"/>
          <w:color w:val="000000" w:themeColor="text1"/>
          <w:sz w:val="22"/>
          <w:szCs w:val="22"/>
        </w:rPr>
      </w:pPr>
      <w:r w:rsidRPr="000D748C">
        <w:rPr>
          <w:rFonts w:ascii="GHEA Grapalat" w:hAnsi="GHEA Grapalat"/>
        </w:rPr>
        <w:t>Э. Симоняну</w:t>
      </w:r>
      <w:r w:rsidRPr="00003FAD">
        <w:rPr>
          <w:rFonts w:ascii="GHEA Grapalat" w:hAnsi="GHEA Grapalat"/>
          <w:i w:val="0"/>
          <w:color w:val="000000" w:themeColor="text1"/>
          <w:sz w:val="22"/>
          <w:szCs w:val="22"/>
        </w:rPr>
        <w:t>.</w:t>
      </w:r>
    </w:p>
    <w:p w14:paraId="2022960F" w14:textId="344DA1BC" w:rsidR="00005607" w:rsidRPr="008638B2" w:rsidRDefault="00544CFD" w:rsidP="00912637">
      <w:pPr>
        <w:pStyle w:val="BodyText"/>
        <w:widowControl w:val="0"/>
        <w:spacing w:after="160"/>
        <w:ind w:right="-7" w:firstLine="567"/>
        <w:rPr>
          <w:rFonts w:ascii="GHEA Grapalat" w:hAnsi="GHEA Grapalat"/>
        </w:rPr>
      </w:pPr>
      <w:r w:rsidRPr="00003FAD">
        <w:rPr>
          <w:rFonts w:ascii="GHEA Grapalat" w:hAnsi="GHEA Grapalat"/>
          <w:b/>
          <w:color w:val="000000" w:themeColor="text1"/>
          <w:sz w:val="22"/>
          <w:szCs w:val="22"/>
        </w:rPr>
        <w:t xml:space="preserve">Телефон: </w:t>
      </w:r>
      <w:r w:rsidR="00912637" w:rsidRPr="00003FAD">
        <w:rPr>
          <w:rFonts w:ascii="GHEA Grapalat" w:hAnsi="GHEA Grapalat"/>
          <w:b/>
          <w:color w:val="000000" w:themeColor="text1"/>
          <w:sz w:val="22"/>
          <w:szCs w:val="22"/>
        </w:rPr>
        <w:t>+</w:t>
      </w:r>
      <w:r w:rsidR="00912637" w:rsidRPr="000D748C">
        <w:rPr>
          <w:rFonts w:ascii="GHEA Grapalat" w:hAnsi="GHEA Grapalat"/>
        </w:rPr>
        <w:t>011514</w:t>
      </w:r>
      <w:r w:rsidR="00912637" w:rsidRPr="000D748C">
        <w:rPr>
          <w:rFonts w:ascii="GHEA Grapalat" w:hAnsi="GHEA Grapalat"/>
          <w:lang w:val="hy-AM"/>
        </w:rPr>
        <w:t>216</w:t>
      </w:r>
    </w:p>
    <w:p w14:paraId="01F1CC97" w14:textId="77777777" w:rsidR="00912637" w:rsidRDefault="00544CFD" w:rsidP="00912637">
      <w:pPr>
        <w:pStyle w:val="BodyText"/>
        <w:widowControl w:val="0"/>
        <w:spacing w:after="160"/>
        <w:ind w:right="-7"/>
        <w:rPr>
          <w:rFonts w:asciiTheme="minorHAnsi" w:hAnsiTheme="minorHAnsi"/>
          <w:lang w:val="hy-AM"/>
        </w:rPr>
      </w:pPr>
      <w:r w:rsidRPr="00003FAD">
        <w:rPr>
          <w:rFonts w:ascii="GHEA Grapalat" w:hAnsi="GHEA Grapalat"/>
          <w:b/>
          <w:color w:val="000000" w:themeColor="text1"/>
          <w:sz w:val="22"/>
          <w:szCs w:val="22"/>
        </w:rPr>
        <w:t xml:space="preserve">Электронная почта: </w:t>
      </w:r>
      <w:hyperlink r:id="rId10" w:history="1">
        <w:r w:rsidR="00912637" w:rsidRPr="000D748C">
          <w:rPr>
            <w:rStyle w:val="Hyperlink"/>
            <w:rFonts w:ascii="GHEA Grapalat" w:hAnsi="GHEA Grapalat"/>
            <w:b/>
            <w:bCs/>
          </w:rPr>
          <w:t>edita.simonyan@yerevan.am</w:t>
        </w:r>
      </w:hyperlink>
    </w:p>
    <w:p w14:paraId="32E8F85C" w14:textId="34425EA6" w:rsidR="00005607" w:rsidRPr="00E41E1F" w:rsidRDefault="00005607" w:rsidP="00005607">
      <w:pPr>
        <w:pStyle w:val="BodyTextIndent"/>
        <w:widowControl w:val="0"/>
        <w:spacing w:after="160"/>
        <w:ind w:left="720" w:firstLine="0"/>
        <w:rPr>
          <w:rFonts w:ascii="GHEA Grapalat" w:hAnsi="GHEA Grapalat"/>
          <w:lang w:val="hy-AM"/>
        </w:rPr>
      </w:pP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458E8057"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5D0147">
        <w:rPr>
          <w:rFonts w:ascii="GHEA Grapalat" w:hAnsi="GHEA Grapalat"/>
          <w:b/>
          <w:color w:val="000000" w:themeColor="text1"/>
          <w:sz w:val="20"/>
          <w:szCs w:val="20"/>
          <w:lang w:val="hy-AM"/>
        </w:rPr>
        <w:t xml:space="preserve"> </w:t>
      </w:r>
      <w:r w:rsidR="009100CE">
        <w:rPr>
          <w:rFonts w:ascii="GHEA Grapalat" w:hAnsi="GHEA Grapalat"/>
          <w:b/>
          <w:color w:val="000000" w:themeColor="text1"/>
          <w:spacing w:val="6"/>
        </w:rPr>
        <w:t>Услуг по текущему ремонту и техническому обслуживанию служебных автомобилей аппарата главы административного района Нор Норк</w:t>
      </w:r>
      <w:r w:rsidR="00AB0BFB" w:rsidRPr="00AB0BFB">
        <w:rPr>
          <w:rFonts w:ascii="GHEA Grapalat" w:hAnsi="GHEA Grapalat"/>
          <w:b/>
          <w:color w:val="000000" w:themeColor="text1"/>
          <w:sz w:val="20"/>
          <w:szCs w:val="20"/>
        </w:rPr>
        <w:t xml:space="preserve"> </w:t>
      </w:r>
      <w:r w:rsidR="00CE724E">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00005607" w:rsidRPr="00CE724E">
        <w:rPr>
          <w:rFonts w:ascii="GHEA Grapalat" w:hAnsi="GHEA Grapalat"/>
          <w:b/>
          <w:color w:val="000000" w:themeColor="text1"/>
          <w:sz w:val="20"/>
          <w:szCs w:val="20"/>
        </w:rPr>
        <w:t>МЭРИИ Г.ЕРЕВАНА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003FAD">
          <w:rPr>
            <w:rStyle w:val="Hyperlink"/>
            <w:rFonts w:ascii="GHEA Grapalat" w:hAnsi="GHEA Grapalat"/>
            <w:i/>
            <w:color w:val="000000" w:themeColor="text1"/>
          </w:rPr>
          <w:t>www.procurement.am</w:t>
        </w:r>
      </w:hyperlink>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12"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2F179897" w14:textId="77777777" w:rsidR="00A4418E" w:rsidRPr="00A4418E" w:rsidRDefault="00A4418E" w:rsidP="00A4418E">
      <w:pPr>
        <w:jc w:val="both"/>
        <w:rPr>
          <w:rFonts w:ascii="GHEA Grapalat" w:hAnsi="GHEA Grapalat"/>
          <w:color w:val="EE0000"/>
          <w:sz w:val="32"/>
          <w:szCs w:val="32"/>
        </w:rPr>
      </w:pPr>
      <w:r w:rsidRPr="00A4418E">
        <w:rPr>
          <w:rFonts w:ascii="GHEA Grapalat" w:hAnsi="GHEA Grapalat"/>
          <w:color w:val="EE0000"/>
          <w:sz w:val="32"/>
          <w:szCs w:val="32"/>
        </w:rPr>
        <w:t>В случае несоответствия между армянскими и российскими языками, в качестве основы принять армянский язык</w:t>
      </w:r>
    </w:p>
    <w:p w14:paraId="4A916DF6" w14:textId="495A51CD" w:rsidR="00160AE4" w:rsidRPr="00A4418E" w:rsidRDefault="00994A77" w:rsidP="00574E17">
      <w:pPr>
        <w:jc w:val="both"/>
        <w:rPr>
          <w:rFonts w:ascii="GHEA Grapalat" w:hAnsi="GHEA Grapalat" w:cs="Sylfaen"/>
          <w:b/>
          <w:color w:val="EE0000"/>
          <w:sz w:val="32"/>
          <w:szCs w:val="32"/>
        </w:rPr>
      </w:pPr>
      <w:r w:rsidRPr="00A4418E">
        <w:rPr>
          <w:rFonts w:ascii="GHEA Grapalat" w:hAnsi="GHEA Grapalat"/>
          <w:color w:val="EE0000"/>
          <w:sz w:val="32"/>
          <w:szCs w:val="32"/>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289C77E5"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9100CE">
        <w:rPr>
          <w:rFonts w:ascii="GHEA Grapalat" w:hAnsi="GHEA Grapalat"/>
          <w:b/>
          <w:color w:val="000000" w:themeColor="text1"/>
          <w:spacing w:val="6"/>
        </w:rPr>
        <w:t>Услуг по текущему ремонту и техническому обслуживанию служебных автомобилей аппарата главы административного района Нор Норк</w:t>
      </w:r>
      <w:r w:rsidR="005D0147" w:rsidRPr="00003FAD">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ДЛЯ НУЖД</w:t>
      </w:r>
      <w:r w:rsidRPr="00AB0BFB">
        <w:rPr>
          <w:rFonts w:ascii="GHEA Grapalat" w:hAnsi="GHEA Grapalat"/>
          <w:b/>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46B4CEFB"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9100CE">
        <w:rPr>
          <w:rFonts w:ascii="GHEA Grapalat" w:hAnsi="GHEA Grapalat"/>
          <w:b/>
          <w:iCs/>
          <w:lang w:val="hy-AM"/>
        </w:rPr>
        <w:t>ԵՔ-ԳՀԾՁԲ-26/44</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D333DB5" w14:textId="3D9AF02C" w:rsidR="00912637" w:rsidRPr="00003FAD" w:rsidRDefault="00A81DD5" w:rsidP="00912637">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GHEA Grapalat" w:hAnsi="GHEA Grapalat"/>
          <w:color w:val="000000" w:themeColor="text1"/>
          <w:sz w:val="24"/>
          <w:szCs w:val="24"/>
        </w:rPr>
        <w:t xml:space="preserve">Адрес электронной почты секретаря оценочной комиссии </w:t>
      </w:r>
      <w:hyperlink r:id="rId13" w:history="1">
        <w:r w:rsidR="00912637" w:rsidRPr="000D748C">
          <w:rPr>
            <w:rStyle w:val="Hyperlink"/>
            <w:rFonts w:ascii="GHEA Grapalat" w:hAnsi="GHEA Grapalat"/>
            <w:b/>
            <w:bCs/>
          </w:rPr>
          <w:t>edita.simonyan@yerevan.am</w:t>
        </w:r>
      </w:hyperlink>
    </w:p>
    <w:p w14:paraId="4D0FC3DC" w14:textId="71D3158D" w:rsidR="00096865" w:rsidRPr="00003FAD" w:rsidRDefault="00F5653D"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rPr>
        <w:br w:type="page"/>
      </w:r>
      <w:r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1B077032"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9100CE">
        <w:rPr>
          <w:rFonts w:ascii="GHEA Grapalat" w:hAnsi="GHEA Grapalat"/>
          <w:color w:val="000000" w:themeColor="text1"/>
        </w:rPr>
        <w:t>Услуг по текущему ремонту и техническому обслуживанию служебных автомобилей аппарата главы административного района Нор Норк</w:t>
      </w:r>
      <w:r w:rsidR="00AB0BFB" w:rsidRPr="00AB0BFB">
        <w:rPr>
          <w:rFonts w:ascii="GHEA Grapalat" w:hAnsi="GHEA Grapalat"/>
          <w:color w:val="000000" w:themeColor="text1"/>
        </w:rPr>
        <w:t xml:space="preserve"> г.Ереван</w:t>
      </w:r>
      <w:r w:rsidR="00CE724E"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AB0BFB">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1350"/>
        <w:gridCol w:w="5462"/>
      </w:tblGrid>
      <w:tr w:rsidR="00003FAD" w:rsidRPr="00003FAD" w14:paraId="30EDA3E6" w14:textId="77777777" w:rsidTr="009100CE">
        <w:trPr>
          <w:trHeight w:val="736"/>
          <w:jc w:val="center"/>
        </w:trPr>
        <w:tc>
          <w:tcPr>
            <w:tcW w:w="377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546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9100CE">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135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546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B453F7" w:rsidRPr="00003FAD" w14:paraId="5BC2D2CA" w14:textId="77777777" w:rsidTr="009100CE">
        <w:trPr>
          <w:jc w:val="center"/>
        </w:trPr>
        <w:tc>
          <w:tcPr>
            <w:tcW w:w="2422" w:type="dxa"/>
            <w:vAlign w:val="center"/>
          </w:tcPr>
          <w:p w14:paraId="612FF811" w14:textId="77777777" w:rsidR="00B453F7" w:rsidRPr="00A83B50" w:rsidRDefault="00B453F7" w:rsidP="00B453F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B453F7" w:rsidRPr="00003FAD"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1350" w:type="dxa"/>
          </w:tcPr>
          <w:p w14:paraId="3439C833" w14:textId="79A840CB" w:rsidR="00B453F7" w:rsidRPr="009100CE" w:rsidRDefault="005D0147" w:rsidP="00B453F7">
            <w:pPr>
              <w:pStyle w:val="BodyTextIndent2"/>
              <w:widowControl w:val="0"/>
              <w:spacing w:after="120" w:line="240" w:lineRule="auto"/>
              <w:ind w:firstLine="0"/>
              <w:jc w:val="center"/>
              <w:rPr>
                <w:rFonts w:ascii="GHEA Grapalat" w:hAnsi="GHEA Grapalat"/>
                <w:color w:val="000000" w:themeColor="text1"/>
                <w:sz w:val="24"/>
                <w:szCs w:val="24"/>
                <w:lang w:val="hy-AM"/>
              </w:rPr>
            </w:pPr>
            <w:r>
              <w:rPr>
                <w:rFonts w:ascii="GHEA Grapalat" w:hAnsi="GHEA Grapalat"/>
              </w:rPr>
              <w:t xml:space="preserve">До </w:t>
            </w:r>
            <w:r w:rsidR="009100CE">
              <w:rPr>
                <w:rFonts w:ascii="GHEA Grapalat" w:hAnsi="GHEA Grapalat"/>
                <w:lang w:val="hy-AM"/>
              </w:rPr>
              <w:t>750000</w:t>
            </w:r>
          </w:p>
        </w:tc>
        <w:tc>
          <w:tcPr>
            <w:tcW w:w="5462" w:type="dxa"/>
          </w:tcPr>
          <w:p w14:paraId="27C21596" w14:textId="29306AA2" w:rsidR="00B453F7" w:rsidRPr="00C12854" w:rsidRDefault="009100CE" w:rsidP="00B453F7">
            <w:pPr>
              <w:pStyle w:val="BodyTextIndent2"/>
              <w:widowControl w:val="0"/>
              <w:spacing w:after="120" w:line="240" w:lineRule="auto"/>
              <w:ind w:firstLine="0"/>
              <w:rPr>
                <w:rFonts w:ascii="GHEA Grapalat" w:hAnsi="GHEA Grapalat"/>
                <w:b/>
                <w:color w:val="000000" w:themeColor="text1"/>
                <w:spacing w:val="6"/>
                <w:sz w:val="22"/>
                <w:szCs w:val="22"/>
              </w:rPr>
            </w:pPr>
            <w:r>
              <w:rPr>
                <w:rFonts w:ascii="GHEA Grapalat" w:hAnsi="GHEA Grapalat"/>
                <w:b/>
                <w:color w:val="000000" w:themeColor="text1"/>
                <w:spacing w:val="6"/>
                <w:sz w:val="24"/>
                <w:szCs w:val="24"/>
              </w:rPr>
              <w:t>Услуг по текущему ремонту и техническому обслуживанию служебных автомобилей аппарата главы административного района Нор Норк</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lastRenderedPageBreak/>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pPr>
        <w:pStyle w:val="ListParagraph"/>
        <w:widowControl w:val="0"/>
        <w:numPr>
          <w:ilvl w:val="0"/>
          <w:numId w:val="8"/>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pPr>
        <w:pStyle w:val="ListParagraph"/>
        <w:widowControl w:val="0"/>
        <w:numPr>
          <w:ilvl w:val="0"/>
          <w:numId w:val="8"/>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B741F9">
        <w:rPr>
          <w:rFonts w:ascii="GHEA Grapalat" w:hAnsi="GHEA Grapalat"/>
        </w:rPr>
        <w:lastRenderedPageBreak/>
        <w:t>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lastRenderedPageBreak/>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003FAD">
        <w:rPr>
          <w:rFonts w:ascii="GHEA Grapalat" w:hAnsi="GHEA Grapalat"/>
          <w:color w:val="000000" w:themeColor="text1"/>
        </w:rPr>
        <w:lastRenderedPageBreak/>
        <w:t xml:space="preserve">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4279CA85"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EB7822">
        <w:rPr>
          <w:rFonts w:ascii="GHEA Grapalat" w:hAnsi="GHEA Grapalat"/>
          <w:b/>
          <w:color w:val="FF0000"/>
          <w:sz w:val="24"/>
          <w:szCs w:val="24"/>
        </w:rPr>
        <w:t xml:space="preserve">10:00 часов, </w:t>
      </w:r>
      <w:r w:rsidR="009100CE">
        <w:rPr>
          <w:rFonts w:ascii="GHEA Grapalat" w:hAnsi="GHEA Grapalat"/>
          <w:b/>
          <w:i/>
          <w:color w:val="FF0000"/>
          <w:sz w:val="22"/>
          <w:szCs w:val="22"/>
        </w:rPr>
        <w:t>13.01.2026</w:t>
      </w:r>
      <w:r w:rsidR="00E46378">
        <w:rPr>
          <w:rFonts w:ascii="GHEA Grapalat" w:hAnsi="GHEA Grapalat"/>
          <w:b/>
          <w:i/>
          <w:color w:val="FF0000"/>
          <w:sz w:val="22"/>
          <w:szCs w:val="22"/>
          <w:lang w:val="hy-AM"/>
        </w:rPr>
        <w:t xml:space="preserve"> </w:t>
      </w:r>
      <w:r w:rsidR="00F47E60" w:rsidRPr="009461CA">
        <w:rPr>
          <w:rFonts w:ascii="GHEA Grapalat" w:hAnsi="GHEA Grapalat"/>
          <w:color w:val="FF0000"/>
          <w:sz w:val="24"/>
          <w:szCs w:val="24"/>
        </w:rPr>
        <w:t>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617E36C" w14:textId="77777777" w:rsidR="005D0147" w:rsidRPr="00003FAD" w:rsidRDefault="005D0147" w:rsidP="005D0147">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Pr="00003FAD">
        <w:rPr>
          <w:rFonts w:ascii="GHEA Grapalat" w:hAnsi="GHEA Grapalat"/>
          <w:color w:val="000000" w:themeColor="text1"/>
          <w:sz w:val="24"/>
          <w:szCs w:val="24"/>
        </w:rPr>
        <w:tab/>
        <w:t xml:space="preserve">Участник представляет ценовое предложение в форме расчета, состоящего из обобщенных компонентов- стоимость (совокупность себестоимости </w:t>
      </w:r>
      <w:r w:rsidRPr="00003FAD">
        <w:rPr>
          <w:rFonts w:ascii="GHEA Grapalat" w:hAnsi="GHEA Grapalat"/>
          <w:color w:val="000000" w:themeColor="text1"/>
          <w:sz w:val="24"/>
          <w:szCs w:val="24"/>
        </w:rPr>
        <w:lastRenderedPageBreak/>
        <w:t xml:space="preserve">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4D7C767B" w14:textId="77777777" w:rsidR="005D0147" w:rsidRPr="00003FAD" w:rsidRDefault="005D0147" w:rsidP="005D014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а) оценка и сравнение ценовых предложений участников осуществляются без исчисления указанной в настоящем пункте суммы налога, </w:t>
      </w:r>
    </w:p>
    <w:p w14:paraId="3ADA3B21" w14:textId="77777777" w:rsidR="005D0147" w:rsidRPr="00003FAD" w:rsidRDefault="005D0147" w:rsidP="005D014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б)</w:t>
      </w:r>
      <w:r w:rsidRPr="00003FAD">
        <w:rPr>
          <w:color w:val="000000" w:themeColor="text1"/>
        </w:rPr>
        <w:t xml:space="preserve"> </w:t>
      </w:r>
      <w:r w:rsidRPr="00003FAD">
        <w:rPr>
          <w:rFonts w:ascii="GHEA Grapalat" w:hAnsi="GHEA Grapalat"/>
          <w:color w:val="000000" w:themeColor="text1"/>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03FAD">
        <w:rPr>
          <w:rFonts w:ascii="GHEA Grapalat" w:hAnsi="GHEA Grapalat"/>
          <w:color w:val="000000" w:themeColor="text1"/>
          <w:sz w:val="24"/>
          <w:szCs w:val="24"/>
          <w:lang w:val="hy-AM"/>
        </w:rPr>
        <w:t xml:space="preserve">, </w:t>
      </w:r>
      <w:r w:rsidRPr="00003FAD">
        <w:rPr>
          <w:rFonts w:ascii="GHEA Grapalat" w:hAnsi="GHEA Grapalat"/>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14:paraId="611B30C9"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6B2B7A04"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7DF4D3FA"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347506A5"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088CC648"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К-количество предоставленных услуг.</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2627E9CC"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EB7822">
        <w:rPr>
          <w:rFonts w:ascii="GHEA Grapalat" w:hAnsi="GHEA Grapalat"/>
          <w:b/>
          <w:color w:val="FF0000"/>
          <w:sz w:val="24"/>
          <w:szCs w:val="24"/>
        </w:rPr>
        <w:t xml:space="preserve">10:00 часов, </w:t>
      </w:r>
      <w:r w:rsidR="009100CE">
        <w:rPr>
          <w:rFonts w:ascii="GHEA Grapalat" w:hAnsi="GHEA Grapalat"/>
          <w:b/>
          <w:i/>
          <w:color w:val="FF0000"/>
          <w:sz w:val="22"/>
          <w:szCs w:val="22"/>
        </w:rPr>
        <w:t>13.01.2026</w:t>
      </w:r>
      <w:r w:rsidR="00E46378">
        <w:rPr>
          <w:rFonts w:ascii="GHEA Grapalat" w:hAnsi="GHEA Grapalat"/>
          <w:b/>
          <w:i/>
          <w:color w:val="FF0000"/>
          <w:sz w:val="22"/>
          <w:szCs w:val="22"/>
          <w:lang w:val="hy-AM"/>
        </w:rPr>
        <w:t xml:space="preserve"> </w:t>
      </w:r>
      <w:r w:rsidR="00A649CC" w:rsidRPr="00003FAD">
        <w:rPr>
          <w:rFonts w:ascii="GHEA Grapalat" w:hAnsi="GHEA Grapalat"/>
          <w:color w:val="000000" w:themeColor="text1"/>
          <w:sz w:val="24"/>
          <w:szCs w:val="24"/>
        </w:rPr>
        <w:t>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003FAD">
        <w:rPr>
          <w:rFonts w:ascii="GHEA Grapalat" w:hAnsi="GHEA Grapalat"/>
          <w:color w:val="000000" w:themeColor="text1"/>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w:t>
      </w:r>
      <w:r w:rsidRPr="00B741F9">
        <w:rPr>
          <w:rFonts w:ascii="GHEA Grapalat" w:hAnsi="GHEA Grapalat"/>
          <w:sz w:val="24"/>
          <w:szCs w:val="24"/>
        </w:rPr>
        <w:lastRenderedPageBreak/>
        <w:t>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 xml:space="preserve">Если обоснования не были представлены, то в протоколе заседания комиссии об этом делаются </w:t>
      </w:r>
      <w:r w:rsidRPr="00B741F9">
        <w:rPr>
          <w:rFonts w:ascii="GHEA Grapalat" w:hAnsi="GHEA Grapalat"/>
          <w:sz w:val="24"/>
          <w:szCs w:val="24"/>
        </w:rPr>
        <w:lastRenderedPageBreak/>
        <w:t>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pPr>
        <w:pStyle w:val="ListParagraph"/>
        <w:widowControl w:val="0"/>
        <w:numPr>
          <w:ilvl w:val="0"/>
          <w:numId w:val="8"/>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pPr>
        <w:pStyle w:val="ListParagraph"/>
        <w:widowControl w:val="0"/>
        <w:numPr>
          <w:ilvl w:val="0"/>
          <w:numId w:val="8"/>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w:t>
      </w:r>
      <w:r w:rsidRPr="00B741F9">
        <w:rPr>
          <w:rFonts w:ascii="GHEA Grapalat" w:hAnsi="GHEA Grapalat" w:cs="Sylfaen"/>
        </w:rPr>
        <w:lastRenderedPageBreak/>
        <w:t>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lastRenderedPageBreak/>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pPr>
        <w:pStyle w:val="BodyTextIndent2"/>
        <w:widowControl w:val="0"/>
        <w:numPr>
          <w:ilvl w:val="0"/>
          <w:numId w:val="7"/>
        </w:numPr>
        <w:spacing w:after="160" w:line="240" w:lineRule="auto"/>
        <w:rPr>
          <w:rFonts w:ascii="GHEA Grapalat" w:hAnsi="GHEA Grapalat"/>
          <w:i/>
          <w:sz w:val="24"/>
          <w:szCs w:val="24"/>
        </w:rPr>
      </w:pPr>
      <w:r w:rsidRPr="00B741F9">
        <w:rPr>
          <w:rFonts w:ascii="GHEA Grapalat" w:hAnsi="GHEA Grapalat"/>
          <w:sz w:val="24"/>
          <w:szCs w:val="24"/>
        </w:rPr>
        <w:t xml:space="preserve">не применим, если заявку подал только один участник, с которым </w:t>
      </w:r>
      <w:r w:rsidRPr="00B741F9">
        <w:rPr>
          <w:rFonts w:ascii="GHEA Grapalat" w:hAnsi="GHEA Grapalat"/>
          <w:sz w:val="24"/>
          <w:szCs w:val="24"/>
        </w:rPr>
        <w:lastRenderedPageBreak/>
        <w:t>заключается договор;</w:t>
      </w:r>
    </w:p>
    <w:p w14:paraId="23C2F376" w14:textId="77777777" w:rsidR="00A52308" w:rsidRPr="00B741F9" w:rsidRDefault="00A52308">
      <w:pPr>
        <w:pStyle w:val="norm"/>
        <w:widowControl w:val="0"/>
        <w:numPr>
          <w:ilvl w:val="0"/>
          <w:numId w:val="7"/>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003FAD">
        <w:rPr>
          <w:rFonts w:ascii="GHEA Grapalat" w:hAnsi="GHEA Grapalat"/>
          <w:color w:val="000000" w:themeColor="text1"/>
        </w:rPr>
        <w:lastRenderedPageBreak/>
        <w:t>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w:t>
      </w:r>
      <w:r w:rsidRPr="00003FAD">
        <w:rPr>
          <w:rFonts w:ascii="GHEA Grapalat" w:hAnsi="GHEA Grapalat"/>
          <w:color w:val="000000" w:themeColor="text1"/>
        </w:rPr>
        <w:lastRenderedPageBreak/>
        <w:t xml:space="preserve">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xml:space="preserve">, по части выделенных финансовых средств, представляется в виде гарантии или наличных денег, а по </w:t>
      </w:r>
      <w:r w:rsidRPr="00003FAD">
        <w:rPr>
          <w:rFonts w:ascii="GHEA Grapalat" w:hAnsi="GHEA Grapalat" w:cs="Sylfaen"/>
          <w:color w:val="000000" w:themeColor="text1"/>
        </w:rPr>
        <w:lastRenderedPageBreak/>
        <w:t>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003FAD">
        <w:rPr>
          <w:rFonts w:ascii="GHEA Grapalat" w:hAnsi="GHEA Grapalat"/>
          <w:color w:val="000000" w:themeColor="text1"/>
        </w:rPr>
        <w:lastRenderedPageBreak/>
        <w:t>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w:t>
      </w:r>
      <w:r w:rsidRPr="00003FAD">
        <w:rPr>
          <w:rFonts w:ascii="GHEA Grapalat" w:hAnsi="GHEA Grapalat"/>
          <w:color w:val="000000" w:themeColor="text1"/>
        </w:rPr>
        <w:lastRenderedPageBreak/>
        <w:t>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2D913FE9"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9100CE">
        <w:rPr>
          <w:rFonts w:ascii="GHEA Grapalat" w:hAnsi="GHEA Grapalat"/>
          <w:b/>
          <w:color w:val="000000" w:themeColor="text1"/>
          <w:sz w:val="22"/>
          <w:szCs w:val="22"/>
          <w:lang w:val="hy-AM"/>
        </w:rPr>
        <w:t>ԵՔ-ԳՀԾՁԲ-26/44</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15A37748"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9100CE">
        <w:rPr>
          <w:rFonts w:ascii="GHEA Grapalat" w:hAnsi="GHEA Grapalat"/>
          <w:b/>
          <w:color w:val="000000" w:themeColor="text1"/>
          <w:sz w:val="22"/>
          <w:szCs w:val="22"/>
          <w:lang w:val="hy-AM"/>
        </w:rPr>
        <w:t>ԵՔ-ԳՀԾՁԲ-26/44</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67ECE84D"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100CE">
        <w:rPr>
          <w:rFonts w:ascii="GHEA Grapalat" w:hAnsi="GHEA Grapalat"/>
          <w:b/>
          <w:color w:val="000000" w:themeColor="text1"/>
          <w:sz w:val="22"/>
          <w:szCs w:val="22"/>
          <w:lang w:val="hy-AM"/>
        </w:rPr>
        <w:t>ԵՔ-ԳՀԾՁԲ-26/44</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2D59D5D3"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100CE">
        <w:rPr>
          <w:rFonts w:ascii="GHEA Grapalat" w:hAnsi="GHEA Grapalat"/>
          <w:b/>
          <w:color w:val="000000" w:themeColor="text1"/>
          <w:sz w:val="22"/>
          <w:szCs w:val="22"/>
          <w:lang w:val="hy-AM"/>
        </w:rPr>
        <w:t>ԵՔ-ԳՀԾՁԲ-26/44</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pPr>
        <w:pStyle w:val="ListParagraph"/>
        <w:widowControl w:val="0"/>
        <w:numPr>
          <w:ilvl w:val="0"/>
          <w:numId w:val="9"/>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6D5C22E2"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9100CE">
        <w:rPr>
          <w:rFonts w:ascii="GHEA Grapalat" w:hAnsi="GHEA Grapalat"/>
          <w:b/>
          <w:color w:val="000000" w:themeColor="text1"/>
          <w:sz w:val="22"/>
          <w:szCs w:val="22"/>
          <w:lang w:val="hy-AM"/>
        </w:rPr>
        <w:t>ԵՔ-ԳՀԾՁԲ-26/44</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pPr>
              <w:numPr>
                <w:ilvl w:val="2"/>
                <w:numId w:val="1"/>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pPr>
              <w:numPr>
                <w:ilvl w:val="2"/>
                <w:numId w:val="1"/>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pPr>
              <w:numPr>
                <w:ilvl w:val="2"/>
                <w:numId w:val="1"/>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pPr>
              <w:numPr>
                <w:ilvl w:val="2"/>
                <w:numId w:val="1"/>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pPr>
              <w:numPr>
                <w:ilvl w:val="2"/>
                <w:numId w:val="1"/>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pPr>
              <w:numPr>
                <w:ilvl w:val="2"/>
                <w:numId w:val="1"/>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pPr>
        <w:pStyle w:val="ListParagraph"/>
        <w:numPr>
          <w:ilvl w:val="0"/>
          <w:numId w:val="1"/>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pPr>
        <w:pStyle w:val="ListParagraph"/>
        <w:numPr>
          <w:ilvl w:val="0"/>
          <w:numId w:val="3"/>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pPr>
        <w:pStyle w:val="ListParagraph"/>
        <w:numPr>
          <w:ilvl w:val="0"/>
          <w:numId w:val="3"/>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pPr>
        <w:pStyle w:val="ListParagraph"/>
        <w:numPr>
          <w:ilvl w:val="0"/>
          <w:numId w:val="3"/>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pPr>
        <w:pStyle w:val="ListParagraph"/>
        <w:numPr>
          <w:ilvl w:val="0"/>
          <w:numId w:val="2"/>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pPr>
        <w:pStyle w:val="ListParagraph"/>
        <w:numPr>
          <w:ilvl w:val="0"/>
          <w:numId w:val="5"/>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pPr>
        <w:pStyle w:val="ListParagraph"/>
        <w:numPr>
          <w:ilvl w:val="0"/>
          <w:numId w:val="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03FAD">
        <w:rPr>
          <w:rFonts w:ascii="GHEA Grapalat" w:hAnsi="GHEA Grapalat"/>
          <w:color w:val="000000" w:themeColor="text1"/>
        </w:rPr>
        <w:lastRenderedPageBreak/>
        <w:t>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lang w:val="hy-AM"/>
        </w:rPr>
        <w:lastRenderedPageBreak/>
        <w:t xml:space="preserve">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03FAD">
        <w:rPr>
          <w:rFonts w:ascii="GHEA Grapalat" w:hAnsi="GHEA Grapalat"/>
          <w:color w:val="000000" w:themeColor="text1"/>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2CE363C8"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100CE">
        <w:rPr>
          <w:rFonts w:ascii="GHEA Grapalat" w:hAnsi="GHEA Grapalat"/>
          <w:b/>
          <w:color w:val="000000" w:themeColor="text1"/>
          <w:lang w:val="hy-AM"/>
        </w:rPr>
        <w:t>ԵՔ-ԳՀԾՁԲ-26/44</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4EAB2AA2"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9100CE">
        <w:rPr>
          <w:rFonts w:ascii="GHEA Grapalat" w:hAnsi="GHEA Grapalat"/>
          <w:b/>
          <w:color w:val="000000" w:themeColor="text1"/>
          <w:lang w:val="hy-AM"/>
        </w:rPr>
        <w:t>ԵՔ-ԳՀԾՁԲ-26/44</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68B5B239" w:rsidR="00C64EE1" w:rsidRPr="009A3A1B" w:rsidRDefault="009100CE" w:rsidP="00C64EE1">
            <w:pPr>
              <w:widowControl w:val="0"/>
              <w:rPr>
                <w:rFonts w:ascii="GHEA Grapalat" w:hAnsi="GHEA Grapalat"/>
                <w:color w:val="000000" w:themeColor="text1"/>
                <w:sz w:val="16"/>
                <w:szCs w:val="16"/>
              </w:rPr>
            </w:pPr>
            <w:r>
              <w:rPr>
                <w:rFonts w:ascii="GHEA Grapalat" w:hAnsi="GHEA Grapalat"/>
                <w:b/>
                <w:color w:val="000000" w:themeColor="text1"/>
                <w:spacing w:val="6"/>
              </w:rPr>
              <w:t>Услуг по текущему ремонту и техническому обслуживанию служебных автомобилей аппарата главы административного района Нор Норк</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730EEEDE"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100CE">
        <w:rPr>
          <w:rFonts w:ascii="GHEA Grapalat" w:hAnsi="GHEA Grapalat"/>
          <w:b/>
          <w:color w:val="000000" w:themeColor="text1"/>
          <w:lang w:val="hy-AM"/>
        </w:rPr>
        <w:t>ԵՔ-ԳՀԾՁԲ-26/44</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441EF600"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9100CE">
        <w:rPr>
          <w:rFonts w:ascii="GHEA Grapalat" w:hAnsi="GHEA Grapalat"/>
          <w:b/>
          <w:color w:val="000000" w:themeColor="text1"/>
          <w:lang w:val="hy-AM"/>
        </w:rPr>
        <w:t>ԵՔ-ԳՀԾՁԲ-26/44</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lastRenderedPageBreak/>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lastRenderedPageBreak/>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r w:rsidR="0014494F" w:rsidRPr="00003FAD">
              <w:rPr>
                <w:rFonts w:ascii="GHEA Grapalat" w:hAnsi="GHEA Grapalat" w:cs="Sylfaen"/>
                <w:b/>
                <w:color w:val="000000" w:themeColor="text1"/>
                <w:spacing w:val="-2"/>
                <w:lang w:val="en-US"/>
              </w:rPr>
              <w:t>oe</w:t>
            </w:r>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36BEFE8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100CE">
        <w:rPr>
          <w:rFonts w:ascii="GHEA Grapalat" w:hAnsi="GHEA Grapalat"/>
          <w:b/>
          <w:color w:val="000000" w:themeColor="text1"/>
          <w:lang w:val="hy-AM"/>
        </w:rPr>
        <w:t>ԵՔ-ԳՀԾՁԲ-26/44</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49C3D252"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9100CE">
        <w:rPr>
          <w:rFonts w:ascii="GHEA Grapalat" w:hAnsi="GHEA Grapalat"/>
          <w:b/>
          <w:color w:val="000000" w:themeColor="text1"/>
          <w:sz w:val="22"/>
          <w:szCs w:val="22"/>
          <w:lang w:val="hy-AM"/>
        </w:rPr>
        <w:t>ԵՔ-ԳՀԾՁԲ-26/44</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r w:rsidR="00DF538B" w:rsidRPr="00003FAD">
              <w:rPr>
                <w:rFonts w:ascii="GHEA Grapalat" w:hAnsi="GHEA Grapalat" w:cs="Sylfaen"/>
                <w:b/>
                <w:color w:val="000000" w:themeColor="text1"/>
                <w:spacing w:val="-2"/>
                <w:lang w:val="en-US"/>
              </w:rPr>
              <w:t>oe</w:t>
            </w:r>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5811D8DE"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100CE">
        <w:rPr>
          <w:rFonts w:ascii="GHEA Grapalat" w:hAnsi="GHEA Grapalat"/>
          <w:b/>
          <w:color w:val="000000" w:themeColor="text1"/>
          <w:lang w:val="hy-AM"/>
        </w:rPr>
        <w:t>ԵՔ-ԳՀԾՁԲ-26/44</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4FF6F240"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9100CE">
        <w:rPr>
          <w:rFonts w:ascii="GHEA Grapalat" w:hAnsi="GHEA Grapalat"/>
          <w:b/>
          <w:color w:val="000000" w:themeColor="text1"/>
          <w:sz w:val="22"/>
          <w:szCs w:val="22"/>
          <w:lang w:val="hy-AM"/>
        </w:rPr>
        <w:t>ԵՔ-ԳՀԾՁԲ-26/44</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4986CEE0"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9100CE">
        <w:rPr>
          <w:rFonts w:ascii="GHEA Grapalat" w:hAnsi="GHEA Grapalat"/>
          <w:b/>
          <w:color w:val="000000" w:themeColor="text1"/>
          <w:spacing w:val="6"/>
        </w:rPr>
        <w:t>Услуг по текущему ремонту и техническому обслуживанию служебных автомобилей аппарата главы административного района Нор Норк</w:t>
      </w:r>
      <w:r w:rsidR="005D0147"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lastRenderedPageBreak/>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w:t>
      </w:r>
      <w:r w:rsidR="0041043D" w:rsidRPr="00003FAD">
        <w:rPr>
          <w:rFonts w:ascii="GHEA Grapalat" w:hAnsi="GHEA Grapalat"/>
          <w:color w:val="000000" w:themeColor="text1"/>
        </w:rPr>
        <w:lastRenderedPageBreak/>
        <w:t>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0F4C59C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AB0BFB">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538FCDA3"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4ED0CCCB"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3B4D54C6"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20B9FF48"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1A832E59"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3595C0DC" w14:textId="77777777" w:rsidR="000F557B" w:rsidRPr="00003FAD" w:rsidRDefault="000F557B" w:rsidP="000F557B">
      <w:pPr>
        <w:widowControl w:val="0"/>
        <w:spacing w:after="160" w:line="360" w:lineRule="auto"/>
        <w:ind w:firstLine="720"/>
        <w:jc w:val="both"/>
        <w:rPr>
          <w:rFonts w:ascii="GHEA Grapalat" w:hAnsi="GHEA Grapalat" w:cs="Sylfaen"/>
          <w:color w:val="000000" w:themeColor="text1"/>
        </w:rPr>
      </w:pPr>
      <w:r w:rsidRPr="00003FAD">
        <w:rPr>
          <w:rFonts w:ascii="GHEA Grapalat" w:hAnsi="GHEA Grapalat"/>
          <w:color w:val="000000" w:themeColor="text1"/>
        </w:rPr>
        <w:t>К-количество предоставленных услуг.</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72F4E6EC"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 xml:space="preserve">В каждом случае предоставления услуги, не соответствующей указанной </w:t>
      </w:r>
      <w:r w:rsidRPr="00003FAD">
        <w:rPr>
          <w:rFonts w:ascii="GHEA Grapalat" w:hAnsi="GHEA Grapalat"/>
          <w:color w:val="000000" w:themeColor="text1"/>
        </w:rPr>
        <w:lastRenderedPageBreak/>
        <w:t>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w:t>
      </w:r>
      <w:r w:rsidR="00193511">
        <w:rPr>
          <w:rFonts w:ascii="GHEA Grapalat" w:hAnsi="GHEA Grapalat"/>
          <w:color w:val="000000" w:themeColor="text1"/>
          <w:lang w:val="hy-AM"/>
        </w:rPr>
        <w:t>1</w:t>
      </w:r>
      <w:r w:rsidRPr="00003FAD">
        <w:rPr>
          <w:rFonts w:ascii="GHEA Grapalat" w:hAnsi="GHEA Grapalat"/>
          <w:color w:val="000000" w:themeColor="text1"/>
        </w:rPr>
        <w:t xml:space="preserve">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0D625669"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00193511">
        <w:rPr>
          <w:rFonts w:ascii="GHEA Grapalat" w:hAnsi="GHEA Grapalat"/>
          <w:color w:val="000000" w:themeColor="text1"/>
        </w:rPr>
        <w:t>10</w:t>
      </w:r>
      <w:r w:rsidRPr="00003FAD">
        <w:rPr>
          <w:rFonts w:ascii="GHEA Grapalat" w:hAnsi="GHEA Grapalat"/>
          <w:color w:val="000000" w:themeColor="text1"/>
        </w:rPr>
        <w:t xml:space="preserve">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304DBDEF"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193511">
        <w:rPr>
          <w:rFonts w:ascii="GHEA Grapalat" w:hAnsi="GHEA Grapalat"/>
          <w:color w:val="000000" w:themeColor="text1"/>
          <w:lang w:val="hy-AM"/>
        </w:rPr>
        <w:t xml:space="preserve">5 </w:t>
      </w:r>
      <w:r w:rsidRPr="00003FAD">
        <w:rPr>
          <w:rFonts w:ascii="GHEA Grapalat" w:hAnsi="GHEA Grapalat"/>
          <w:color w:val="000000" w:themeColor="text1"/>
        </w:rPr>
        <w:t>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Стороны освобождаются от ответственности за полное или частичное </w:t>
      </w:r>
      <w:r w:rsidRPr="00003FAD">
        <w:rPr>
          <w:rFonts w:ascii="GHEA Grapalat" w:hAnsi="GHEA Grapalat"/>
          <w:color w:val="000000" w:themeColor="text1"/>
        </w:rPr>
        <w:lastRenderedPageBreak/>
        <w:t>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w:t>
      </w:r>
      <w:r w:rsidRPr="00003FAD">
        <w:rPr>
          <w:rFonts w:ascii="GHEA Grapalat" w:hAnsi="GHEA Grapalat"/>
          <w:color w:val="000000" w:themeColor="text1"/>
          <w:spacing w:val="-4"/>
        </w:rPr>
        <w:lastRenderedPageBreak/>
        <w:t>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w:t>
      </w:r>
      <w:r w:rsidRPr="00003FAD">
        <w:rPr>
          <w:rFonts w:ascii="GHEA Grapalat" w:hAnsi="GHEA Grapalat"/>
          <w:color w:val="000000" w:themeColor="text1"/>
        </w:rPr>
        <w:lastRenderedPageBreak/>
        <w:t xml:space="preserve">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 xml:space="preserve">Споры, возникшие в связи с настоящим Договором, разрешаются путем переговоров. В случае недостижения согласия споры разрешаются в судебном </w:t>
      </w:r>
      <w:r w:rsidRPr="000C58D3">
        <w:rPr>
          <w:rFonts w:ascii="GHEA Grapalat" w:hAnsi="GHEA Grapalat"/>
        </w:rPr>
        <w:lastRenderedPageBreak/>
        <w:t>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lastRenderedPageBreak/>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70A1FAF8"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100CE">
        <w:rPr>
          <w:rFonts w:ascii="GHEA Grapalat" w:hAnsi="GHEA Grapalat"/>
          <w:b/>
          <w:color w:val="000000" w:themeColor="text1"/>
          <w:sz w:val="22"/>
          <w:szCs w:val="22"/>
          <w:lang w:val="hy-AM"/>
        </w:rPr>
        <w:t>ԵՔ-ԳՀԾՁԲ-26/44</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2184"/>
        <w:gridCol w:w="2295"/>
        <w:gridCol w:w="1078"/>
        <w:gridCol w:w="1052"/>
        <w:gridCol w:w="836"/>
        <w:gridCol w:w="1715"/>
        <w:gridCol w:w="159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5D0147">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60"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38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851"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137"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5D0147">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60"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38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851"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729"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5D0147" w:rsidRPr="00003FAD" w14:paraId="1446E2C5" w14:textId="77777777" w:rsidTr="005D0147">
        <w:trPr>
          <w:trHeight w:val="277"/>
          <w:jc w:val="center"/>
        </w:trPr>
        <w:tc>
          <w:tcPr>
            <w:tcW w:w="508" w:type="dxa"/>
            <w:vAlign w:val="center"/>
          </w:tcPr>
          <w:p w14:paraId="3C9E8543" w14:textId="77777777" w:rsidR="005D0147" w:rsidRPr="00A83B50" w:rsidRDefault="005D0147" w:rsidP="005D014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5D0147" w:rsidRPr="00003FAD" w:rsidRDefault="005D0147" w:rsidP="005D0147">
            <w:pPr>
              <w:widowControl w:val="0"/>
              <w:spacing w:after="120"/>
              <w:jc w:val="center"/>
              <w:rPr>
                <w:rFonts w:ascii="GHEA Grapalat" w:hAnsi="GHEA Grapalat"/>
                <w:color w:val="000000" w:themeColor="text1"/>
                <w:sz w:val="20"/>
              </w:rPr>
            </w:pPr>
          </w:p>
        </w:tc>
        <w:tc>
          <w:tcPr>
            <w:tcW w:w="2260" w:type="dxa"/>
          </w:tcPr>
          <w:p w14:paraId="1D80F7C2" w14:textId="77777777" w:rsidR="009100CE" w:rsidRDefault="009100CE" w:rsidP="009100CE">
            <w:pPr>
              <w:rPr>
                <w:rFonts w:ascii="Grapalat" w:hAnsi="Grapalat" w:cs="Arial"/>
              </w:rPr>
            </w:pPr>
            <w:r>
              <w:rPr>
                <w:rFonts w:ascii="Grapalat" w:hAnsi="Grapalat" w:cs="Arial"/>
              </w:rPr>
              <w:t>50111170/512</w:t>
            </w:r>
          </w:p>
          <w:p w14:paraId="3B85EE68" w14:textId="5C6AAEDF" w:rsidR="005D0147" w:rsidRPr="00C64EE1" w:rsidRDefault="005D0147" w:rsidP="005D0147">
            <w:pPr>
              <w:pStyle w:val="ListParagraph"/>
              <w:widowControl w:val="0"/>
              <w:spacing w:after="120"/>
              <w:rPr>
                <w:rFonts w:ascii="GHEA Grapalat" w:hAnsi="GHEA Grapalat"/>
                <w:color w:val="000000" w:themeColor="text1"/>
                <w:sz w:val="20"/>
              </w:rPr>
            </w:pPr>
          </w:p>
        </w:tc>
        <w:tc>
          <w:tcPr>
            <w:tcW w:w="2381" w:type="dxa"/>
            <w:vAlign w:val="center"/>
          </w:tcPr>
          <w:p w14:paraId="5A0AD2A5" w14:textId="77777777" w:rsidR="009100CE" w:rsidRDefault="009100CE" w:rsidP="009100CE">
            <w:pPr>
              <w:jc w:val="center"/>
              <w:rPr>
                <w:rFonts w:ascii="Grapalat" w:hAnsi="Grapalat" w:cs="Arial"/>
                <w:color w:val="000000"/>
              </w:rPr>
            </w:pPr>
            <w:r>
              <w:rPr>
                <w:rFonts w:ascii="Grapalat" w:hAnsi="Grapalat" w:cs="Arial"/>
                <w:color w:val="000000"/>
              </w:rPr>
              <w:t>Закупка услуг по текущему ремонту и техническому обслуживанию автомобиля иностранного производства (Toyota Camry 2.5), 2017 года выпуска.</w:t>
            </w:r>
          </w:p>
          <w:p w14:paraId="1C17E4A6" w14:textId="586CFAE3" w:rsidR="005D0147" w:rsidRPr="00003FAD" w:rsidRDefault="005D0147" w:rsidP="00633977">
            <w:pPr>
              <w:widowControl w:val="0"/>
              <w:spacing w:after="120"/>
              <w:jc w:val="center"/>
              <w:rPr>
                <w:rFonts w:ascii="GHEA Grapalat" w:hAnsi="GHEA Grapalat"/>
                <w:color w:val="000000" w:themeColor="text1"/>
                <w:sz w:val="20"/>
              </w:rPr>
            </w:pPr>
          </w:p>
        </w:tc>
        <w:tc>
          <w:tcPr>
            <w:tcW w:w="1078" w:type="dxa"/>
            <w:vAlign w:val="center"/>
          </w:tcPr>
          <w:p w14:paraId="5BAB781D" w14:textId="57FE7FE6" w:rsidR="005D0147" w:rsidRPr="00003FAD" w:rsidRDefault="005D0147" w:rsidP="005D0147">
            <w:pPr>
              <w:widowControl w:val="0"/>
              <w:spacing w:after="120"/>
              <w:jc w:val="center"/>
              <w:rPr>
                <w:rFonts w:ascii="GHEA Grapalat" w:hAnsi="GHEA Grapalat"/>
                <w:color w:val="000000" w:themeColor="text1"/>
                <w:sz w:val="20"/>
              </w:rPr>
            </w:pPr>
            <w:r w:rsidRPr="00833CF4">
              <w:rPr>
                <w:sz w:val="16"/>
                <w:szCs w:val="16"/>
                <w:lang w:val="hy-AM"/>
              </w:rPr>
              <w:t>драм</w:t>
            </w:r>
          </w:p>
        </w:tc>
        <w:tc>
          <w:tcPr>
            <w:tcW w:w="1052" w:type="dxa"/>
            <w:vAlign w:val="center"/>
          </w:tcPr>
          <w:p w14:paraId="5C2BD922" w14:textId="57C19BF6" w:rsidR="005D0147" w:rsidRPr="00003FAD" w:rsidRDefault="005D0147" w:rsidP="005D0147">
            <w:pPr>
              <w:widowControl w:val="0"/>
              <w:spacing w:after="120"/>
              <w:jc w:val="center"/>
              <w:rPr>
                <w:rFonts w:ascii="GHEA Grapalat" w:hAnsi="GHEA Grapalat"/>
                <w:color w:val="000000" w:themeColor="text1"/>
                <w:sz w:val="20"/>
              </w:rPr>
            </w:pPr>
          </w:p>
        </w:tc>
        <w:tc>
          <w:tcPr>
            <w:tcW w:w="851" w:type="dxa"/>
            <w:vAlign w:val="center"/>
          </w:tcPr>
          <w:p w14:paraId="1935DD13" w14:textId="516E4890" w:rsidR="005D0147" w:rsidRPr="00003FAD" w:rsidRDefault="005D0147" w:rsidP="005D0147">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29" w:type="dxa"/>
          </w:tcPr>
          <w:p w14:paraId="32A725D5" w14:textId="77777777" w:rsidR="009100CE" w:rsidRDefault="009100CE" w:rsidP="009100CE">
            <w:pPr>
              <w:jc w:val="center"/>
              <w:rPr>
                <w:rFonts w:ascii="Grapalat" w:hAnsi="Grapalat" w:cs="Arial"/>
                <w:sz w:val="16"/>
                <w:szCs w:val="16"/>
              </w:rPr>
            </w:pPr>
            <w:r>
              <w:rPr>
                <w:rFonts w:ascii="Grapalat" w:hAnsi="Grapalat" w:cs="Arial"/>
                <w:sz w:val="16"/>
                <w:szCs w:val="16"/>
              </w:rPr>
              <w:t>В районах административных районов Нор-Норк, Аван, Эребуни, Норк-Мараш или Канакер-Зейтун.</w:t>
            </w:r>
          </w:p>
          <w:p w14:paraId="426ECEB6" w14:textId="3569D95D" w:rsidR="005D0147" w:rsidRPr="00003FAD" w:rsidRDefault="005D0147" w:rsidP="00633977">
            <w:pPr>
              <w:widowControl w:val="0"/>
              <w:spacing w:after="120"/>
              <w:jc w:val="center"/>
              <w:rPr>
                <w:rFonts w:ascii="GHEA Grapalat" w:hAnsi="GHEA Grapalat"/>
                <w:color w:val="000000" w:themeColor="text1"/>
                <w:sz w:val="20"/>
              </w:rPr>
            </w:pPr>
          </w:p>
        </w:tc>
        <w:tc>
          <w:tcPr>
            <w:tcW w:w="1408" w:type="dxa"/>
          </w:tcPr>
          <w:p w14:paraId="26ABC300" w14:textId="77777777" w:rsidR="009100CE" w:rsidRDefault="009100CE" w:rsidP="009100CE">
            <w:pPr>
              <w:jc w:val="center"/>
              <w:rPr>
                <w:rFonts w:ascii="Grapalat" w:hAnsi="Grapalat" w:cs="Arial"/>
                <w:sz w:val="20"/>
                <w:szCs w:val="20"/>
              </w:rPr>
            </w:pPr>
            <w:r>
              <w:rPr>
                <w:rFonts w:ascii="Grapalat" w:hAnsi="Grapalat" w:cs="Arial"/>
                <w:sz w:val="20"/>
                <w:szCs w:val="20"/>
              </w:rPr>
              <w:t>В течение 2026г., через 21 календарный день после вступления договора /соглашения/ в силу, до 25.12.2026 г. включительно.</w:t>
            </w:r>
          </w:p>
          <w:p w14:paraId="2FFCE76C" w14:textId="7E097996" w:rsidR="005D0147" w:rsidRPr="00003FAD" w:rsidRDefault="005D0147" w:rsidP="005D0147">
            <w:pPr>
              <w:widowControl w:val="0"/>
              <w:spacing w:after="120"/>
              <w:jc w:val="center"/>
              <w:rPr>
                <w:rFonts w:ascii="GHEA Grapalat" w:hAnsi="GHEA Grapalat"/>
                <w:color w:val="000000" w:themeColor="text1"/>
                <w:sz w:val="20"/>
              </w:rPr>
            </w:pP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BC801A7"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6F868EC8"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48B515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01B0248A"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3D59B7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E971EBA"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1A69E4FE"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104E8106"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7567DFCE" w14:textId="77777777" w:rsidR="005D0147" w:rsidRDefault="005D0147" w:rsidP="00375205">
      <w:pPr>
        <w:widowControl w:val="0"/>
        <w:spacing w:after="160" w:line="360" w:lineRule="auto"/>
        <w:ind w:firstLine="567"/>
        <w:jc w:val="right"/>
        <w:rPr>
          <w:rFonts w:ascii="GHEA Grapalat" w:hAnsi="GHEA Grapalat"/>
          <w:i/>
          <w:color w:val="000000" w:themeColor="text1"/>
          <w:lang w:val="hy-AM"/>
        </w:rPr>
      </w:pPr>
    </w:p>
    <w:p w14:paraId="2A8F017D" w14:textId="77777777" w:rsidR="00633977" w:rsidRDefault="00633977" w:rsidP="00375205">
      <w:pPr>
        <w:widowControl w:val="0"/>
        <w:spacing w:after="160" w:line="360" w:lineRule="auto"/>
        <w:ind w:firstLine="567"/>
        <w:jc w:val="right"/>
        <w:rPr>
          <w:rFonts w:ascii="GHEA Grapalat" w:hAnsi="GHEA Grapalat"/>
          <w:i/>
          <w:color w:val="000000" w:themeColor="text1"/>
          <w:lang w:val="hy-AM"/>
        </w:rPr>
      </w:pPr>
    </w:p>
    <w:p w14:paraId="5EB02117" w14:textId="77777777" w:rsidR="00633977" w:rsidRDefault="00633977" w:rsidP="00375205">
      <w:pPr>
        <w:widowControl w:val="0"/>
        <w:spacing w:after="160" w:line="360" w:lineRule="auto"/>
        <w:ind w:firstLine="567"/>
        <w:jc w:val="right"/>
        <w:rPr>
          <w:rFonts w:ascii="GHEA Grapalat" w:hAnsi="GHEA Grapalat"/>
          <w:i/>
          <w:color w:val="000000" w:themeColor="text1"/>
          <w:lang w:val="hy-AM"/>
        </w:rPr>
      </w:pPr>
    </w:p>
    <w:p w14:paraId="5CE01E76" w14:textId="77777777" w:rsidR="00633977" w:rsidRDefault="00633977" w:rsidP="00375205">
      <w:pPr>
        <w:widowControl w:val="0"/>
        <w:spacing w:after="160" w:line="360" w:lineRule="auto"/>
        <w:ind w:firstLine="567"/>
        <w:jc w:val="right"/>
        <w:rPr>
          <w:rFonts w:ascii="GHEA Grapalat" w:hAnsi="GHEA Grapalat"/>
          <w:i/>
          <w:color w:val="000000" w:themeColor="text1"/>
          <w:lang w:val="hy-AM"/>
        </w:rPr>
      </w:pPr>
    </w:p>
    <w:p w14:paraId="43DFECA8" w14:textId="77777777" w:rsidR="00633977" w:rsidRDefault="00633977" w:rsidP="00375205">
      <w:pPr>
        <w:widowControl w:val="0"/>
        <w:spacing w:after="160" w:line="360" w:lineRule="auto"/>
        <w:ind w:firstLine="567"/>
        <w:jc w:val="right"/>
        <w:rPr>
          <w:rFonts w:ascii="GHEA Grapalat" w:hAnsi="GHEA Grapalat"/>
          <w:i/>
          <w:color w:val="000000" w:themeColor="text1"/>
          <w:lang w:val="hy-AM"/>
        </w:rPr>
      </w:pPr>
    </w:p>
    <w:p w14:paraId="4B81A71C" w14:textId="77777777" w:rsidR="00633977" w:rsidRPr="00633977" w:rsidRDefault="00633977" w:rsidP="00375205">
      <w:pPr>
        <w:widowControl w:val="0"/>
        <w:spacing w:after="160" w:line="360" w:lineRule="auto"/>
        <w:ind w:firstLine="567"/>
        <w:jc w:val="right"/>
        <w:rPr>
          <w:rFonts w:ascii="GHEA Grapalat" w:hAnsi="GHEA Grapalat"/>
          <w:i/>
          <w:color w:val="000000" w:themeColor="text1"/>
          <w:lang w:val="hy-AM"/>
        </w:rPr>
      </w:pPr>
    </w:p>
    <w:p w14:paraId="39CB4817"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649045AB" w14:textId="77777777" w:rsidR="004042EA" w:rsidRPr="00FB642A" w:rsidRDefault="004042EA" w:rsidP="004042EA">
      <w:pPr>
        <w:widowControl w:val="0"/>
        <w:spacing w:after="160" w:line="360" w:lineRule="auto"/>
        <w:jc w:val="right"/>
        <w:rPr>
          <w:rFonts w:ascii="GHEA Grapalat" w:hAnsi="GHEA Grapalat"/>
          <w:i/>
        </w:rPr>
      </w:pPr>
      <w:r w:rsidRPr="00AD29CE">
        <w:rPr>
          <w:rFonts w:ascii="GHEA Grapalat" w:hAnsi="GHEA Grapalat"/>
          <w:i/>
        </w:rPr>
        <w:t>Приложение № 1</w:t>
      </w:r>
      <w:r w:rsidRPr="00FB642A">
        <w:rPr>
          <w:rFonts w:ascii="GHEA Grapalat" w:hAnsi="GHEA Grapalat"/>
          <w:i/>
        </w:rPr>
        <w:t>.1</w:t>
      </w:r>
    </w:p>
    <w:p w14:paraId="0DCD9887" w14:textId="5C80E3DD" w:rsidR="004042EA" w:rsidRDefault="004042EA" w:rsidP="004042EA">
      <w:pPr>
        <w:pStyle w:val="BodyTextIndent3"/>
        <w:widowControl w:val="0"/>
        <w:spacing w:line="240" w:lineRule="auto"/>
        <w:jc w:val="right"/>
        <w:rPr>
          <w:rFonts w:ascii="GHEA Grapalat" w:hAnsi="GHEA Grapalat"/>
          <w:b/>
          <w:lang w:val="es-ES"/>
        </w:rPr>
      </w:pPr>
      <w:r>
        <w:rPr>
          <w:rFonts w:ascii="GHEA Grapalat" w:hAnsi="GHEA Grapalat"/>
          <w:i/>
        </w:rPr>
        <w:lastRenderedPageBreak/>
        <w:t xml:space="preserve">        </w:t>
      </w:r>
      <w:r w:rsidRPr="00AD29CE">
        <w:rPr>
          <w:rFonts w:ascii="GHEA Grapalat" w:hAnsi="GHEA Grapalat"/>
          <w:i/>
        </w:rPr>
        <w:t xml:space="preserve">к Договору под кодом </w:t>
      </w:r>
      <w:r>
        <w:rPr>
          <w:rFonts w:ascii="GHEA Grapalat" w:hAnsi="GHEA Grapalat"/>
          <w:b/>
          <w:sz w:val="24"/>
          <w:szCs w:val="24"/>
        </w:rPr>
        <w:t xml:space="preserve"> </w:t>
      </w:r>
      <w:r w:rsidRPr="00A04EFA">
        <w:rPr>
          <w:rFonts w:ascii="GHEA Grapalat" w:hAnsi="GHEA Grapalat"/>
          <w:lang w:val="es-ES"/>
        </w:rPr>
        <w:t>«</w:t>
      </w:r>
      <w:r w:rsidR="00DE0C8C">
        <w:rPr>
          <w:rFonts w:ascii="GHEA Grapalat" w:hAnsi="GHEA Grapalat"/>
          <w:b/>
          <w:color w:val="000000" w:themeColor="text1"/>
          <w:sz w:val="22"/>
          <w:szCs w:val="22"/>
          <w:lang w:val="hy-AM"/>
        </w:rPr>
        <w:t>ԵՔ-ԳՀԾՁԲ-25/44</w:t>
      </w:r>
      <w:r w:rsidRPr="00F566BF">
        <w:rPr>
          <w:rFonts w:ascii="GHEA Grapalat" w:hAnsi="GHEA Grapalat"/>
          <w:sz w:val="24"/>
          <w:szCs w:val="24"/>
          <w:lang w:val="af-ZA"/>
        </w:rPr>
        <w:t>»</w:t>
      </w:r>
    </w:p>
    <w:p w14:paraId="31840153" w14:textId="64055165" w:rsidR="004042EA" w:rsidRDefault="004042EA" w:rsidP="00307DE4">
      <w:pPr>
        <w:pStyle w:val="BodyTextIndent3"/>
        <w:widowControl w:val="0"/>
        <w:spacing w:line="240" w:lineRule="auto"/>
        <w:jc w:val="right"/>
        <w:rPr>
          <w:rFonts w:ascii="GHEA Grapalat" w:hAnsi="GHEA Grapalat"/>
          <w:i/>
          <w:lang w:val="hy-AM"/>
        </w:rPr>
      </w:pPr>
      <w:r w:rsidRPr="00AD29CE">
        <w:rPr>
          <w:rFonts w:ascii="GHEA Grapalat" w:hAnsi="GHEA Grapalat"/>
          <w:i/>
        </w:rPr>
        <w:t xml:space="preserve">заключенному </w:t>
      </w:r>
      <w:r>
        <w:rPr>
          <w:rFonts w:ascii="GHEA Grapalat" w:hAnsi="GHEA Grapalat"/>
          <w:i/>
        </w:rPr>
        <w:t xml:space="preserve">"      "              </w:t>
      </w:r>
      <w:r w:rsidRPr="00561745">
        <w:rPr>
          <w:rFonts w:ascii="GHEA Grapalat" w:hAnsi="GHEA Grapalat"/>
          <w:i/>
        </w:rPr>
        <w:tab/>
      </w:r>
      <w:r w:rsidRPr="00AD29CE">
        <w:rPr>
          <w:rFonts w:ascii="GHEA Grapalat" w:hAnsi="GHEA Grapalat"/>
          <w:i/>
        </w:rPr>
        <w:t>2</w:t>
      </w:r>
      <w:r>
        <w:rPr>
          <w:rFonts w:ascii="GHEA Grapalat" w:hAnsi="GHEA Grapalat"/>
          <w:i/>
        </w:rPr>
        <w:t xml:space="preserve">02    </w:t>
      </w:r>
      <w:r w:rsidRPr="00AD29CE">
        <w:rPr>
          <w:rFonts w:ascii="GHEA Grapalat" w:hAnsi="GHEA Grapalat"/>
          <w:i/>
        </w:rPr>
        <w:t>г.</w:t>
      </w:r>
    </w:p>
    <w:p w14:paraId="00E989DB" w14:textId="77777777" w:rsidR="00307DE4" w:rsidRPr="00307DE4" w:rsidRDefault="00307DE4" w:rsidP="00307DE4">
      <w:pPr>
        <w:pStyle w:val="BodyTextIndent3"/>
        <w:widowControl w:val="0"/>
        <w:spacing w:line="240" w:lineRule="auto"/>
        <w:jc w:val="right"/>
        <w:rPr>
          <w:rFonts w:ascii="GHEA Grapalat" w:hAnsi="GHEA Grapalat"/>
          <w:i/>
          <w:lang w:val="hy-AM"/>
        </w:rPr>
      </w:pPr>
    </w:p>
    <w:p w14:paraId="303390D0" w14:textId="77777777" w:rsidR="004042EA" w:rsidRPr="00B2591E" w:rsidRDefault="004042EA" w:rsidP="004042EA">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xml:space="preserve"> МАКСИМАЛЬНЫЕ ЦЕНЫ ЗА ЕДИНИЦУ ДЛЯ КАЖДОГО ТИПА УСЛУГ *</w:t>
      </w:r>
    </w:p>
    <w:p w14:paraId="4547563A"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Максимальные цены за единицу для каждого типа услуг указаны в файле EXCEL.</w:t>
      </w:r>
    </w:p>
    <w:p w14:paraId="54D86267" w14:textId="77777777" w:rsidR="005D0147" w:rsidRDefault="005D0147" w:rsidP="00375205">
      <w:pPr>
        <w:widowControl w:val="0"/>
        <w:spacing w:after="160" w:line="360" w:lineRule="auto"/>
        <w:ind w:firstLine="567"/>
        <w:jc w:val="right"/>
        <w:rPr>
          <w:rFonts w:ascii="GHEA Grapalat" w:hAnsi="GHEA Grapalat"/>
          <w:i/>
          <w:color w:val="000000" w:themeColor="text1"/>
          <w:lang w:val="hy-AM"/>
        </w:rPr>
      </w:pPr>
    </w:p>
    <w:tbl>
      <w:tblPr>
        <w:tblW w:w="9120" w:type="dxa"/>
        <w:tblInd w:w="108" w:type="dxa"/>
        <w:tblLook w:val="04A0" w:firstRow="1" w:lastRow="0" w:firstColumn="1" w:lastColumn="0" w:noHBand="0" w:noVBand="1"/>
      </w:tblPr>
      <w:tblGrid>
        <w:gridCol w:w="540"/>
        <w:gridCol w:w="7296"/>
        <w:gridCol w:w="1316"/>
      </w:tblGrid>
      <w:tr w:rsidR="00DE0C8C" w:rsidRPr="00DE0C8C" w14:paraId="11485191" w14:textId="77777777" w:rsidTr="00DE0C8C">
        <w:trPr>
          <w:trHeight w:val="300"/>
        </w:trPr>
        <w:tc>
          <w:tcPr>
            <w:tcW w:w="508" w:type="dxa"/>
            <w:tcBorders>
              <w:top w:val="nil"/>
              <w:left w:val="nil"/>
              <w:bottom w:val="nil"/>
              <w:right w:val="nil"/>
            </w:tcBorders>
            <w:vAlign w:val="center"/>
            <w:hideMark/>
          </w:tcPr>
          <w:p w14:paraId="0ECE6C0C" w14:textId="77777777" w:rsidR="00DE0C8C" w:rsidRPr="00DE0C8C" w:rsidRDefault="00DE0C8C" w:rsidP="00DE0C8C">
            <w:pPr>
              <w:rPr>
                <w:sz w:val="20"/>
                <w:szCs w:val="20"/>
                <w:lang w:val="en-US" w:eastAsia="en-US" w:bidi="ar-SA"/>
              </w:rPr>
            </w:pPr>
          </w:p>
        </w:tc>
        <w:tc>
          <w:tcPr>
            <w:tcW w:w="7296" w:type="dxa"/>
            <w:tcBorders>
              <w:top w:val="nil"/>
              <w:left w:val="nil"/>
              <w:bottom w:val="nil"/>
              <w:right w:val="nil"/>
            </w:tcBorders>
            <w:noWrap/>
            <w:vAlign w:val="center"/>
            <w:hideMark/>
          </w:tcPr>
          <w:p w14:paraId="2013B279" w14:textId="57B27F9B" w:rsidR="00DE0C8C" w:rsidRPr="00DE0C8C" w:rsidRDefault="00DE0C8C" w:rsidP="00DE0C8C">
            <w:pPr>
              <w:rPr>
                <w:rFonts w:ascii="Times Armenian" w:hAnsi="Times Armenian" w:cs="Calibri"/>
                <w:b/>
                <w:bCs/>
                <w:color w:val="000000"/>
                <w:lang w:val="hy-AM" w:eastAsia="en-US" w:bidi="ar-SA"/>
              </w:rPr>
            </w:pPr>
          </w:p>
        </w:tc>
        <w:tc>
          <w:tcPr>
            <w:tcW w:w="1316" w:type="dxa"/>
            <w:tcBorders>
              <w:top w:val="nil"/>
              <w:left w:val="nil"/>
              <w:bottom w:val="nil"/>
              <w:right w:val="nil"/>
            </w:tcBorders>
            <w:noWrap/>
            <w:vAlign w:val="center"/>
            <w:hideMark/>
          </w:tcPr>
          <w:p w14:paraId="2EB28295" w14:textId="77777777" w:rsidR="00DE0C8C" w:rsidRPr="00DE0C8C" w:rsidRDefault="00DE0C8C" w:rsidP="00DE0C8C">
            <w:pPr>
              <w:rPr>
                <w:rFonts w:ascii="Times Armenian" w:hAnsi="Times Armenian" w:cs="Calibri"/>
                <w:b/>
                <w:bCs/>
                <w:color w:val="000000"/>
                <w:lang w:eastAsia="en-US" w:bidi="ar-SA"/>
              </w:rPr>
            </w:pPr>
          </w:p>
        </w:tc>
      </w:tr>
      <w:tr w:rsidR="00DE0C8C" w:rsidRPr="00DE0C8C" w14:paraId="5B6A6CE9" w14:textId="77777777" w:rsidTr="00DE0C8C">
        <w:trPr>
          <w:trHeight w:val="285"/>
        </w:trPr>
        <w:tc>
          <w:tcPr>
            <w:tcW w:w="50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E6DED70" w14:textId="77777777" w:rsidR="00DE0C8C" w:rsidRPr="00DE0C8C" w:rsidRDefault="00DE0C8C" w:rsidP="00DE0C8C">
            <w:pPr>
              <w:jc w:val="center"/>
              <w:rPr>
                <w:rFonts w:ascii="Sakkal Majalla" w:hAnsi="Sakkal Majalla" w:cs="Sakkal Majalla"/>
                <w:b/>
                <w:bCs/>
                <w:color w:val="000000"/>
                <w:sz w:val="20"/>
                <w:szCs w:val="20"/>
                <w:lang w:val="en-US" w:eastAsia="en-US" w:bidi="ar-SA"/>
              </w:rPr>
            </w:pPr>
            <w:r w:rsidRPr="00DE0C8C">
              <w:rPr>
                <w:rFonts w:ascii="Cambria" w:hAnsi="Cambria" w:cs="Cambria" w:hint="cs"/>
                <w:b/>
                <w:bCs/>
                <w:color w:val="000000"/>
                <w:sz w:val="20"/>
                <w:szCs w:val="20"/>
                <w:lang w:val="en-US" w:eastAsia="en-US" w:bidi="ar-SA"/>
              </w:rPr>
              <w:t>П</w:t>
            </w:r>
            <w:r w:rsidRPr="00DE0C8C">
              <w:rPr>
                <w:rFonts w:ascii="Sakkal Majalla" w:hAnsi="Sakkal Majalla" w:cs="Sakkal Majalla" w:hint="cs"/>
                <w:b/>
                <w:bCs/>
                <w:color w:val="000000"/>
                <w:sz w:val="20"/>
                <w:szCs w:val="20"/>
                <w:lang w:val="en-US" w:eastAsia="en-US" w:bidi="ar-SA"/>
              </w:rPr>
              <w:t>/</w:t>
            </w:r>
            <w:r w:rsidRPr="00DE0C8C">
              <w:rPr>
                <w:rFonts w:ascii="Cambria" w:hAnsi="Cambria" w:cs="Cambria" w:hint="cs"/>
                <w:b/>
                <w:bCs/>
                <w:color w:val="000000"/>
                <w:sz w:val="20"/>
                <w:szCs w:val="20"/>
                <w:lang w:val="en-US" w:eastAsia="en-US" w:bidi="ar-SA"/>
              </w:rPr>
              <w:t>п</w:t>
            </w:r>
          </w:p>
        </w:tc>
        <w:tc>
          <w:tcPr>
            <w:tcW w:w="729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A3A9948" w14:textId="77777777" w:rsidR="00DE0C8C" w:rsidRPr="00DE0C8C" w:rsidRDefault="00DE0C8C" w:rsidP="00DE0C8C">
            <w:pPr>
              <w:jc w:val="center"/>
              <w:rPr>
                <w:rFonts w:ascii="Sakkal Majalla" w:hAnsi="Sakkal Majalla" w:cs="Sakkal Majalla" w:hint="cs"/>
                <w:b/>
                <w:bCs/>
                <w:color w:val="000000"/>
                <w:sz w:val="20"/>
                <w:szCs w:val="20"/>
                <w:lang w:eastAsia="en-US" w:bidi="ar-SA"/>
              </w:rPr>
            </w:pPr>
            <w:r w:rsidRPr="00DE0C8C">
              <w:rPr>
                <w:rFonts w:ascii="Cambria" w:hAnsi="Cambria" w:cs="Cambria" w:hint="cs"/>
                <w:b/>
                <w:bCs/>
                <w:color w:val="000000"/>
                <w:sz w:val="20"/>
                <w:szCs w:val="20"/>
                <w:lang w:eastAsia="en-US" w:bidi="ar-SA"/>
              </w:rPr>
              <w:t>Наименования</w:t>
            </w:r>
            <w:r w:rsidRPr="00DE0C8C">
              <w:rPr>
                <w:rFonts w:ascii="Sakkal Majalla" w:hAnsi="Sakkal Majalla" w:cs="Sakkal Majalla" w:hint="cs"/>
                <w:b/>
                <w:bCs/>
                <w:color w:val="000000"/>
                <w:sz w:val="20"/>
                <w:szCs w:val="20"/>
                <w:lang w:eastAsia="en-US" w:bidi="ar-SA"/>
              </w:rPr>
              <w:t xml:space="preserve"> </w:t>
            </w:r>
            <w:r w:rsidRPr="00DE0C8C">
              <w:rPr>
                <w:rFonts w:ascii="Cambria" w:hAnsi="Cambria" w:cs="Cambria" w:hint="cs"/>
                <w:b/>
                <w:bCs/>
                <w:color w:val="000000"/>
                <w:sz w:val="20"/>
                <w:szCs w:val="20"/>
                <w:lang w:eastAsia="en-US" w:bidi="ar-SA"/>
              </w:rPr>
              <w:t>работ</w:t>
            </w:r>
            <w:r w:rsidRPr="00DE0C8C">
              <w:rPr>
                <w:rFonts w:ascii="Sakkal Majalla" w:hAnsi="Sakkal Majalla" w:cs="Sakkal Majalla" w:hint="cs"/>
                <w:b/>
                <w:bCs/>
                <w:color w:val="000000"/>
                <w:sz w:val="20"/>
                <w:szCs w:val="20"/>
                <w:lang w:eastAsia="en-US" w:bidi="ar-SA"/>
              </w:rPr>
              <w:t xml:space="preserve"> </w:t>
            </w:r>
            <w:r w:rsidRPr="00DE0C8C">
              <w:rPr>
                <w:rFonts w:ascii="Cambria" w:hAnsi="Cambria" w:cs="Cambria" w:hint="cs"/>
                <w:b/>
                <w:bCs/>
                <w:color w:val="000000"/>
                <w:sz w:val="20"/>
                <w:szCs w:val="20"/>
                <w:lang w:eastAsia="en-US" w:bidi="ar-SA"/>
              </w:rPr>
              <w:t>по</w:t>
            </w:r>
            <w:r w:rsidRPr="00DE0C8C">
              <w:rPr>
                <w:rFonts w:ascii="Sakkal Majalla" w:hAnsi="Sakkal Majalla" w:cs="Sakkal Majalla" w:hint="cs"/>
                <w:b/>
                <w:bCs/>
                <w:color w:val="000000"/>
                <w:sz w:val="20"/>
                <w:szCs w:val="20"/>
                <w:lang w:eastAsia="en-US" w:bidi="ar-SA"/>
              </w:rPr>
              <w:t xml:space="preserve"> </w:t>
            </w:r>
            <w:r w:rsidRPr="00DE0C8C">
              <w:rPr>
                <w:rFonts w:ascii="Cambria" w:hAnsi="Cambria" w:cs="Cambria" w:hint="cs"/>
                <w:b/>
                <w:bCs/>
                <w:color w:val="000000"/>
                <w:sz w:val="20"/>
                <w:szCs w:val="20"/>
                <w:lang w:eastAsia="en-US" w:bidi="ar-SA"/>
              </w:rPr>
              <w:t>текущему</w:t>
            </w:r>
            <w:r w:rsidRPr="00DE0C8C">
              <w:rPr>
                <w:rFonts w:ascii="Sakkal Majalla" w:hAnsi="Sakkal Majalla" w:cs="Sakkal Majalla" w:hint="cs"/>
                <w:b/>
                <w:bCs/>
                <w:color w:val="000000"/>
                <w:sz w:val="20"/>
                <w:szCs w:val="20"/>
                <w:lang w:eastAsia="en-US" w:bidi="ar-SA"/>
              </w:rPr>
              <w:t xml:space="preserve">, </w:t>
            </w:r>
            <w:r w:rsidRPr="00DE0C8C">
              <w:rPr>
                <w:rFonts w:ascii="Cambria" w:hAnsi="Cambria" w:cs="Cambria" w:hint="cs"/>
                <w:b/>
                <w:bCs/>
                <w:color w:val="000000"/>
                <w:sz w:val="20"/>
                <w:szCs w:val="20"/>
                <w:lang w:eastAsia="en-US" w:bidi="ar-SA"/>
              </w:rPr>
              <w:t>среднемуо</w:t>
            </w:r>
            <w:r w:rsidRPr="00DE0C8C">
              <w:rPr>
                <w:rFonts w:ascii="Sakkal Majalla" w:hAnsi="Sakkal Majalla" w:cs="Sakkal Majalla" w:hint="cs"/>
                <w:b/>
                <w:bCs/>
                <w:color w:val="000000"/>
                <w:sz w:val="20"/>
                <w:szCs w:val="20"/>
                <w:lang w:eastAsia="en-US" w:bidi="ar-SA"/>
              </w:rPr>
              <w:t xml:space="preserve"> </w:t>
            </w:r>
            <w:r w:rsidRPr="00DE0C8C">
              <w:rPr>
                <w:rFonts w:ascii="Cambria" w:hAnsi="Cambria" w:cs="Cambria" w:hint="cs"/>
                <w:b/>
                <w:bCs/>
                <w:color w:val="000000"/>
                <w:sz w:val="20"/>
                <w:szCs w:val="20"/>
                <w:lang w:eastAsia="en-US" w:bidi="ar-SA"/>
              </w:rPr>
              <w:t>и</w:t>
            </w:r>
            <w:r w:rsidRPr="00DE0C8C">
              <w:rPr>
                <w:rFonts w:ascii="Sakkal Majalla" w:hAnsi="Sakkal Majalla" w:cs="Sakkal Majalla" w:hint="cs"/>
                <w:b/>
                <w:bCs/>
                <w:color w:val="000000"/>
                <w:sz w:val="20"/>
                <w:szCs w:val="20"/>
                <w:lang w:eastAsia="en-US" w:bidi="ar-SA"/>
              </w:rPr>
              <w:t xml:space="preserve"> </w:t>
            </w:r>
            <w:r w:rsidRPr="00DE0C8C">
              <w:rPr>
                <w:rFonts w:ascii="Cambria" w:hAnsi="Cambria" w:cs="Cambria" w:hint="cs"/>
                <w:b/>
                <w:bCs/>
                <w:color w:val="000000"/>
                <w:sz w:val="20"/>
                <w:szCs w:val="20"/>
                <w:lang w:eastAsia="en-US" w:bidi="ar-SA"/>
              </w:rPr>
              <w:t>основному</w:t>
            </w:r>
            <w:r w:rsidRPr="00DE0C8C">
              <w:rPr>
                <w:rFonts w:ascii="Sakkal Majalla" w:hAnsi="Sakkal Majalla" w:cs="Sakkal Majalla" w:hint="cs"/>
                <w:b/>
                <w:bCs/>
                <w:color w:val="000000"/>
                <w:sz w:val="20"/>
                <w:szCs w:val="20"/>
                <w:lang w:eastAsia="en-US" w:bidi="ar-SA"/>
              </w:rPr>
              <w:t xml:space="preserve"> </w:t>
            </w:r>
            <w:r w:rsidRPr="00DE0C8C">
              <w:rPr>
                <w:rFonts w:ascii="Cambria" w:hAnsi="Cambria" w:cs="Cambria" w:hint="cs"/>
                <w:b/>
                <w:bCs/>
                <w:color w:val="000000"/>
                <w:sz w:val="20"/>
                <w:szCs w:val="20"/>
                <w:lang w:eastAsia="en-US" w:bidi="ar-SA"/>
              </w:rPr>
              <w:t>ремонту</w:t>
            </w:r>
            <w:r w:rsidRPr="00DE0C8C">
              <w:rPr>
                <w:rFonts w:ascii="Sakkal Majalla" w:hAnsi="Sakkal Majalla" w:cs="Sakkal Majalla" w:hint="cs"/>
                <w:b/>
                <w:bCs/>
                <w:color w:val="000000"/>
                <w:sz w:val="20"/>
                <w:szCs w:val="20"/>
                <w:lang w:eastAsia="en-US" w:bidi="ar-SA"/>
              </w:rPr>
              <w:t xml:space="preserve"> </w:t>
            </w:r>
          </w:p>
        </w:tc>
        <w:tc>
          <w:tcPr>
            <w:tcW w:w="1316" w:type="dxa"/>
            <w:tcBorders>
              <w:top w:val="single" w:sz="4" w:space="0" w:color="auto"/>
              <w:left w:val="nil"/>
              <w:bottom w:val="nil"/>
              <w:right w:val="single" w:sz="4" w:space="0" w:color="auto"/>
            </w:tcBorders>
            <w:vAlign w:val="center"/>
            <w:hideMark/>
          </w:tcPr>
          <w:p w14:paraId="351756D1" w14:textId="77777777" w:rsidR="00DE0C8C" w:rsidRPr="00DE0C8C" w:rsidRDefault="00DE0C8C" w:rsidP="00DE0C8C">
            <w:pPr>
              <w:jc w:val="center"/>
              <w:rPr>
                <w:rFonts w:ascii="GHEA Grapalat" w:hAnsi="GHEA Grapalat" w:cs="Calibri" w:hint="cs"/>
                <w:b/>
                <w:bCs/>
                <w:sz w:val="20"/>
                <w:szCs w:val="20"/>
                <w:lang w:eastAsia="en-US" w:bidi="ar-SA"/>
              </w:rPr>
            </w:pPr>
            <w:r w:rsidRPr="00DE0C8C">
              <w:rPr>
                <w:rFonts w:ascii="Calibri" w:hAnsi="Calibri" w:cs="Calibri"/>
                <w:b/>
                <w:bCs/>
                <w:sz w:val="20"/>
                <w:szCs w:val="20"/>
                <w:lang w:val="en-US" w:eastAsia="en-US" w:bidi="ar-SA"/>
              </w:rPr>
              <w:t> </w:t>
            </w:r>
          </w:p>
        </w:tc>
      </w:tr>
      <w:tr w:rsidR="00DE0C8C" w:rsidRPr="00DE0C8C" w14:paraId="23A5D937" w14:textId="77777777" w:rsidTr="00DE0C8C">
        <w:trPr>
          <w:trHeight w:val="1200"/>
        </w:trPr>
        <w:tc>
          <w:tcPr>
            <w:tcW w:w="508" w:type="dxa"/>
            <w:vMerge/>
            <w:tcBorders>
              <w:top w:val="single" w:sz="4" w:space="0" w:color="auto"/>
              <w:left w:val="single" w:sz="4" w:space="0" w:color="auto"/>
              <w:bottom w:val="single" w:sz="4" w:space="0" w:color="000000"/>
              <w:right w:val="single" w:sz="4" w:space="0" w:color="auto"/>
            </w:tcBorders>
            <w:vAlign w:val="center"/>
            <w:hideMark/>
          </w:tcPr>
          <w:p w14:paraId="1CE11072" w14:textId="77777777" w:rsidR="00DE0C8C" w:rsidRPr="00DE0C8C" w:rsidRDefault="00DE0C8C" w:rsidP="00DE0C8C">
            <w:pPr>
              <w:rPr>
                <w:rFonts w:ascii="Sakkal Majalla" w:hAnsi="Sakkal Majalla" w:cs="Sakkal Majalla"/>
                <w:b/>
                <w:bCs/>
                <w:color w:val="000000"/>
                <w:sz w:val="20"/>
                <w:szCs w:val="20"/>
                <w:lang w:eastAsia="en-US" w:bidi="ar-SA"/>
              </w:rPr>
            </w:pPr>
          </w:p>
        </w:tc>
        <w:tc>
          <w:tcPr>
            <w:tcW w:w="7296" w:type="dxa"/>
            <w:vMerge/>
            <w:tcBorders>
              <w:top w:val="single" w:sz="4" w:space="0" w:color="auto"/>
              <w:left w:val="single" w:sz="4" w:space="0" w:color="auto"/>
              <w:bottom w:val="single" w:sz="4" w:space="0" w:color="000000"/>
              <w:right w:val="single" w:sz="4" w:space="0" w:color="auto"/>
            </w:tcBorders>
            <w:vAlign w:val="center"/>
            <w:hideMark/>
          </w:tcPr>
          <w:p w14:paraId="0140AB2D" w14:textId="77777777" w:rsidR="00DE0C8C" w:rsidRPr="00DE0C8C" w:rsidRDefault="00DE0C8C" w:rsidP="00DE0C8C">
            <w:pPr>
              <w:rPr>
                <w:rFonts w:ascii="Sakkal Majalla" w:hAnsi="Sakkal Majalla" w:cs="Sakkal Majalla"/>
                <w:b/>
                <w:bCs/>
                <w:color w:val="000000"/>
                <w:sz w:val="20"/>
                <w:szCs w:val="20"/>
                <w:lang w:eastAsia="en-US" w:bidi="ar-SA"/>
              </w:rPr>
            </w:pPr>
          </w:p>
        </w:tc>
        <w:tc>
          <w:tcPr>
            <w:tcW w:w="1316" w:type="dxa"/>
            <w:tcBorders>
              <w:top w:val="single" w:sz="4" w:space="0" w:color="auto"/>
              <w:left w:val="nil"/>
              <w:bottom w:val="nil"/>
              <w:right w:val="single" w:sz="4" w:space="0" w:color="auto"/>
            </w:tcBorders>
            <w:vAlign w:val="center"/>
            <w:hideMark/>
          </w:tcPr>
          <w:p w14:paraId="28F394F2" w14:textId="77777777" w:rsidR="00DE0C8C" w:rsidRPr="00DE0C8C" w:rsidRDefault="00DE0C8C" w:rsidP="00DE0C8C">
            <w:pPr>
              <w:jc w:val="center"/>
              <w:rPr>
                <w:rFonts w:ascii="GHEA Grapalat" w:hAnsi="GHEA Grapalat" w:cs="Calibri"/>
                <w:b/>
                <w:bCs/>
                <w:sz w:val="20"/>
                <w:szCs w:val="20"/>
                <w:lang w:val="en-US" w:eastAsia="en-US" w:bidi="ar-SA"/>
              </w:rPr>
            </w:pPr>
            <w:r w:rsidRPr="00DE0C8C">
              <w:rPr>
                <w:rFonts w:ascii="GHEA Grapalat" w:hAnsi="GHEA Grapalat" w:cs="Calibri"/>
                <w:b/>
                <w:bCs/>
                <w:sz w:val="20"/>
                <w:szCs w:val="20"/>
                <w:lang w:val="en-US" w:eastAsia="en-US" w:bidi="ar-SA"/>
              </w:rPr>
              <w:t>Цена за единицу</w:t>
            </w:r>
          </w:p>
        </w:tc>
      </w:tr>
      <w:tr w:rsidR="00DE0C8C" w:rsidRPr="00DE0C8C" w14:paraId="6FD87349" w14:textId="77777777" w:rsidTr="00DE0C8C">
        <w:trPr>
          <w:trHeight w:val="255"/>
        </w:trPr>
        <w:tc>
          <w:tcPr>
            <w:tcW w:w="508" w:type="dxa"/>
            <w:tcBorders>
              <w:top w:val="nil"/>
              <w:left w:val="single" w:sz="4" w:space="0" w:color="auto"/>
              <w:bottom w:val="single" w:sz="4" w:space="0" w:color="auto"/>
              <w:right w:val="single" w:sz="4" w:space="0" w:color="auto"/>
            </w:tcBorders>
            <w:vAlign w:val="center"/>
            <w:hideMark/>
          </w:tcPr>
          <w:p w14:paraId="2C8AD50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w:t>
            </w:r>
          </w:p>
        </w:tc>
        <w:tc>
          <w:tcPr>
            <w:tcW w:w="7296" w:type="dxa"/>
            <w:tcBorders>
              <w:top w:val="nil"/>
              <w:left w:val="nil"/>
              <w:bottom w:val="single" w:sz="4" w:space="0" w:color="auto"/>
              <w:right w:val="single" w:sz="4" w:space="0" w:color="auto"/>
            </w:tcBorders>
            <w:vAlign w:val="center"/>
            <w:hideMark/>
          </w:tcPr>
          <w:p w14:paraId="651B5F0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Проверка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системы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зажигания</w:t>
            </w:r>
          </w:p>
        </w:tc>
        <w:tc>
          <w:tcPr>
            <w:tcW w:w="1316" w:type="dxa"/>
            <w:tcBorders>
              <w:top w:val="single" w:sz="4" w:space="0" w:color="auto"/>
              <w:left w:val="nil"/>
              <w:bottom w:val="single" w:sz="4" w:space="0" w:color="auto"/>
              <w:right w:val="single" w:sz="4" w:space="0" w:color="auto"/>
            </w:tcBorders>
            <w:vAlign w:val="center"/>
            <w:hideMark/>
          </w:tcPr>
          <w:p w14:paraId="6619337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7E6F6FC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DCB988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w:t>
            </w:r>
          </w:p>
        </w:tc>
        <w:tc>
          <w:tcPr>
            <w:tcW w:w="7296" w:type="dxa"/>
            <w:tcBorders>
              <w:top w:val="nil"/>
              <w:left w:val="nil"/>
              <w:bottom w:val="single" w:sz="4" w:space="0" w:color="auto"/>
              <w:right w:val="single" w:sz="4" w:space="0" w:color="auto"/>
            </w:tcBorders>
            <w:vAlign w:val="center"/>
            <w:hideMark/>
          </w:tcPr>
          <w:p w14:paraId="66A83BC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Проверка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системы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сцепления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F092F7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687416B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1F127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w:t>
            </w:r>
          </w:p>
        </w:tc>
        <w:tc>
          <w:tcPr>
            <w:tcW w:w="7296" w:type="dxa"/>
            <w:tcBorders>
              <w:top w:val="nil"/>
              <w:left w:val="nil"/>
              <w:bottom w:val="single" w:sz="4" w:space="0" w:color="auto"/>
              <w:right w:val="single" w:sz="4" w:space="0" w:color="auto"/>
            </w:tcBorders>
            <w:vAlign w:val="center"/>
            <w:hideMark/>
          </w:tcPr>
          <w:p w14:paraId="0713059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Проверка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работы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p>
        </w:tc>
        <w:tc>
          <w:tcPr>
            <w:tcW w:w="1316" w:type="dxa"/>
            <w:tcBorders>
              <w:top w:val="nil"/>
              <w:left w:val="nil"/>
              <w:bottom w:val="single" w:sz="4" w:space="0" w:color="auto"/>
              <w:right w:val="single" w:sz="4" w:space="0" w:color="auto"/>
            </w:tcBorders>
            <w:vAlign w:val="center"/>
            <w:hideMark/>
          </w:tcPr>
          <w:p w14:paraId="7FC94BF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2829115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898A8E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w:t>
            </w:r>
          </w:p>
        </w:tc>
        <w:tc>
          <w:tcPr>
            <w:tcW w:w="7296" w:type="dxa"/>
            <w:tcBorders>
              <w:top w:val="nil"/>
              <w:left w:val="nil"/>
              <w:bottom w:val="single" w:sz="4" w:space="0" w:color="auto"/>
              <w:right w:val="single" w:sz="4" w:space="0" w:color="auto"/>
            </w:tcBorders>
            <w:vAlign w:val="center"/>
            <w:hideMark/>
          </w:tcPr>
          <w:p w14:paraId="239361E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Проверка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работы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раздаточной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коробки</w:t>
            </w:r>
          </w:p>
        </w:tc>
        <w:tc>
          <w:tcPr>
            <w:tcW w:w="1316" w:type="dxa"/>
            <w:tcBorders>
              <w:top w:val="nil"/>
              <w:left w:val="nil"/>
              <w:bottom w:val="single" w:sz="4" w:space="0" w:color="auto"/>
              <w:right w:val="single" w:sz="4" w:space="0" w:color="auto"/>
            </w:tcBorders>
            <w:vAlign w:val="center"/>
            <w:hideMark/>
          </w:tcPr>
          <w:p w14:paraId="681FD48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12AF94F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A8A14D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w:t>
            </w:r>
          </w:p>
        </w:tc>
        <w:tc>
          <w:tcPr>
            <w:tcW w:w="7296" w:type="dxa"/>
            <w:tcBorders>
              <w:top w:val="nil"/>
              <w:left w:val="nil"/>
              <w:bottom w:val="single" w:sz="4" w:space="0" w:color="auto"/>
              <w:right w:val="single" w:sz="4" w:space="0" w:color="auto"/>
            </w:tcBorders>
            <w:vAlign w:val="center"/>
            <w:hideMark/>
          </w:tcPr>
          <w:p w14:paraId="2E4E295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Проверка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системы</w:t>
            </w:r>
            <w:r w:rsidRPr="00DE0C8C">
              <w:rPr>
                <w:rFonts w:ascii="Sakkal Majalla" w:hAnsi="Sakkal Majalla" w:cs="Sakkal Majalla" w:hint="cs"/>
                <w:color w:val="000000"/>
                <w:sz w:val="20"/>
                <w:szCs w:val="20"/>
                <w:lang w:val="en-US" w:eastAsia="en-US" w:bidi="ar-SA"/>
              </w:rPr>
              <w:t xml:space="preserve"> ABS </w:t>
            </w:r>
          </w:p>
        </w:tc>
        <w:tc>
          <w:tcPr>
            <w:tcW w:w="1316" w:type="dxa"/>
            <w:tcBorders>
              <w:top w:val="nil"/>
              <w:left w:val="nil"/>
              <w:bottom w:val="single" w:sz="4" w:space="0" w:color="auto"/>
              <w:right w:val="single" w:sz="4" w:space="0" w:color="auto"/>
            </w:tcBorders>
            <w:vAlign w:val="center"/>
            <w:hideMark/>
          </w:tcPr>
          <w:p w14:paraId="0795A38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44CD710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4F190A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w:t>
            </w:r>
          </w:p>
        </w:tc>
        <w:tc>
          <w:tcPr>
            <w:tcW w:w="7296" w:type="dxa"/>
            <w:tcBorders>
              <w:top w:val="nil"/>
              <w:left w:val="nil"/>
              <w:bottom w:val="single" w:sz="4" w:space="0" w:color="auto"/>
              <w:right w:val="single" w:sz="4" w:space="0" w:color="auto"/>
            </w:tcBorders>
            <w:vAlign w:val="center"/>
            <w:hideMark/>
          </w:tcPr>
          <w:p w14:paraId="724846B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Проверка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работы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электрической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системы</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9CDBCB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265239D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876DEE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w:t>
            </w:r>
          </w:p>
        </w:tc>
        <w:tc>
          <w:tcPr>
            <w:tcW w:w="7296" w:type="dxa"/>
            <w:tcBorders>
              <w:top w:val="nil"/>
              <w:left w:val="nil"/>
              <w:bottom w:val="single" w:sz="4" w:space="0" w:color="auto"/>
              <w:right w:val="single" w:sz="4" w:space="0" w:color="auto"/>
            </w:tcBorders>
            <w:vAlign w:val="center"/>
            <w:hideMark/>
          </w:tcPr>
          <w:p w14:paraId="235151C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Проверка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работы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системы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управления</w:t>
            </w:r>
          </w:p>
        </w:tc>
        <w:tc>
          <w:tcPr>
            <w:tcW w:w="1316" w:type="dxa"/>
            <w:tcBorders>
              <w:top w:val="nil"/>
              <w:left w:val="nil"/>
              <w:bottom w:val="single" w:sz="4" w:space="0" w:color="auto"/>
              <w:right w:val="single" w:sz="4" w:space="0" w:color="auto"/>
            </w:tcBorders>
            <w:vAlign w:val="center"/>
            <w:hideMark/>
          </w:tcPr>
          <w:p w14:paraId="01BC0D2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4F65C4AD"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D9D9D9"/>
            <w:vAlign w:val="center"/>
            <w:hideMark/>
          </w:tcPr>
          <w:p w14:paraId="3B809876" w14:textId="77777777" w:rsidR="00DE0C8C" w:rsidRPr="00DE0C8C" w:rsidRDefault="00DE0C8C" w:rsidP="00DE0C8C">
            <w:pPr>
              <w:jc w:val="center"/>
              <w:rPr>
                <w:rFonts w:ascii="Sakkal Majalla" w:hAnsi="Sakkal Majalla" w:cs="Sakkal Majalla"/>
                <w:b/>
                <w:bCs/>
                <w:color w:val="000000"/>
                <w:sz w:val="20"/>
                <w:szCs w:val="20"/>
                <w:lang w:val="en-US" w:eastAsia="en-US" w:bidi="ar-SA"/>
              </w:rPr>
            </w:pPr>
            <w:r w:rsidRPr="00DE0C8C">
              <w:rPr>
                <w:rFonts w:ascii="Sakkal Majalla" w:hAnsi="Sakkal Majalla" w:cs="Sakkal Majalla" w:hint="cs"/>
                <w:b/>
                <w:bCs/>
                <w:color w:val="000000"/>
                <w:sz w:val="20"/>
                <w:szCs w:val="20"/>
                <w:lang w:val="en-US" w:eastAsia="en-US" w:bidi="ar-SA"/>
              </w:rPr>
              <w:t xml:space="preserve">                  1.</w:t>
            </w:r>
            <w:r w:rsidRPr="00DE0C8C">
              <w:rPr>
                <w:rFonts w:ascii="Cambria" w:hAnsi="Cambria" w:cs="Cambria" w:hint="cs"/>
                <w:b/>
                <w:bCs/>
                <w:color w:val="000000"/>
                <w:sz w:val="20"/>
                <w:szCs w:val="20"/>
                <w:lang w:val="en-US" w:eastAsia="en-US" w:bidi="ar-SA"/>
              </w:rPr>
              <w:t>Двигатель</w:t>
            </w:r>
          </w:p>
        </w:tc>
      </w:tr>
      <w:tr w:rsidR="00DE0C8C" w:rsidRPr="00DE0C8C" w14:paraId="2B5C0C1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E370A93"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w:t>
            </w:r>
          </w:p>
        </w:tc>
        <w:tc>
          <w:tcPr>
            <w:tcW w:w="7296" w:type="dxa"/>
            <w:tcBorders>
              <w:top w:val="nil"/>
              <w:left w:val="nil"/>
              <w:bottom w:val="single" w:sz="4" w:space="0" w:color="auto"/>
              <w:right w:val="single" w:sz="4" w:space="0" w:color="auto"/>
            </w:tcBorders>
            <w:vAlign w:val="center"/>
            <w:hideMark/>
          </w:tcPr>
          <w:p w14:paraId="709D683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Снятие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установка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1B301E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90,000</w:t>
            </w:r>
          </w:p>
        </w:tc>
      </w:tr>
      <w:tr w:rsidR="00DE0C8C" w:rsidRPr="00DE0C8C" w14:paraId="336B18E9"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0549027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w:t>
            </w:r>
          </w:p>
        </w:tc>
        <w:tc>
          <w:tcPr>
            <w:tcW w:w="7296" w:type="dxa"/>
            <w:tcBorders>
              <w:top w:val="nil"/>
              <w:left w:val="nil"/>
              <w:bottom w:val="single" w:sz="4" w:space="0" w:color="auto"/>
              <w:right w:val="single" w:sz="4" w:space="0" w:color="auto"/>
            </w:tcBorders>
            <w:vAlign w:val="center"/>
            <w:hideMark/>
          </w:tcPr>
          <w:p w14:paraId="5CF11BFF"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Разборка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дефектовка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двигателя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8CBF46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200,000</w:t>
            </w:r>
          </w:p>
        </w:tc>
      </w:tr>
      <w:tr w:rsidR="00DE0C8C" w:rsidRPr="00DE0C8C" w14:paraId="20965BD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A77D2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w:t>
            </w:r>
          </w:p>
        </w:tc>
        <w:tc>
          <w:tcPr>
            <w:tcW w:w="7296" w:type="dxa"/>
            <w:tcBorders>
              <w:top w:val="nil"/>
              <w:left w:val="nil"/>
              <w:bottom w:val="single" w:sz="4" w:space="0" w:color="auto"/>
              <w:right w:val="single" w:sz="4" w:space="0" w:color="auto"/>
            </w:tcBorders>
            <w:vAlign w:val="center"/>
            <w:hideMark/>
          </w:tcPr>
          <w:p w14:paraId="6A79518D"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моторной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головки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прокладки</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4B3A8F4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1AA4BBE3"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434E664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w:t>
            </w:r>
          </w:p>
        </w:tc>
        <w:tc>
          <w:tcPr>
            <w:tcW w:w="7296" w:type="dxa"/>
            <w:tcBorders>
              <w:top w:val="nil"/>
              <w:left w:val="nil"/>
              <w:bottom w:val="single" w:sz="4" w:space="0" w:color="auto"/>
              <w:right w:val="single" w:sz="4" w:space="0" w:color="auto"/>
            </w:tcBorders>
            <w:vAlign w:val="center"/>
            <w:hideMark/>
          </w:tcPr>
          <w:p w14:paraId="31B59DF6"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Ремонт</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моторной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головки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сваркой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шлифовкой</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F79B1B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6E27614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CC8C29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w:t>
            </w:r>
          </w:p>
        </w:tc>
        <w:tc>
          <w:tcPr>
            <w:tcW w:w="7296" w:type="dxa"/>
            <w:tcBorders>
              <w:top w:val="nil"/>
              <w:left w:val="nil"/>
              <w:bottom w:val="single" w:sz="4" w:space="0" w:color="auto"/>
              <w:right w:val="single" w:sz="4" w:space="0" w:color="auto"/>
            </w:tcBorders>
            <w:vAlign w:val="center"/>
            <w:hideMark/>
          </w:tcPr>
          <w:p w14:paraId="7CDDED7F"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головки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клапанов</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моторной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головки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шлифовкой</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8ED2EC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6ED3E130"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77CBBF5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w:t>
            </w:r>
          </w:p>
        </w:tc>
        <w:tc>
          <w:tcPr>
            <w:tcW w:w="7296" w:type="dxa"/>
            <w:tcBorders>
              <w:top w:val="nil"/>
              <w:left w:val="nil"/>
              <w:bottom w:val="single" w:sz="4" w:space="0" w:color="auto"/>
              <w:right w:val="single" w:sz="4" w:space="0" w:color="auto"/>
            </w:tcBorders>
            <w:vAlign w:val="center"/>
            <w:hideMark/>
          </w:tcPr>
          <w:p w14:paraId="5E78C28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Ремонт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гнезда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свечи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зажигания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9CB7EF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74F035F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172E57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w:t>
            </w:r>
          </w:p>
        </w:tc>
        <w:tc>
          <w:tcPr>
            <w:tcW w:w="7296" w:type="dxa"/>
            <w:tcBorders>
              <w:top w:val="nil"/>
              <w:left w:val="nil"/>
              <w:bottom w:val="single" w:sz="4" w:space="0" w:color="auto"/>
              <w:right w:val="single" w:sz="4" w:space="0" w:color="auto"/>
            </w:tcBorders>
            <w:vAlign w:val="center"/>
            <w:hideMark/>
          </w:tcPr>
          <w:p w14:paraId="3FDB2B1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пружин</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клапанов</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61168D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w:t>
            </w:r>
          </w:p>
        </w:tc>
      </w:tr>
      <w:tr w:rsidR="00DE0C8C" w:rsidRPr="00DE0C8C" w14:paraId="282B882E"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3E52CBC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w:t>
            </w:r>
          </w:p>
        </w:tc>
        <w:tc>
          <w:tcPr>
            <w:tcW w:w="7296" w:type="dxa"/>
            <w:tcBorders>
              <w:top w:val="nil"/>
              <w:left w:val="nil"/>
              <w:bottom w:val="single" w:sz="4" w:space="0" w:color="auto"/>
              <w:right w:val="single" w:sz="4" w:space="0" w:color="auto"/>
            </w:tcBorders>
            <w:vAlign w:val="center"/>
            <w:hideMark/>
          </w:tcPr>
          <w:p w14:paraId="096047C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сальников</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клапанов</w:t>
            </w:r>
            <w:r w:rsidRPr="00DE0C8C">
              <w:rPr>
                <w:rFonts w:ascii="Sakkal Majalla" w:hAnsi="Sakkal Majalla" w:cs="Sakkal Majalla" w:hint="cs"/>
                <w:color w:val="000000"/>
                <w:sz w:val="20"/>
                <w:szCs w:val="20"/>
                <w:lang w:val="en-US" w:eastAsia="en-US" w:bidi="ar-SA"/>
              </w:rPr>
              <w:t xml:space="preserve">  1 </w:t>
            </w:r>
            <w:r w:rsidRPr="00DE0C8C">
              <w:rPr>
                <w:rFonts w:ascii="Cambria" w:hAnsi="Cambria" w:cs="Cambria" w:hint="cs"/>
                <w:color w:val="000000"/>
                <w:sz w:val="20"/>
                <w:szCs w:val="20"/>
                <w:lang w:val="en-US" w:eastAsia="en-US" w:bidi="ar-SA"/>
              </w:rPr>
              <w:t>компл</w:t>
            </w:r>
            <w:r w:rsidRPr="00DE0C8C">
              <w:rPr>
                <w:rFonts w:ascii="Sakkal Majalla" w:hAnsi="Sakkal Majalla" w:cs="Sakkal Majalla" w:hint="cs"/>
                <w:color w:val="000000"/>
                <w:sz w:val="20"/>
                <w:szCs w:val="20"/>
                <w:lang w:val="en-US" w:eastAsia="en-US" w:bidi="ar-SA"/>
              </w:rPr>
              <w:t>.</w:t>
            </w:r>
          </w:p>
        </w:tc>
        <w:tc>
          <w:tcPr>
            <w:tcW w:w="1316" w:type="dxa"/>
            <w:tcBorders>
              <w:top w:val="nil"/>
              <w:left w:val="nil"/>
              <w:bottom w:val="single" w:sz="4" w:space="0" w:color="auto"/>
              <w:right w:val="single" w:sz="4" w:space="0" w:color="auto"/>
            </w:tcBorders>
            <w:vAlign w:val="center"/>
            <w:hideMark/>
          </w:tcPr>
          <w:p w14:paraId="4DAE061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3FB0D5D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914038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w:t>
            </w:r>
          </w:p>
        </w:tc>
        <w:tc>
          <w:tcPr>
            <w:tcW w:w="7296" w:type="dxa"/>
            <w:tcBorders>
              <w:top w:val="nil"/>
              <w:left w:val="nil"/>
              <w:bottom w:val="single" w:sz="4" w:space="0" w:color="auto"/>
              <w:right w:val="single" w:sz="4" w:space="0" w:color="auto"/>
            </w:tcBorders>
            <w:vAlign w:val="center"/>
            <w:hideMark/>
          </w:tcPr>
          <w:p w14:paraId="7FD95D49"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толкателей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гидротолкателей</w:t>
            </w:r>
            <w:r w:rsidRPr="00DE0C8C">
              <w:rPr>
                <w:rFonts w:ascii="Sakkal Majalla" w:hAnsi="Sakkal Majalla" w:cs="Sakkal Majalla" w:hint="cs"/>
                <w:color w:val="000000"/>
                <w:sz w:val="20"/>
                <w:szCs w:val="20"/>
                <w:lang w:eastAsia="en-US" w:bidi="ar-SA"/>
              </w:rPr>
              <w:t xml:space="preserve">1 </w:t>
            </w:r>
            <w:r w:rsidRPr="00DE0C8C">
              <w:rPr>
                <w:rFonts w:ascii="Cambria" w:hAnsi="Cambria" w:cs="Cambria" w:hint="cs"/>
                <w:color w:val="000000"/>
                <w:sz w:val="20"/>
                <w:szCs w:val="20"/>
                <w:lang w:eastAsia="en-US" w:bidi="ar-SA"/>
              </w:rPr>
              <w:t>компл</w:t>
            </w:r>
            <w:r w:rsidRPr="00DE0C8C">
              <w:rPr>
                <w:rFonts w:ascii="Sakkal Majalla" w:hAnsi="Sakkal Majalla" w:cs="Sakkal Majalla" w:hint="cs"/>
                <w:color w:val="000000"/>
                <w:sz w:val="20"/>
                <w:szCs w:val="20"/>
                <w:lang w:eastAsia="en-US" w:bidi="ar-SA"/>
              </w:rPr>
              <w:t>.</w:t>
            </w:r>
          </w:p>
        </w:tc>
        <w:tc>
          <w:tcPr>
            <w:tcW w:w="1316" w:type="dxa"/>
            <w:tcBorders>
              <w:top w:val="nil"/>
              <w:left w:val="nil"/>
              <w:bottom w:val="single" w:sz="4" w:space="0" w:color="auto"/>
              <w:right w:val="single" w:sz="4" w:space="0" w:color="auto"/>
            </w:tcBorders>
            <w:vAlign w:val="center"/>
            <w:hideMark/>
          </w:tcPr>
          <w:p w14:paraId="50DCBFA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6BA8F590"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7E07613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w:t>
            </w:r>
          </w:p>
        </w:tc>
        <w:tc>
          <w:tcPr>
            <w:tcW w:w="7296" w:type="dxa"/>
            <w:tcBorders>
              <w:top w:val="nil"/>
              <w:left w:val="nil"/>
              <w:bottom w:val="single" w:sz="4" w:space="0" w:color="auto"/>
              <w:right w:val="single" w:sz="4" w:space="0" w:color="auto"/>
            </w:tcBorders>
            <w:vAlign w:val="center"/>
            <w:hideMark/>
          </w:tcPr>
          <w:p w14:paraId="7C29F803"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поршневых</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колец</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основых</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вкладок</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вкладок</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шатуна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711C745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85,000</w:t>
            </w:r>
          </w:p>
        </w:tc>
      </w:tr>
      <w:tr w:rsidR="00DE0C8C" w:rsidRPr="00DE0C8C" w14:paraId="3105958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BE1972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w:t>
            </w:r>
          </w:p>
        </w:tc>
        <w:tc>
          <w:tcPr>
            <w:tcW w:w="7296" w:type="dxa"/>
            <w:tcBorders>
              <w:top w:val="nil"/>
              <w:left w:val="nil"/>
              <w:bottom w:val="single" w:sz="4" w:space="0" w:color="auto"/>
              <w:right w:val="single" w:sz="4" w:space="0" w:color="auto"/>
            </w:tcBorders>
            <w:vAlign w:val="center"/>
            <w:hideMark/>
          </w:tcPr>
          <w:p w14:paraId="2870F7D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Шлифовка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коленчатого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0E15EF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0502C9B3"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3E464DC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w:t>
            </w:r>
          </w:p>
        </w:tc>
        <w:tc>
          <w:tcPr>
            <w:tcW w:w="7296" w:type="dxa"/>
            <w:tcBorders>
              <w:top w:val="nil"/>
              <w:left w:val="nil"/>
              <w:bottom w:val="single" w:sz="4" w:space="0" w:color="auto"/>
              <w:right w:val="single" w:sz="4" w:space="0" w:color="auto"/>
            </w:tcBorders>
            <w:vAlign w:val="center"/>
            <w:hideMark/>
          </w:tcPr>
          <w:p w14:paraId="2A22E78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коленчатого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вала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818A87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4BDBD16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70098E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w:t>
            </w:r>
          </w:p>
        </w:tc>
        <w:tc>
          <w:tcPr>
            <w:tcW w:w="7296" w:type="dxa"/>
            <w:tcBorders>
              <w:top w:val="nil"/>
              <w:left w:val="nil"/>
              <w:bottom w:val="single" w:sz="4" w:space="0" w:color="auto"/>
              <w:right w:val="single" w:sz="4" w:space="0" w:color="auto"/>
            </w:tcBorders>
            <w:vAlign w:val="center"/>
            <w:hideMark/>
          </w:tcPr>
          <w:p w14:paraId="4CF72E63"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вкладок</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коленчатого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вала</w:t>
            </w:r>
            <w:r w:rsidRPr="00DE0C8C">
              <w:rPr>
                <w:rFonts w:ascii="Sakkal Majalla" w:hAnsi="Sakkal Majalla" w:cs="Sakkal Majalla" w:hint="cs"/>
                <w:color w:val="000000"/>
                <w:sz w:val="20"/>
                <w:szCs w:val="20"/>
                <w:lang w:eastAsia="en-US" w:bidi="ar-SA"/>
              </w:rPr>
              <w:t xml:space="preserve">  1 </w:t>
            </w:r>
            <w:r w:rsidRPr="00DE0C8C">
              <w:rPr>
                <w:rFonts w:ascii="Cambria" w:hAnsi="Cambria" w:cs="Cambria" w:hint="cs"/>
                <w:color w:val="000000"/>
                <w:sz w:val="20"/>
                <w:szCs w:val="20"/>
                <w:lang w:eastAsia="en-US" w:bidi="ar-SA"/>
              </w:rPr>
              <w:t>компл</w:t>
            </w:r>
            <w:r w:rsidRPr="00DE0C8C">
              <w:rPr>
                <w:rFonts w:ascii="Sakkal Majalla" w:hAnsi="Sakkal Majalla" w:cs="Sakkal Majalla" w:hint="cs"/>
                <w:color w:val="000000"/>
                <w:sz w:val="20"/>
                <w:szCs w:val="20"/>
                <w:lang w:eastAsia="en-US" w:bidi="ar-SA"/>
              </w:rPr>
              <w:t>.</w:t>
            </w:r>
          </w:p>
        </w:tc>
        <w:tc>
          <w:tcPr>
            <w:tcW w:w="1316" w:type="dxa"/>
            <w:tcBorders>
              <w:top w:val="nil"/>
              <w:left w:val="nil"/>
              <w:bottom w:val="single" w:sz="4" w:space="0" w:color="auto"/>
              <w:right w:val="single" w:sz="4" w:space="0" w:color="auto"/>
            </w:tcBorders>
            <w:vAlign w:val="center"/>
            <w:hideMark/>
          </w:tcPr>
          <w:p w14:paraId="41BB5C9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0D7E573A"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4AFDB11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w:t>
            </w:r>
          </w:p>
        </w:tc>
        <w:tc>
          <w:tcPr>
            <w:tcW w:w="7296" w:type="dxa"/>
            <w:tcBorders>
              <w:top w:val="nil"/>
              <w:left w:val="nil"/>
              <w:bottom w:val="single" w:sz="4" w:space="0" w:color="auto"/>
              <w:right w:val="single" w:sz="4" w:space="0" w:color="auto"/>
            </w:tcBorders>
            <w:vAlign w:val="center"/>
            <w:hideMark/>
          </w:tcPr>
          <w:p w14:paraId="017E9FB0"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зубчатого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колеса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коленчатого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вала</w:t>
            </w:r>
          </w:p>
        </w:tc>
        <w:tc>
          <w:tcPr>
            <w:tcW w:w="1316" w:type="dxa"/>
            <w:tcBorders>
              <w:top w:val="nil"/>
              <w:left w:val="nil"/>
              <w:bottom w:val="single" w:sz="4" w:space="0" w:color="auto"/>
              <w:right w:val="single" w:sz="4" w:space="0" w:color="auto"/>
            </w:tcBorders>
            <w:vAlign w:val="center"/>
            <w:hideMark/>
          </w:tcPr>
          <w:p w14:paraId="71C0D37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6804AB3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2E511F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w:t>
            </w:r>
          </w:p>
        </w:tc>
        <w:tc>
          <w:tcPr>
            <w:tcW w:w="7296" w:type="dxa"/>
            <w:tcBorders>
              <w:top w:val="nil"/>
              <w:left w:val="nil"/>
              <w:bottom w:val="single" w:sz="4" w:space="0" w:color="auto"/>
              <w:right w:val="single" w:sz="4" w:space="0" w:color="auto"/>
            </w:tcBorders>
            <w:vAlign w:val="center"/>
            <w:hideMark/>
          </w:tcPr>
          <w:p w14:paraId="68EF8FB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Выпрямление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коленчатого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9694EE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54A582F9"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162938C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w:t>
            </w:r>
          </w:p>
        </w:tc>
        <w:tc>
          <w:tcPr>
            <w:tcW w:w="7296" w:type="dxa"/>
            <w:tcBorders>
              <w:top w:val="nil"/>
              <w:left w:val="nil"/>
              <w:bottom w:val="single" w:sz="4" w:space="0" w:color="auto"/>
              <w:right w:val="single" w:sz="4" w:space="0" w:color="auto"/>
            </w:tcBorders>
            <w:vAlign w:val="center"/>
            <w:hideMark/>
          </w:tcPr>
          <w:p w14:paraId="4673A499"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сальника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коленчатого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вала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5D7E62E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0DD40AA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C9E6DB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w:t>
            </w:r>
          </w:p>
        </w:tc>
        <w:tc>
          <w:tcPr>
            <w:tcW w:w="7296" w:type="dxa"/>
            <w:tcBorders>
              <w:top w:val="nil"/>
              <w:left w:val="nil"/>
              <w:bottom w:val="single" w:sz="4" w:space="0" w:color="auto"/>
              <w:right w:val="single" w:sz="4" w:space="0" w:color="auto"/>
            </w:tcBorders>
            <w:vAlign w:val="center"/>
            <w:hideMark/>
          </w:tcPr>
          <w:p w14:paraId="14E4B8FD"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сальника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коленчатого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вала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59986C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6798F7F3"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1AA8C53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w:t>
            </w:r>
          </w:p>
        </w:tc>
        <w:tc>
          <w:tcPr>
            <w:tcW w:w="7296" w:type="dxa"/>
            <w:tcBorders>
              <w:top w:val="nil"/>
              <w:left w:val="nil"/>
              <w:bottom w:val="single" w:sz="4" w:space="0" w:color="auto"/>
              <w:right w:val="single" w:sz="4" w:space="0" w:color="auto"/>
            </w:tcBorders>
            <w:vAlign w:val="center"/>
            <w:hideMark/>
          </w:tcPr>
          <w:p w14:paraId="57A38D9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блока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87B272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155,000</w:t>
            </w:r>
          </w:p>
        </w:tc>
      </w:tr>
      <w:tr w:rsidR="00DE0C8C" w:rsidRPr="00DE0C8C" w14:paraId="4771BC5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26D12B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w:t>
            </w:r>
          </w:p>
        </w:tc>
        <w:tc>
          <w:tcPr>
            <w:tcW w:w="7296" w:type="dxa"/>
            <w:tcBorders>
              <w:top w:val="nil"/>
              <w:left w:val="nil"/>
              <w:bottom w:val="single" w:sz="4" w:space="0" w:color="auto"/>
              <w:right w:val="single" w:sz="4" w:space="0" w:color="auto"/>
            </w:tcBorders>
            <w:vAlign w:val="center"/>
            <w:hideMark/>
          </w:tcPr>
          <w:p w14:paraId="5D7511A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блока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1 </w:t>
            </w:r>
            <w:r w:rsidRPr="00DE0C8C">
              <w:rPr>
                <w:rFonts w:ascii="Cambria" w:hAnsi="Cambria" w:cs="Cambria" w:hint="cs"/>
                <w:sz w:val="20"/>
                <w:szCs w:val="20"/>
                <w:lang w:val="en-US" w:eastAsia="en-US" w:bidi="ar-SA"/>
              </w:rPr>
              <w:t>штука</w:t>
            </w:r>
          </w:p>
        </w:tc>
        <w:tc>
          <w:tcPr>
            <w:tcW w:w="1316" w:type="dxa"/>
            <w:tcBorders>
              <w:top w:val="nil"/>
              <w:left w:val="nil"/>
              <w:bottom w:val="single" w:sz="4" w:space="0" w:color="auto"/>
              <w:right w:val="single" w:sz="4" w:space="0" w:color="auto"/>
            </w:tcBorders>
            <w:vAlign w:val="center"/>
            <w:hideMark/>
          </w:tcPr>
          <w:p w14:paraId="6F3460C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1544B6F2"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7152130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w:t>
            </w:r>
          </w:p>
        </w:tc>
        <w:tc>
          <w:tcPr>
            <w:tcW w:w="7296" w:type="dxa"/>
            <w:tcBorders>
              <w:top w:val="nil"/>
              <w:left w:val="nil"/>
              <w:bottom w:val="single" w:sz="4" w:space="0" w:color="auto"/>
              <w:right w:val="single" w:sz="4" w:space="0" w:color="auto"/>
            </w:tcBorders>
            <w:vAlign w:val="center"/>
            <w:hideMark/>
          </w:tcPr>
          <w:p w14:paraId="74B0650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Шлифовка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блока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2E1FCE9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5F647CD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82B17B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w:t>
            </w:r>
          </w:p>
        </w:tc>
        <w:tc>
          <w:tcPr>
            <w:tcW w:w="7296" w:type="dxa"/>
            <w:tcBorders>
              <w:top w:val="nil"/>
              <w:left w:val="nil"/>
              <w:bottom w:val="single" w:sz="4" w:space="0" w:color="auto"/>
              <w:right w:val="single" w:sz="4" w:space="0" w:color="auto"/>
            </w:tcBorders>
            <w:vAlign w:val="center"/>
            <w:hideMark/>
          </w:tcPr>
          <w:p w14:paraId="78398AF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поршни</w:t>
            </w:r>
            <w:r w:rsidRPr="00DE0C8C">
              <w:rPr>
                <w:rFonts w:ascii="Sakkal Majalla" w:hAnsi="Sakkal Majalla" w:cs="Sakkal Majalla" w:hint="cs"/>
                <w:sz w:val="20"/>
                <w:szCs w:val="20"/>
                <w:lang w:val="en-US" w:eastAsia="en-US" w:bidi="ar-SA"/>
              </w:rPr>
              <w:t xml:space="preserve"> 1 </w:t>
            </w:r>
            <w:r w:rsidRPr="00DE0C8C">
              <w:rPr>
                <w:rFonts w:ascii="Cambria" w:hAnsi="Cambria" w:cs="Cambria" w:hint="cs"/>
                <w:sz w:val="20"/>
                <w:szCs w:val="20"/>
                <w:lang w:val="en-US" w:eastAsia="en-US" w:bidi="ar-SA"/>
              </w:rPr>
              <w:t>штука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295FF0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w:t>
            </w:r>
          </w:p>
        </w:tc>
      </w:tr>
      <w:tr w:rsidR="00DE0C8C" w:rsidRPr="00DE0C8C" w14:paraId="1DF8BB3A"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2D1615C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w:t>
            </w:r>
          </w:p>
        </w:tc>
        <w:tc>
          <w:tcPr>
            <w:tcW w:w="7296" w:type="dxa"/>
            <w:tcBorders>
              <w:top w:val="nil"/>
              <w:left w:val="nil"/>
              <w:bottom w:val="single" w:sz="4" w:space="0" w:color="auto"/>
              <w:right w:val="single" w:sz="4" w:space="0" w:color="auto"/>
            </w:tcBorders>
            <w:vAlign w:val="center"/>
            <w:hideMark/>
          </w:tcPr>
          <w:p w14:paraId="434E4CAF"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раздаточного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вала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DE0A3C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w:t>
            </w:r>
          </w:p>
        </w:tc>
      </w:tr>
      <w:tr w:rsidR="00DE0C8C" w:rsidRPr="00DE0C8C" w14:paraId="2551AFA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A336C0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w:t>
            </w:r>
          </w:p>
        </w:tc>
        <w:tc>
          <w:tcPr>
            <w:tcW w:w="7296" w:type="dxa"/>
            <w:tcBorders>
              <w:top w:val="nil"/>
              <w:left w:val="nil"/>
              <w:bottom w:val="single" w:sz="4" w:space="0" w:color="auto"/>
              <w:right w:val="single" w:sz="4" w:space="0" w:color="auto"/>
            </w:tcBorders>
            <w:vAlign w:val="center"/>
            <w:hideMark/>
          </w:tcPr>
          <w:p w14:paraId="51C4E93E"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втулок</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раздаточного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вала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A34C40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w:t>
            </w:r>
          </w:p>
        </w:tc>
      </w:tr>
      <w:tr w:rsidR="00DE0C8C" w:rsidRPr="00DE0C8C" w14:paraId="79F41DBE"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49CBF1A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w:t>
            </w:r>
          </w:p>
        </w:tc>
        <w:tc>
          <w:tcPr>
            <w:tcW w:w="7296" w:type="dxa"/>
            <w:tcBorders>
              <w:top w:val="nil"/>
              <w:left w:val="nil"/>
              <w:bottom w:val="single" w:sz="4" w:space="0" w:color="auto"/>
              <w:right w:val="single" w:sz="4" w:space="0" w:color="auto"/>
            </w:tcBorders>
            <w:vAlign w:val="center"/>
            <w:hideMark/>
          </w:tcPr>
          <w:p w14:paraId="3002940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сальника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раздаточного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DF5636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w:t>
            </w:r>
          </w:p>
        </w:tc>
      </w:tr>
      <w:tr w:rsidR="00DE0C8C" w:rsidRPr="00DE0C8C" w14:paraId="62CFE36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525F77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w:t>
            </w:r>
          </w:p>
        </w:tc>
        <w:tc>
          <w:tcPr>
            <w:tcW w:w="7296" w:type="dxa"/>
            <w:tcBorders>
              <w:top w:val="nil"/>
              <w:left w:val="nil"/>
              <w:bottom w:val="single" w:sz="4" w:space="0" w:color="auto"/>
              <w:right w:val="single" w:sz="4" w:space="0" w:color="auto"/>
            </w:tcBorders>
            <w:vAlign w:val="center"/>
            <w:hideMark/>
          </w:tcPr>
          <w:p w14:paraId="3C924F7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шкива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3FE6E0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4A01BD6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C54A11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w:t>
            </w:r>
          </w:p>
        </w:tc>
        <w:tc>
          <w:tcPr>
            <w:tcW w:w="7296" w:type="dxa"/>
            <w:tcBorders>
              <w:top w:val="nil"/>
              <w:left w:val="nil"/>
              <w:bottom w:val="single" w:sz="4" w:space="0" w:color="auto"/>
              <w:right w:val="single" w:sz="4" w:space="0" w:color="auto"/>
            </w:tcBorders>
            <w:vAlign w:val="center"/>
            <w:hideMark/>
          </w:tcPr>
          <w:p w14:paraId="35B5D18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зубчатого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ремня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B348C9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62E56F3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FCB84F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w:t>
            </w:r>
          </w:p>
        </w:tc>
        <w:tc>
          <w:tcPr>
            <w:tcW w:w="7296" w:type="dxa"/>
            <w:tcBorders>
              <w:top w:val="nil"/>
              <w:left w:val="nil"/>
              <w:bottom w:val="single" w:sz="4" w:space="0" w:color="auto"/>
              <w:right w:val="single" w:sz="4" w:space="0" w:color="auto"/>
            </w:tcBorders>
            <w:vAlign w:val="center"/>
            <w:hideMark/>
          </w:tcPr>
          <w:p w14:paraId="7DB7BC5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цепи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CC0FE3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95,000</w:t>
            </w:r>
          </w:p>
        </w:tc>
      </w:tr>
      <w:tr w:rsidR="00DE0C8C" w:rsidRPr="00DE0C8C" w14:paraId="7B5892BF"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16E7F4F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35</w:t>
            </w:r>
          </w:p>
        </w:tc>
        <w:tc>
          <w:tcPr>
            <w:tcW w:w="7296" w:type="dxa"/>
            <w:tcBorders>
              <w:top w:val="nil"/>
              <w:left w:val="nil"/>
              <w:bottom w:val="single" w:sz="4" w:space="0" w:color="auto"/>
              <w:right w:val="single" w:sz="4" w:space="0" w:color="auto"/>
            </w:tcBorders>
            <w:vAlign w:val="center"/>
            <w:hideMark/>
          </w:tcPr>
          <w:p w14:paraId="5BAD376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цепи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маслопровода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F32CFB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24330A6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002AAB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w:t>
            </w:r>
          </w:p>
        </w:tc>
        <w:tc>
          <w:tcPr>
            <w:tcW w:w="7296" w:type="dxa"/>
            <w:tcBorders>
              <w:top w:val="nil"/>
              <w:left w:val="nil"/>
              <w:bottom w:val="single" w:sz="4" w:space="0" w:color="auto"/>
              <w:right w:val="single" w:sz="4" w:space="0" w:color="auto"/>
            </w:tcBorders>
            <w:vAlign w:val="center"/>
            <w:hideMark/>
          </w:tcPr>
          <w:p w14:paraId="515BF5B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ваносов</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двигателя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FEF238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531251F2"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5521C2E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w:t>
            </w:r>
          </w:p>
        </w:tc>
        <w:tc>
          <w:tcPr>
            <w:tcW w:w="7296" w:type="dxa"/>
            <w:tcBorders>
              <w:top w:val="nil"/>
              <w:left w:val="nil"/>
              <w:bottom w:val="single" w:sz="4" w:space="0" w:color="auto"/>
              <w:right w:val="single" w:sz="4" w:space="0" w:color="auto"/>
            </w:tcBorders>
            <w:vAlign w:val="center"/>
            <w:hideMark/>
          </w:tcPr>
          <w:p w14:paraId="0B3F742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картера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сварка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C57102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2C3A5C7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0DEA53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w:t>
            </w:r>
          </w:p>
        </w:tc>
        <w:tc>
          <w:tcPr>
            <w:tcW w:w="7296" w:type="dxa"/>
            <w:tcBorders>
              <w:top w:val="nil"/>
              <w:left w:val="nil"/>
              <w:bottom w:val="single" w:sz="4" w:space="0" w:color="auto"/>
              <w:right w:val="single" w:sz="4" w:space="0" w:color="auto"/>
            </w:tcBorders>
            <w:vAlign w:val="center"/>
            <w:hideMark/>
          </w:tcPr>
          <w:p w14:paraId="78749221"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картера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двигателя</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с</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прокладки</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B16FED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5FE21EE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5FAE29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w:t>
            </w:r>
          </w:p>
        </w:tc>
        <w:tc>
          <w:tcPr>
            <w:tcW w:w="7296" w:type="dxa"/>
            <w:tcBorders>
              <w:top w:val="nil"/>
              <w:left w:val="nil"/>
              <w:bottom w:val="single" w:sz="4" w:space="0" w:color="auto"/>
              <w:right w:val="single" w:sz="4" w:space="0" w:color="auto"/>
            </w:tcBorders>
            <w:vAlign w:val="center"/>
            <w:hideMark/>
          </w:tcPr>
          <w:p w14:paraId="14D41AD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прокладки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картера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8159AD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50DECD9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0C8FE0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w:t>
            </w:r>
          </w:p>
        </w:tc>
        <w:tc>
          <w:tcPr>
            <w:tcW w:w="7296" w:type="dxa"/>
            <w:tcBorders>
              <w:top w:val="nil"/>
              <w:left w:val="nil"/>
              <w:bottom w:val="single" w:sz="4" w:space="0" w:color="auto"/>
              <w:right w:val="single" w:sz="4" w:space="0" w:color="auto"/>
            </w:tcBorders>
            <w:vAlign w:val="center"/>
            <w:hideMark/>
          </w:tcPr>
          <w:p w14:paraId="39C63885"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картера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двигателя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очисткой</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473285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54694E4B"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0E81369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w:t>
            </w:r>
          </w:p>
        </w:tc>
        <w:tc>
          <w:tcPr>
            <w:tcW w:w="7296" w:type="dxa"/>
            <w:tcBorders>
              <w:top w:val="nil"/>
              <w:left w:val="nil"/>
              <w:bottom w:val="single" w:sz="4" w:space="0" w:color="auto"/>
              <w:right w:val="single" w:sz="4" w:space="0" w:color="auto"/>
            </w:tcBorders>
            <w:vAlign w:val="center"/>
            <w:hideMark/>
          </w:tcPr>
          <w:p w14:paraId="0E178BC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маслопровода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859499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71402F1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6ED79A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w:t>
            </w:r>
          </w:p>
        </w:tc>
        <w:tc>
          <w:tcPr>
            <w:tcW w:w="7296" w:type="dxa"/>
            <w:tcBorders>
              <w:top w:val="nil"/>
              <w:left w:val="nil"/>
              <w:bottom w:val="single" w:sz="4" w:space="0" w:color="auto"/>
              <w:right w:val="single" w:sz="4" w:space="0" w:color="auto"/>
            </w:tcBorders>
            <w:vAlign w:val="center"/>
            <w:hideMark/>
          </w:tcPr>
          <w:p w14:paraId="3F61A0F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Ремонт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очистка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маслопровода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F67EEC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51A3CF2F"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465B8DA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w:t>
            </w:r>
          </w:p>
        </w:tc>
        <w:tc>
          <w:tcPr>
            <w:tcW w:w="7296" w:type="dxa"/>
            <w:tcBorders>
              <w:top w:val="nil"/>
              <w:left w:val="nil"/>
              <w:bottom w:val="single" w:sz="4" w:space="0" w:color="auto"/>
              <w:right w:val="single" w:sz="4" w:space="0" w:color="auto"/>
            </w:tcBorders>
            <w:vAlign w:val="center"/>
            <w:hideMark/>
          </w:tcPr>
          <w:p w14:paraId="415602B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Очистка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маслопровода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BB3893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31DAF6F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500D8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w:t>
            </w:r>
          </w:p>
        </w:tc>
        <w:tc>
          <w:tcPr>
            <w:tcW w:w="7296" w:type="dxa"/>
            <w:tcBorders>
              <w:top w:val="nil"/>
              <w:left w:val="nil"/>
              <w:bottom w:val="single" w:sz="4" w:space="0" w:color="auto"/>
              <w:right w:val="single" w:sz="4" w:space="0" w:color="auto"/>
            </w:tcBorders>
            <w:vAlign w:val="center"/>
            <w:hideMark/>
          </w:tcPr>
          <w:p w14:paraId="5E22AFA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Регулировка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маслопровода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двигателя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3B996C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6CACC57D"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38420A8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w:t>
            </w:r>
          </w:p>
        </w:tc>
        <w:tc>
          <w:tcPr>
            <w:tcW w:w="7296" w:type="dxa"/>
            <w:tcBorders>
              <w:top w:val="nil"/>
              <w:left w:val="nil"/>
              <w:bottom w:val="single" w:sz="4" w:space="0" w:color="auto"/>
              <w:right w:val="single" w:sz="4" w:space="0" w:color="auto"/>
            </w:tcBorders>
            <w:vAlign w:val="center"/>
            <w:hideMark/>
          </w:tcPr>
          <w:p w14:paraId="589A7C8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лапки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маслопровода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9A7928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091235E3" w14:textId="77777777" w:rsidTr="00DE0C8C">
        <w:trPr>
          <w:trHeight w:val="330"/>
        </w:trPr>
        <w:tc>
          <w:tcPr>
            <w:tcW w:w="508" w:type="dxa"/>
            <w:tcBorders>
              <w:top w:val="nil"/>
              <w:left w:val="single" w:sz="4" w:space="0" w:color="auto"/>
              <w:bottom w:val="single" w:sz="4" w:space="0" w:color="auto"/>
              <w:right w:val="single" w:sz="4" w:space="0" w:color="auto"/>
            </w:tcBorders>
            <w:vAlign w:val="center"/>
            <w:hideMark/>
          </w:tcPr>
          <w:p w14:paraId="3B21500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w:t>
            </w:r>
          </w:p>
        </w:tc>
        <w:tc>
          <w:tcPr>
            <w:tcW w:w="7296" w:type="dxa"/>
            <w:tcBorders>
              <w:top w:val="nil"/>
              <w:left w:val="nil"/>
              <w:bottom w:val="single" w:sz="4" w:space="0" w:color="auto"/>
              <w:right w:val="single" w:sz="4" w:space="0" w:color="auto"/>
            </w:tcBorders>
            <w:vAlign w:val="center"/>
            <w:hideMark/>
          </w:tcPr>
          <w:p w14:paraId="08092ED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крана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35683F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65B5BBE6"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1AAA090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w:t>
            </w:r>
          </w:p>
        </w:tc>
        <w:tc>
          <w:tcPr>
            <w:tcW w:w="7296" w:type="dxa"/>
            <w:tcBorders>
              <w:top w:val="nil"/>
              <w:left w:val="nil"/>
              <w:bottom w:val="single" w:sz="4" w:space="0" w:color="auto"/>
              <w:right w:val="single" w:sz="4" w:space="0" w:color="auto"/>
            </w:tcBorders>
            <w:vAlign w:val="center"/>
            <w:hideMark/>
          </w:tcPr>
          <w:p w14:paraId="082A0B6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вытяжной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трубки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004DD9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195E32A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7F662C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w:t>
            </w:r>
          </w:p>
        </w:tc>
        <w:tc>
          <w:tcPr>
            <w:tcW w:w="7296" w:type="dxa"/>
            <w:tcBorders>
              <w:top w:val="nil"/>
              <w:left w:val="nil"/>
              <w:bottom w:val="single" w:sz="4" w:space="0" w:color="auto"/>
              <w:right w:val="single" w:sz="4" w:space="0" w:color="auto"/>
            </w:tcBorders>
            <w:vAlign w:val="center"/>
            <w:hideMark/>
          </w:tcPr>
          <w:p w14:paraId="1238990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компрессора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двигателя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турбо</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05288F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739DAC65"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4DC9AA8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w:t>
            </w:r>
          </w:p>
        </w:tc>
        <w:tc>
          <w:tcPr>
            <w:tcW w:w="7296" w:type="dxa"/>
            <w:tcBorders>
              <w:top w:val="nil"/>
              <w:left w:val="nil"/>
              <w:bottom w:val="single" w:sz="4" w:space="0" w:color="auto"/>
              <w:right w:val="single" w:sz="4" w:space="0" w:color="auto"/>
            </w:tcBorders>
            <w:vAlign w:val="center"/>
            <w:hideMark/>
          </w:tcPr>
          <w:p w14:paraId="4C9FB490"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нагнетателя</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высокого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давления</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топлива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двигателя</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5DEE902" w14:textId="77777777" w:rsidR="00DE0C8C" w:rsidRPr="00DE0C8C" w:rsidRDefault="00DE0C8C" w:rsidP="00DE0C8C">
            <w:pPr>
              <w:jc w:val="right"/>
              <w:rPr>
                <w:rFonts w:ascii="GHEA Grapalat" w:hAnsi="GHEA Grapalat" w:cs="Calibri" w:hint="cs"/>
                <w:color w:val="000000"/>
                <w:sz w:val="20"/>
                <w:szCs w:val="20"/>
                <w:lang w:eastAsia="en-US" w:bidi="ar-SA"/>
              </w:rPr>
            </w:pPr>
            <w:r w:rsidRPr="00DE0C8C">
              <w:rPr>
                <w:rFonts w:ascii="Calibri" w:hAnsi="Calibri" w:cs="Calibri"/>
                <w:color w:val="000000"/>
                <w:sz w:val="20"/>
                <w:szCs w:val="20"/>
                <w:lang w:val="en-US" w:eastAsia="en-US" w:bidi="ar-SA"/>
              </w:rPr>
              <w:t> </w:t>
            </w:r>
          </w:p>
        </w:tc>
      </w:tr>
      <w:tr w:rsidR="00DE0C8C" w:rsidRPr="00DE0C8C" w14:paraId="6ADDC85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2EB812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50</w:t>
            </w:r>
          </w:p>
        </w:tc>
        <w:tc>
          <w:tcPr>
            <w:tcW w:w="7296" w:type="dxa"/>
            <w:tcBorders>
              <w:top w:val="nil"/>
              <w:left w:val="nil"/>
              <w:bottom w:val="single" w:sz="4" w:space="0" w:color="auto"/>
              <w:right w:val="single" w:sz="4" w:space="0" w:color="auto"/>
            </w:tcBorders>
            <w:vAlign w:val="center"/>
            <w:hideMark/>
          </w:tcPr>
          <w:p w14:paraId="1FC65C5C"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подушки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двигателя</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7D1E8D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5CCFE733"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595C45D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51</w:t>
            </w:r>
          </w:p>
        </w:tc>
        <w:tc>
          <w:tcPr>
            <w:tcW w:w="7296" w:type="dxa"/>
            <w:tcBorders>
              <w:top w:val="nil"/>
              <w:left w:val="nil"/>
              <w:bottom w:val="single" w:sz="4" w:space="0" w:color="auto"/>
              <w:right w:val="single" w:sz="4" w:space="0" w:color="auto"/>
            </w:tcBorders>
            <w:vAlign w:val="center"/>
            <w:hideMark/>
          </w:tcPr>
          <w:p w14:paraId="43F12466"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крышки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w:t>
            </w:r>
            <w:r w:rsidRPr="00DE0C8C">
              <w:rPr>
                <w:rFonts w:ascii="Sakkal Majalla" w:hAnsi="Sakkal Majalla" w:cs="Sakkal Majalla" w:hint="cs"/>
                <w:color w:val="000000"/>
                <w:sz w:val="20"/>
                <w:szCs w:val="20"/>
                <w:lang w:eastAsia="en-US" w:bidi="ar-SA"/>
              </w:rPr>
              <w:t>/</w:t>
            </w:r>
            <w:r w:rsidRPr="00DE0C8C">
              <w:rPr>
                <w:rFonts w:ascii="Cambria" w:hAnsi="Cambria" w:cs="Cambria" w:hint="cs"/>
                <w:color w:val="000000"/>
                <w:sz w:val="20"/>
                <w:szCs w:val="20"/>
                <w:lang w:eastAsia="en-US" w:bidi="ar-SA"/>
              </w:rPr>
              <w:t>вала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50E333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64E8249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E5730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52</w:t>
            </w:r>
          </w:p>
        </w:tc>
        <w:tc>
          <w:tcPr>
            <w:tcW w:w="7296" w:type="dxa"/>
            <w:tcBorders>
              <w:top w:val="nil"/>
              <w:left w:val="nil"/>
              <w:bottom w:val="single" w:sz="4" w:space="0" w:color="auto"/>
              <w:right w:val="single" w:sz="4" w:space="0" w:color="auto"/>
            </w:tcBorders>
            <w:vAlign w:val="center"/>
            <w:hideMark/>
          </w:tcPr>
          <w:p w14:paraId="337ADC2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направялющих</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втулок</w:t>
            </w:r>
          </w:p>
        </w:tc>
        <w:tc>
          <w:tcPr>
            <w:tcW w:w="1316" w:type="dxa"/>
            <w:tcBorders>
              <w:top w:val="nil"/>
              <w:left w:val="nil"/>
              <w:bottom w:val="single" w:sz="4" w:space="0" w:color="auto"/>
              <w:right w:val="single" w:sz="4" w:space="0" w:color="auto"/>
            </w:tcBorders>
            <w:vAlign w:val="center"/>
            <w:hideMark/>
          </w:tcPr>
          <w:p w14:paraId="0B5C099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0E2BF733"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38D0AD0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53</w:t>
            </w:r>
          </w:p>
        </w:tc>
        <w:tc>
          <w:tcPr>
            <w:tcW w:w="7296" w:type="dxa"/>
            <w:tcBorders>
              <w:top w:val="nil"/>
              <w:left w:val="nil"/>
              <w:bottom w:val="single" w:sz="4" w:space="0" w:color="auto"/>
              <w:right w:val="single" w:sz="4" w:space="0" w:color="auto"/>
            </w:tcBorders>
            <w:vAlign w:val="center"/>
            <w:hideMark/>
          </w:tcPr>
          <w:p w14:paraId="388B3FF6"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махового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колеса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5121865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80,000</w:t>
            </w:r>
          </w:p>
        </w:tc>
      </w:tr>
      <w:tr w:rsidR="00DE0C8C" w:rsidRPr="00DE0C8C" w14:paraId="79E161D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7B7247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54</w:t>
            </w:r>
          </w:p>
        </w:tc>
        <w:tc>
          <w:tcPr>
            <w:tcW w:w="7296" w:type="dxa"/>
            <w:tcBorders>
              <w:top w:val="nil"/>
              <w:left w:val="nil"/>
              <w:bottom w:val="single" w:sz="4" w:space="0" w:color="auto"/>
              <w:right w:val="single" w:sz="4" w:space="0" w:color="auto"/>
            </w:tcBorders>
            <w:vAlign w:val="center"/>
            <w:hideMark/>
          </w:tcPr>
          <w:p w14:paraId="57FEA0E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клапана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двигателя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E6F962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35966E92"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56743E7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55</w:t>
            </w:r>
          </w:p>
        </w:tc>
        <w:tc>
          <w:tcPr>
            <w:tcW w:w="7296" w:type="dxa"/>
            <w:tcBorders>
              <w:top w:val="nil"/>
              <w:left w:val="nil"/>
              <w:bottom w:val="single" w:sz="4" w:space="0" w:color="auto"/>
              <w:right w:val="single" w:sz="4" w:space="0" w:color="auto"/>
            </w:tcBorders>
            <w:vAlign w:val="center"/>
            <w:hideMark/>
          </w:tcPr>
          <w:p w14:paraId="448E2E2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прокладки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клапана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двигателя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D8C975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2484D86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71CB6F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56</w:t>
            </w:r>
          </w:p>
        </w:tc>
        <w:tc>
          <w:tcPr>
            <w:tcW w:w="7296" w:type="dxa"/>
            <w:tcBorders>
              <w:top w:val="nil"/>
              <w:left w:val="nil"/>
              <w:bottom w:val="single" w:sz="4" w:space="0" w:color="auto"/>
              <w:right w:val="single" w:sz="4" w:space="0" w:color="auto"/>
            </w:tcBorders>
            <w:vAlign w:val="center"/>
            <w:hideMark/>
          </w:tcPr>
          <w:p w14:paraId="53A34EE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поршневого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пальца</w:t>
            </w:r>
          </w:p>
        </w:tc>
        <w:tc>
          <w:tcPr>
            <w:tcW w:w="1316" w:type="dxa"/>
            <w:tcBorders>
              <w:top w:val="nil"/>
              <w:left w:val="nil"/>
              <w:bottom w:val="single" w:sz="4" w:space="0" w:color="auto"/>
              <w:right w:val="single" w:sz="4" w:space="0" w:color="auto"/>
            </w:tcBorders>
            <w:vAlign w:val="center"/>
            <w:hideMark/>
          </w:tcPr>
          <w:p w14:paraId="3B180BA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6355D5A2"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176F624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57</w:t>
            </w:r>
          </w:p>
        </w:tc>
        <w:tc>
          <w:tcPr>
            <w:tcW w:w="7296" w:type="dxa"/>
            <w:tcBorders>
              <w:top w:val="nil"/>
              <w:left w:val="nil"/>
              <w:bottom w:val="single" w:sz="4" w:space="0" w:color="auto"/>
              <w:right w:val="single" w:sz="4" w:space="0" w:color="auto"/>
            </w:tcBorders>
            <w:vAlign w:val="center"/>
            <w:hideMark/>
          </w:tcPr>
          <w:p w14:paraId="271A1CB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шатуна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FCCEAB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4142E17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EF18F8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58</w:t>
            </w:r>
          </w:p>
        </w:tc>
        <w:tc>
          <w:tcPr>
            <w:tcW w:w="7296" w:type="dxa"/>
            <w:tcBorders>
              <w:top w:val="nil"/>
              <w:left w:val="nil"/>
              <w:bottom w:val="single" w:sz="4" w:space="0" w:color="auto"/>
              <w:right w:val="single" w:sz="4" w:space="0" w:color="auto"/>
            </w:tcBorders>
            <w:vAlign w:val="center"/>
            <w:hideMark/>
          </w:tcPr>
          <w:p w14:paraId="441CFD0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поршневых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колец</w:t>
            </w:r>
            <w:r w:rsidRPr="00DE0C8C">
              <w:rPr>
                <w:rFonts w:ascii="Sakkal Majalla" w:hAnsi="Sakkal Majalla" w:cs="Sakkal Majalla" w:hint="cs"/>
                <w:sz w:val="20"/>
                <w:szCs w:val="20"/>
                <w:lang w:val="en-US" w:eastAsia="en-US" w:bidi="ar-SA"/>
              </w:rPr>
              <w:t xml:space="preserve"> 1 </w:t>
            </w:r>
            <w:r w:rsidRPr="00DE0C8C">
              <w:rPr>
                <w:rFonts w:ascii="Cambria" w:hAnsi="Cambria" w:cs="Cambria" w:hint="cs"/>
                <w:sz w:val="20"/>
                <w:szCs w:val="20"/>
                <w:lang w:val="en-US" w:eastAsia="en-US" w:bidi="ar-SA"/>
              </w:rPr>
              <w:t>компл</w:t>
            </w:r>
            <w:r w:rsidRPr="00DE0C8C">
              <w:rPr>
                <w:rFonts w:ascii="Sakkal Majalla" w:hAnsi="Sakkal Majalla" w:cs="Sakkal Majalla" w:hint="cs"/>
                <w:sz w:val="20"/>
                <w:szCs w:val="20"/>
                <w:lang w:val="en-US" w:eastAsia="en-US" w:bidi="ar-SA"/>
              </w:rPr>
              <w:t>.</w:t>
            </w:r>
          </w:p>
        </w:tc>
        <w:tc>
          <w:tcPr>
            <w:tcW w:w="1316" w:type="dxa"/>
            <w:tcBorders>
              <w:top w:val="nil"/>
              <w:left w:val="nil"/>
              <w:bottom w:val="single" w:sz="4" w:space="0" w:color="auto"/>
              <w:right w:val="single" w:sz="4" w:space="0" w:color="auto"/>
            </w:tcBorders>
            <w:vAlign w:val="center"/>
            <w:hideMark/>
          </w:tcPr>
          <w:p w14:paraId="272493B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32FFA99B"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3DCF745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59</w:t>
            </w:r>
          </w:p>
        </w:tc>
        <w:tc>
          <w:tcPr>
            <w:tcW w:w="7296" w:type="dxa"/>
            <w:tcBorders>
              <w:top w:val="nil"/>
              <w:left w:val="nil"/>
              <w:bottom w:val="single" w:sz="4" w:space="0" w:color="auto"/>
              <w:right w:val="single" w:sz="4" w:space="0" w:color="auto"/>
            </w:tcBorders>
            <w:vAlign w:val="center"/>
            <w:hideMark/>
          </w:tcPr>
          <w:p w14:paraId="5AAFABC3"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шплинта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раздаточного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вала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двигателя</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05D367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4FF3751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51A7D7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60</w:t>
            </w:r>
          </w:p>
        </w:tc>
        <w:tc>
          <w:tcPr>
            <w:tcW w:w="7296" w:type="dxa"/>
            <w:tcBorders>
              <w:top w:val="nil"/>
              <w:left w:val="nil"/>
              <w:bottom w:val="single" w:sz="4" w:space="0" w:color="auto"/>
              <w:right w:val="single" w:sz="4" w:space="0" w:color="auto"/>
            </w:tcBorders>
            <w:vAlign w:val="center"/>
            <w:hideMark/>
          </w:tcPr>
          <w:p w14:paraId="344D30F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зубчатого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05CB75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6B0C051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9E04C1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61</w:t>
            </w:r>
          </w:p>
        </w:tc>
        <w:tc>
          <w:tcPr>
            <w:tcW w:w="7296" w:type="dxa"/>
            <w:tcBorders>
              <w:top w:val="nil"/>
              <w:left w:val="nil"/>
              <w:bottom w:val="single" w:sz="4" w:space="0" w:color="auto"/>
              <w:right w:val="single" w:sz="4" w:space="0" w:color="auto"/>
            </w:tcBorders>
            <w:vAlign w:val="center"/>
            <w:hideMark/>
          </w:tcPr>
          <w:p w14:paraId="3CD52DC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ремня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зубчатого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94945E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349F1E2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72B159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62</w:t>
            </w:r>
          </w:p>
        </w:tc>
        <w:tc>
          <w:tcPr>
            <w:tcW w:w="7296" w:type="dxa"/>
            <w:tcBorders>
              <w:top w:val="nil"/>
              <w:left w:val="nil"/>
              <w:bottom w:val="single" w:sz="4" w:space="0" w:color="auto"/>
              <w:right w:val="single" w:sz="4" w:space="0" w:color="auto"/>
            </w:tcBorders>
            <w:vAlign w:val="center"/>
            <w:hideMark/>
          </w:tcPr>
          <w:p w14:paraId="5AE85FE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чехола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зубчатого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ремня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FB317A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623B692F"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5753EE9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63</w:t>
            </w:r>
          </w:p>
        </w:tc>
        <w:tc>
          <w:tcPr>
            <w:tcW w:w="7296" w:type="dxa"/>
            <w:tcBorders>
              <w:top w:val="nil"/>
              <w:left w:val="nil"/>
              <w:bottom w:val="single" w:sz="4" w:space="0" w:color="auto"/>
              <w:right w:val="single" w:sz="4" w:space="0" w:color="auto"/>
            </w:tcBorders>
            <w:vAlign w:val="center"/>
            <w:hideMark/>
          </w:tcPr>
          <w:p w14:paraId="49F51AC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сухарика</w:t>
            </w:r>
          </w:p>
        </w:tc>
        <w:tc>
          <w:tcPr>
            <w:tcW w:w="1316" w:type="dxa"/>
            <w:tcBorders>
              <w:top w:val="nil"/>
              <w:left w:val="nil"/>
              <w:bottom w:val="single" w:sz="4" w:space="0" w:color="auto"/>
              <w:right w:val="single" w:sz="4" w:space="0" w:color="auto"/>
            </w:tcBorders>
            <w:vAlign w:val="center"/>
            <w:hideMark/>
          </w:tcPr>
          <w:p w14:paraId="5B1225A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0057007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C3F110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64</w:t>
            </w:r>
          </w:p>
        </w:tc>
        <w:tc>
          <w:tcPr>
            <w:tcW w:w="7296" w:type="dxa"/>
            <w:tcBorders>
              <w:top w:val="nil"/>
              <w:left w:val="nil"/>
              <w:bottom w:val="single" w:sz="4" w:space="0" w:color="auto"/>
              <w:right w:val="single" w:sz="4" w:space="0" w:color="auto"/>
            </w:tcBorders>
            <w:vAlign w:val="center"/>
            <w:hideMark/>
          </w:tcPr>
          <w:p w14:paraId="3A7D3B6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башмака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715C633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6E7096AA"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24B878D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65</w:t>
            </w:r>
          </w:p>
        </w:tc>
        <w:tc>
          <w:tcPr>
            <w:tcW w:w="7296" w:type="dxa"/>
            <w:tcBorders>
              <w:top w:val="nil"/>
              <w:left w:val="nil"/>
              <w:bottom w:val="single" w:sz="4" w:space="0" w:color="auto"/>
              <w:right w:val="single" w:sz="4" w:space="0" w:color="auto"/>
            </w:tcBorders>
            <w:vAlign w:val="center"/>
            <w:hideMark/>
          </w:tcPr>
          <w:p w14:paraId="5401AE9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демпфера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F94E70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6EAD121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050F9C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66</w:t>
            </w:r>
          </w:p>
        </w:tc>
        <w:tc>
          <w:tcPr>
            <w:tcW w:w="7296" w:type="dxa"/>
            <w:tcBorders>
              <w:top w:val="nil"/>
              <w:left w:val="nil"/>
              <w:bottom w:val="single" w:sz="4" w:space="0" w:color="auto"/>
              <w:right w:val="single" w:sz="4" w:space="0" w:color="auto"/>
            </w:tcBorders>
            <w:vAlign w:val="center"/>
            <w:hideMark/>
          </w:tcPr>
          <w:p w14:paraId="6D8A670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ролика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ремня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19EA85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334044C4"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009C836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67</w:t>
            </w:r>
          </w:p>
        </w:tc>
        <w:tc>
          <w:tcPr>
            <w:tcW w:w="7296" w:type="dxa"/>
            <w:tcBorders>
              <w:top w:val="nil"/>
              <w:left w:val="nil"/>
              <w:bottom w:val="single" w:sz="4" w:space="0" w:color="auto"/>
              <w:right w:val="single" w:sz="4" w:space="0" w:color="auto"/>
            </w:tcBorders>
            <w:vAlign w:val="center"/>
            <w:hideMark/>
          </w:tcPr>
          <w:p w14:paraId="0F6AE2E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подшипника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ролика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28FD73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w:t>
            </w:r>
          </w:p>
        </w:tc>
      </w:tr>
      <w:tr w:rsidR="00DE0C8C" w:rsidRPr="00DE0C8C" w14:paraId="72EB36F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39AE4F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68</w:t>
            </w:r>
          </w:p>
        </w:tc>
        <w:tc>
          <w:tcPr>
            <w:tcW w:w="7296" w:type="dxa"/>
            <w:tcBorders>
              <w:top w:val="nil"/>
              <w:left w:val="nil"/>
              <w:bottom w:val="single" w:sz="4" w:space="0" w:color="auto"/>
              <w:right w:val="single" w:sz="4" w:space="0" w:color="auto"/>
            </w:tcBorders>
            <w:vAlign w:val="center"/>
            <w:hideMark/>
          </w:tcPr>
          <w:p w14:paraId="284F8E92"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крышки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двигателя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прокладки</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F1D524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5C6A08AD"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44A8067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69</w:t>
            </w:r>
          </w:p>
        </w:tc>
        <w:tc>
          <w:tcPr>
            <w:tcW w:w="7296" w:type="dxa"/>
            <w:tcBorders>
              <w:top w:val="nil"/>
              <w:left w:val="nil"/>
              <w:bottom w:val="single" w:sz="4" w:space="0" w:color="auto"/>
              <w:right w:val="single" w:sz="4" w:space="0" w:color="auto"/>
            </w:tcBorders>
            <w:vAlign w:val="center"/>
            <w:hideMark/>
          </w:tcPr>
          <w:p w14:paraId="7D0C8BD8"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корпуса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зазоромера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моторного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масла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55DD96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6974262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ADBC0E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70</w:t>
            </w:r>
          </w:p>
        </w:tc>
        <w:tc>
          <w:tcPr>
            <w:tcW w:w="7296" w:type="dxa"/>
            <w:tcBorders>
              <w:top w:val="nil"/>
              <w:left w:val="nil"/>
              <w:bottom w:val="single" w:sz="4" w:space="0" w:color="auto"/>
              <w:right w:val="single" w:sz="4" w:space="0" w:color="auto"/>
            </w:tcBorders>
            <w:vAlign w:val="center"/>
            <w:hideMark/>
          </w:tcPr>
          <w:p w14:paraId="0B83E83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затяжки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ремня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E6F289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79253910"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27E994F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71</w:t>
            </w:r>
          </w:p>
        </w:tc>
        <w:tc>
          <w:tcPr>
            <w:tcW w:w="7296" w:type="dxa"/>
            <w:tcBorders>
              <w:top w:val="nil"/>
              <w:left w:val="nil"/>
              <w:bottom w:val="single" w:sz="4" w:space="0" w:color="auto"/>
              <w:right w:val="single" w:sz="4" w:space="0" w:color="auto"/>
            </w:tcBorders>
            <w:vAlign w:val="center"/>
            <w:hideMark/>
          </w:tcPr>
          <w:p w14:paraId="4703C06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Ремонт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затяжки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ремня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5F9545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531A494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40B022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72</w:t>
            </w:r>
          </w:p>
        </w:tc>
        <w:tc>
          <w:tcPr>
            <w:tcW w:w="7296" w:type="dxa"/>
            <w:tcBorders>
              <w:top w:val="nil"/>
              <w:left w:val="nil"/>
              <w:bottom w:val="single" w:sz="4" w:space="0" w:color="auto"/>
              <w:right w:val="single" w:sz="4" w:space="0" w:color="auto"/>
            </w:tcBorders>
            <w:vAlign w:val="center"/>
            <w:hideMark/>
          </w:tcPr>
          <w:p w14:paraId="555DE52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шпилки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E2C433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w:t>
            </w:r>
          </w:p>
        </w:tc>
      </w:tr>
      <w:tr w:rsidR="00DE0C8C" w:rsidRPr="00DE0C8C" w14:paraId="04F01E6C"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3278FAA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73</w:t>
            </w:r>
          </w:p>
        </w:tc>
        <w:tc>
          <w:tcPr>
            <w:tcW w:w="7296" w:type="dxa"/>
            <w:tcBorders>
              <w:top w:val="nil"/>
              <w:left w:val="nil"/>
              <w:bottom w:val="single" w:sz="4" w:space="0" w:color="auto"/>
              <w:right w:val="single" w:sz="4" w:space="0" w:color="auto"/>
            </w:tcBorders>
            <w:vAlign w:val="center"/>
            <w:hideMark/>
          </w:tcPr>
          <w:p w14:paraId="6634FA23"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шпилки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двигателя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ремонтом</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гнезда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96CFB4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6F09AA9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ACBC9F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74</w:t>
            </w:r>
          </w:p>
        </w:tc>
        <w:tc>
          <w:tcPr>
            <w:tcW w:w="7296" w:type="dxa"/>
            <w:tcBorders>
              <w:top w:val="nil"/>
              <w:left w:val="nil"/>
              <w:bottom w:val="single" w:sz="4" w:space="0" w:color="auto"/>
              <w:right w:val="single" w:sz="4" w:space="0" w:color="auto"/>
            </w:tcBorders>
            <w:vAlign w:val="center"/>
            <w:hideMark/>
          </w:tcPr>
          <w:p w14:paraId="47109D9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болта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головки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37A89E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1CA24A2E"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60E2B28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75</w:t>
            </w:r>
          </w:p>
        </w:tc>
        <w:tc>
          <w:tcPr>
            <w:tcW w:w="7296" w:type="dxa"/>
            <w:tcBorders>
              <w:top w:val="nil"/>
              <w:left w:val="nil"/>
              <w:bottom w:val="single" w:sz="4" w:space="0" w:color="auto"/>
              <w:right w:val="single" w:sz="4" w:space="0" w:color="auto"/>
            </w:tcBorders>
            <w:vAlign w:val="center"/>
            <w:hideMark/>
          </w:tcPr>
          <w:p w14:paraId="73E8DEE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болта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коленчатого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7BC44A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w:t>
            </w:r>
          </w:p>
        </w:tc>
      </w:tr>
      <w:tr w:rsidR="00DE0C8C" w:rsidRPr="00DE0C8C" w14:paraId="3CCD4CC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904913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76</w:t>
            </w:r>
          </w:p>
        </w:tc>
        <w:tc>
          <w:tcPr>
            <w:tcW w:w="7296" w:type="dxa"/>
            <w:tcBorders>
              <w:top w:val="nil"/>
              <w:left w:val="nil"/>
              <w:bottom w:val="single" w:sz="4" w:space="0" w:color="auto"/>
              <w:right w:val="single" w:sz="4" w:space="0" w:color="auto"/>
            </w:tcBorders>
            <w:vAlign w:val="center"/>
            <w:hideMark/>
          </w:tcPr>
          <w:p w14:paraId="5F42CD68"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электрической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системы</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двигателя</w:t>
            </w:r>
          </w:p>
        </w:tc>
        <w:tc>
          <w:tcPr>
            <w:tcW w:w="1316" w:type="dxa"/>
            <w:tcBorders>
              <w:top w:val="nil"/>
              <w:left w:val="nil"/>
              <w:bottom w:val="single" w:sz="4" w:space="0" w:color="auto"/>
              <w:right w:val="single" w:sz="4" w:space="0" w:color="auto"/>
            </w:tcBorders>
            <w:vAlign w:val="center"/>
            <w:hideMark/>
          </w:tcPr>
          <w:p w14:paraId="20CEE8F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14CF62BD"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FFFFFF"/>
            <w:vAlign w:val="center"/>
            <w:hideMark/>
          </w:tcPr>
          <w:p w14:paraId="2B07A62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77</w:t>
            </w:r>
          </w:p>
        </w:tc>
        <w:tc>
          <w:tcPr>
            <w:tcW w:w="7296" w:type="dxa"/>
            <w:tcBorders>
              <w:top w:val="nil"/>
              <w:left w:val="nil"/>
              <w:bottom w:val="single" w:sz="4" w:space="0" w:color="auto"/>
              <w:right w:val="single" w:sz="4" w:space="0" w:color="auto"/>
            </w:tcBorders>
            <w:vAlign w:val="center"/>
            <w:hideMark/>
          </w:tcPr>
          <w:p w14:paraId="5F7E8FB8"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системы</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питания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топлива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двигателя</w:t>
            </w:r>
          </w:p>
        </w:tc>
        <w:tc>
          <w:tcPr>
            <w:tcW w:w="1316" w:type="dxa"/>
            <w:tcBorders>
              <w:top w:val="nil"/>
              <w:left w:val="nil"/>
              <w:bottom w:val="single" w:sz="4" w:space="0" w:color="auto"/>
              <w:right w:val="single" w:sz="4" w:space="0" w:color="auto"/>
            </w:tcBorders>
            <w:vAlign w:val="center"/>
            <w:hideMark/>
          </w:tcPr>
          <w:p w14:paraId="155C665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2280B411"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730BB08B" w14:textId="77777777" w:rsidR="00DE0C8C" w:rsidRPr="00DE0C8C" w:rsidRDefault="00DE0C8C" w:rsidP="00DE0C8C">
            <w:pPr>
              <w:jc w:val="center"/>
              <w:rPr>
                <w:rFonts w:ascii="Sakkal Majalla" w:hAnsi="Sakkal Majalla" w:cs="Sakkal Majalla"/>
                <w:b/>
                <w:bCs/>
                <w:sz w:val="20"/>
                <w:szCs w:val="20"/>
                <w:lang w:eastAsia="en-US" w:bidi="ar-SA"/>
              </w:rPr>
            </w:pPr>
            <w:r w:rsidRPr="00DE0C8C">
              <w:rPr>
                <w:rFonts w:ascii="Sakkal Majalla" w:hAnsi="Sakkal Majalla" w:cs="Sakkal Majalla" w:hint="cs"/>
                <w:b/>
                <w:bCs/>
                <w:sz w:val="20"/>
                <w:szCs w:val="20"/>
                <w:lang w:eastAsia="en-US" w:bidi="ar-SA"/>
              </w:rPr>
              <w:t xml:space="preserve">2. </w:t>
            </w:r>
            <w:r w:rsidRPr="00DE0C8C">
              <w:rPr>
                <w:rFonts w:ascii="Cambria" w:hAnsi="Cambria" w:cs="Cambria" w:hint="cs"/>
                <w:b/>
                <w:bCs/>
                <w:sz w:val="20"/>
                <w:szCs w:val="20"/>
                <w:lang w:eastAsia="en-US" w:bidi="ar-SA"/>
              </w:rPr>
              <w:t>Система</w:t>
            </w:r>
            <w:r w:rsidRPr="00DE0C8C">
              <w:rPr>
                <w:rFonts w:ascii="Sakkal Majalla" w:hAnsi="Sakkal Majalla" w:cs="Sakkal Majalla" w:hint="cs"/>
                <w:b/>
                <w:bCs/>
                <w:sz w:val="20"/>
                <w:szCs w:val="20"/>
                <w:lang w:eastAsia="en-US" w:bidi="ar-SA"/>
              </w:rPr>
              <w:t xml:space="preserve"> </w:t>
            </w:r>
            <w:r w:rsidRPr="00DE0C8C">
              <w:rPr>
                <w:rFonts w:ascii="Cambria" w:hAnsi="Cambria" w:cs="Cambria" w:hint="cs"/>
                <w:b/>
                <w:bCs/>
                <w:sz w:val="20"/>
                <w:szCs w:val="20"/>
                <w:lang w:eastAsia="en-US" w:bidi="ar-SA"/>
              </w:rPr>
              <w:t>управления</w:t>
            </w:r>
            <w:r w:rsidRPr="00DE0C8C">
              <w:rPr>
                <w:rFonts w:ascii="Sakkal Majalla" w:hAnsi="Sakkal Majalla" w:cs="Sakkal Majalla" w:hint="cs"/>
                <w:b/>
                <w:bCs/>
                <w:sz w:val="20"/>
                <w:szCs w:val="20"/>
                <w:lang w:eastAsia="en-US" w:bidi="ar-SA"/>
              </w:rPr>
              <w:t xml:space="preserve">, </w:t>
            </w:r>
            <w:r w:rsidRPr="00DE0C8C">
              <w:rPr>
                <w:rFonts w:ascii="Cambria" w:hAnsi="Cambria" w:cs="Cambria" w:hint="cs"/>
                <w:b/>
                <w:bCs/>
                <w:sz w:val="20"/>
                <w:szCs w:val="20"/>
                <w:lang w:eastAsia="en-US" w:bidi="ar-SA"/>
              </w:rPr>
              <w:t>питания</w:t>
            </w:r>
            <w:r w:rsidRPr="00DE0C8C">
              <w:rPr>
                <w:rFonts w:ascii="Sakkal Majalla" w:hAnsi="Sakkal Majalla" w:cs="Sakkal Majalla" w:hint="cs"/>
                <w:b/>
                <w:bCs/>
                <w:sz w:val="20"/>
                <w:szCs w:val="20"/>
                <w:lang w:eastAsia="en-US" w:bidi="ar-SA"/>
              </w:rPr>
              <w:t xml:space="preserve"> </w:t>
            </w:r>
            <w:r w:rsidRPr="00DE0C8C">
              <w:rPr>
                <w:rFonts w:ascii="Cambria" w:hAnsi="Cambria" w:cs="Cambria" w:hint="cs"/>
                <w:b/>
                <w:bCs/>
                <w:sz w:val="20"/>
                <w:szCs w:val="20"/>
                <w:lang w:eastAsia="en-US" w:bidi="ar-SA"/>
              </w:rPr>
              <w:t>и</w:t>
            </w:r>
            <w:r w:rsidRPr="00DE0C8C">
              <w:rPr>
                <w:rFonts w:ascii="Sakkal Majalla" w:hAnsi="Sakkal Majalla" w:cs="Sakkal Majalla" w:hint="cs"/>
                <w:b/>
                <w:bCs/>
                <w:sz w:val="20"/>
                <w:szCs w:val="20"/>
                <w:lang w:eastAsia="en-US" w:bidi="ar-SA"/>
              </w:rPr>
              <w:t xml:space="preserve"> </w:t>
            </w:r>
            <w:r w:rsidRPr="00DE0C8C">
              <w:rPr>
                <w:rFonts w:ascii="Cambria" w:hAnsi="Cambria" w:cs="Cambria" w:hint="cs"/>
                <w:b/>
                <w:bCs/>
                <w:sz w:val="20"/>
                <w:szCs w:val="20"/>
                <w:lang w:eastAsia="en-US" w:bidi="ar-SA"/>
              </w:rPr>
              <w:t>смазки</w:t>
            </w:r>
            <w:r w:rsidRPr="00DE0C8C">
              <w:rPr>
                <w:rFonts w:ascii="Sakkal Majalla" w:hAnsi="Sakkal Majalla" w:cs="Sakkal Majalla" w:hint="cs"/>
                <w:b/>
                <w:bCs/>
                <w:sz w:val="20"/>
                <w:szCs w:val="20"/>
                <w:lang w:eastAsia="en-US" w:bidi="ar-SA"/>
              </w:rPr>
              <w:t xml:space="preserve"> </w:t>
            </w:r>
          </w:p>
        </w:tc>
      </w:tr>
      <w:tr w:rsidR="00DE0C8C" w:rsidRPr="00DE0C8C" w14:paraId="164A762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E88B57C"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78</w:t>
            </w:r>
          </w:p>
        </w:tc>
        <w:tc>
          <w:tcPr>
            <w:tcW w:w="7296" w:type="dxa"/>
            <w:tcBorders>
              <w:top w:val="nil"/>
              <w:left w:val="nil"/>
              <w:bottom w:val="single" w:sz="4" w:space="0" w:color="auto"/>
              <w:right w:val="single" w:sz="4" w:space="0" w:color="auto"/>
            </w:tcBorders>
            <w:vAlign w:val="center"/>
            <w:hideMark/>
          </w:tcPr>
          <w:p w14:paraId="1DA73090"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масла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масляного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фильтра</w:t>
            </w:r>
          </w:p>
        </w:tc>
        <w:tc>
          <w:tcPr>
            <w:tcW w:w="1316" w:type="dxa"/>
            <w:tcBorders>
              <w:top w:val="nil"/>
              <w:left w:val="nil"/>
              <w:bottom w:val="single" w:sz="4" w:space="0" w:color="auto"/>
              <w:right w:val="single" w:sz="4" w:space="0" w:color="auto"/>
            </w:tcBorders>
            <w:vAlign w:val="center"/>
            <w:hideMark/>
          </w:tcPr>
          <w:p w14:paraId="31FEC7F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w:t>
            </w:r>
          </w:p>
        </w:tc>
      </w:tr>
      <w:tr w:rsidR="00DE0C8C" w:rsidRPr="00DE0C8C" w14:paraId="00B8E6C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1A254D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79</w:t>
            </w:r>
          </w:p>
        </w:tc>
        <w:tc>
          <w:tcPr>
            <w:tcW w:w="7296" w:type="dxa"/>
            <w:tcBorders>
              <w:top w:val="nil"/>
              <w:left w:val="nil"/>
              <w:bottom w:val="single" w:sz="4" w:space="0" w:color="auto"/>
              <w:right w:val="single" w:sz="4" w:space="0" w:color="auto"/>
            </w:tcBorders>
            <w:vAlign w:val="center"/>
            <w:hideMark/>
          </w:tcPr>
          <w:p w14:paraId="0B9E4E5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Смазка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автомобиля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330585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4EF8553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07B3C5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80</w:t>
            </w:r>
          </w:p>
        </w:tc>
        <w:tc>
          <w:tcPr>
            <w:tcW w:w="7296" w:type="dxa"/>
            <w:tcBorders>
              <w:top w:val="nil"/>
              <w:left w:val="nil"/>
              <w:bottom w:val="single" w:sz="4" w:space="0" w:color="auto"/>
              <w:right w:val="single" w:sz="4" w:space="0" w:color="auto"/>
            </w:tcBorders>
            <w:vAlign w:val="center"/>
            <w:hideMark/>
          </w:tcPr>
          <w:p w14:paraId="22C67E5F"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Компьютерная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диагностика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устранением</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дефектов</w:t>
            </w:r>
          </w:p>
        </w:tc>
        <w:tc>
          <w:tcPr>
            <w:tcW w:w="1316" w:type="dxa"/>
            <w:tcBorders>
              <w:top w:val="nil"/>
              <w:left w:val="nil"/>
              <w:bottom w:val="single" w:sz="4" w:space="0" w:color="auto"/>
              <w:right w:val="single" w:sz="4" w:space="0" w:color="auto"/>
            </w:tcBorders>
            <w:vAlign w:val="center"/>
            <w:hideMark/>
          </w:tcPr>
          <w:p w14:paraId="33EABA4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590721E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7E9CD4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81</w:t>
            </w:r>
          </w:p>
        </w:tc>
        <w:tc>
          <w:tcPr>
            <w:tcW w:w="7296" w:type="dxa"/>
            <w:tcBorders>
              <w:top w:val="nil"/>
              <w:left w:val="nil"/>
              <w:bottom w:val="single" w:sz="4" w:space="0" w:color="auto"/>
              <w:right w:val="single" w:sz="4" w:space="0" w:color="auto"/>
            </w:tcBorders>
            <w:vAlign w:val="center"/>
            <w:hideMark/>
          </w:tcPr>
          <w:p w14:paraId="4F754D1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радиатора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21BA14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w:t>
            </w:r>
          </w:p>
        </w:tc>
      </w:tr>
      <w:tr w:rsidR="00DE0C8C" w:rsidRPr="00DE0C8C" w14:paraId="0457075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1AC26C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82</w:t>
            </w:r>
          </w:p>
        </w:tc>
        <w:tc>
          <w:tcPr>
            <w:tcW w:w="7296" w:type="dxa"/>
            <w:tcBorders>
              <w:top w:val="nil"/>
              <w:left w:val="nil"/>
              <w:bottom w:val="single" w:sz="4" w:space="0" w:color="auto"/>
              <w:right w:val="single" w:sz="4" w:space="0" w:color="auto"/>
            </w:tcBorders>
            <w:vAlign w:val="center"/>
            <w:hideMark/>
          </w:tcPr>
          <w:p w14:paraId="4457AEC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Ремонт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радиатора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2D8DB0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66DA590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9C0606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83</w:t>
            </w:r>
          </w:p>
        </w:tc>
        <w:tc>
          <w:tcPr>
            <w:tcW w:w="7296" w:type="dxa"/>
            <w:tcBorders>
              <w:top w:val="nil"/>
              <w:left w:val="nil"/>
              <w:bottom w:val="single" w:sz="4" w:space="0" w:color="auto"/>
              <w:right w:val="single" w:sz="4" w:space="0" w:color="auto"/>
            </w:tcBorders>
            <w:vAlign w:val="center"/>
            <w:hideMark/>
          </w:tcPr>
          <w:p w14:paraId="043F2F2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клапана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масляного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фильтра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701B06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6A34FBE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19759E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84</w:t>
            </w:r>
          </w:p>
        </w:tc>
        <w:tc>
          <w:tcPr>
            <w:tcW w:w="7296" w:type="dxa"/>
            <w:tcBorders>
              <w:top w:val="nil"/>
              <w:left w:val="nil"/>
              <w:bottom w:val="single" w:sz="4" w:space="0" w:color="auto"/>
              <w:right w:val="single" w:sz="4" w:space="0" w:color="auto"/>
            </w:tcBorders>
            <w:vAlign w:val="center"/>
            <w:hideMark/>
          </w:tcPr>
          <w:p w14:paraId="066101BC"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выпускного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коллектора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528C44B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54BD546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DB04AC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85</w:t>
            </w:r>
          </w:p>
        </w:tc>
        <w:tc>
          <w:tcPr>
            <w:tcW w:w="7296" w:type="dxa"/>
            <w:tcBorders>
              <w:top w:val="nil"/>
              <w:left w:val="nil"/>
              <w:bottom w:val="single" w:sz="4" w:space="0" w:color="auto"/>
              <w:right w:val="single" w:sz="4" w:space="0" w:color="auto"/>
            </w:tcBorders>
            <w:vAlign w:val="center"/>
            <w:hideMark/>
          </w:tcPr>
          <w:p w14:paraId="3F3050F6"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впускного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коллектора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B9EC37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60B7FB7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E5B67F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86</w:t>
            </w:r>
          </w:p>
        </w:tc>
        <w:tc>
          <w:tcPr>
            <w:tcW w:w="7296" w:type="dxa"/>
            <w:tcBorders>
              <w:top w:val="nil"/>
              <w:left w:val="nil"/>
              <w:bottom w:val="single" w:sz="4" w:space="0" w:color="auto"/>
              <w:right w:val="single" w:sz="4" w:space="0" w:color="auto"/>
            </w:tcBorders>
            <w:vAlign w:val="center"/>
            <w:hideMark/>
          </w:tcPr>
          <w:p w14:paraId="13AFDD8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прокладки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выпускного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коллектора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CD133A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64D2A79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D37D87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87</w:t>
            </w:r>
          </w:p>
        </w:tc>
        <w:tc>
          <w:tcPr>
            <w:tcW w:w="7296" w:type="dxa"/>
            <w:tcBorders>
              <w:top w:val="nil"/>
              <w:left w:val="nil"/>
              <w:bottom w:val="single" w:sz="4" w:space="0" w:color="auto"/>
              <w:right w:val="single" w:sz="4" w:space="0" w:color="auto"/>
            </w:tcBorders>
            <w:vAlign w:val="center"/>
            <w:hideMark/>
          </w:tcPr>
          <w:p w14:paraId="3278BA0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прокладки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впускного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коллектора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C84919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2F9B736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0746C9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88</w:t>
            </w:r>
          </w:p>
        </w:tc>
        <w:tc>
          <w:tcPr>
            <w:tcW w:w="7296" w:type="dxa"/>
            <w:tcBorders>
              <w:top w:val="nil"/>
              <w:left w:val="nil"/>
              <w:bottom w:val="single" w:sz="4" w:space="0" w:color="auto"/>
              <w:right w:val="single" w:sz="4" w:space="0" w:color="auto"/>
            </w:tcBorders>
            <w:vAlign w:val="center"/>
            <w:hideMark/>
          </w:tcPr>
          <w:p w14:paraId="0D7634F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трубки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топлива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ADBDC3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6F78C75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9A6CA3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89</w:t>
            </w:r>
          </w:p>
        </w:tc>
        <w:tc>
          <w:tcPr>
            <w:tcW w:w="7296" w:type="dxa"/>
            <w:tcBorders>
              <w:top w:val="nil"/>
              <w:left w:val="nil"/>
              <w:bottom w:val="single" w:sz="4" w:space="0" w:color="auto"/>
              <w:right w:val="single" w:sz="4" w:space="0" w:color="auto"/>
            </w:tcBorders>
            <w:vAlign w:val="center"/>
            <w:hideMark/>
          </w:tcPr>
          <w:p w14:paraId="0EA94E8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свечи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зажигания</w:t>
            </w:r>
            <w:r w:rsidRPr="00DE0C8C">
              <w:rPr>
                <w:rFonts w:ascii="Sakkal Majalla" w:hAnsi="Sakkal Majalla" w:cs="Sakkal Majalla" w:hint="cs"/>
                <w:sz w:val="20"/>
                <w:szCs w:val="20"/>
                <w:lang w:val="en-US" w:eastAsia="en-US" w:bidi="ar-SA"/>
              </w:rPr>
              <w:t xml:space="preserve">  1 </w:t>
            </w:r>
            <w:r w:rsidRPr="00DE0C8C">
              <w:rPr>
                <w:rFonts w:ascii="Cambria" w:hAnsi="Cambria" w:cs="Cambria" w:hint="cs"/>
                <w:sz w:val="20"/>
                <w:szCs w:val="20"/>
                <w:lang w:val="en-US" w:eastAsia="en-US" w:bidi="ar-SA"/>
              </w:rPr>
              <w:t>шт</w:t>
            </w:r>
          </w:p>
        </w:tc>
        <w:tc>
          <w:tcPr>
            <w:tcW w:w="1316" w:type="dxa"/>
            <w:tcBorders>
              <w:top w:val="nil"/>
              <w:left w:val="nil"/>
              <w:bottom w:val="single" w:sz="4" w:space="0" w:color="auto"/>
              <w:right w:val="single" w:sz="4" w:space="0" w:color="auto"/>
            </w:tcBorders>
            <w:vAlign w:val="center"/>
            <w:hideMark/>
          </w:tcPr>
          <w:p w14:paraId="10357FE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18,000</w:t>
            </w:r>
          </w:p>
        </w:tc>
      </w:tr>
      <w:tr w:rsidR="00DE0C8C" w:rsidRPr="00DE0C8C" w14:paraId="6769AF8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784293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90</w:t>
            </w:r>
          </w:p>
        </w:tc>
        <w:tc>
          <w:tcPr>
            <w:tcW w:w="7296" w:type="dxa"/>
            <w:tcBorders>
              <w:top w:val="nil"/>
              <w:left w:val="nil"/>
              <w:bottom w:val="single" w:sz="4" w:space="0" w:color="auto"/>
              <w:right w:val="single" w:sz="4" w:space="0" w:color="auto"/>
            </w:tcBorders>
            <w:vAlign w:val="center"/>
            <w:hideMark/>
          </w:tcPr>
          <w:p w14:paraId="742D6636"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фильтра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мягкой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очистки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топлива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CB719E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31E8A24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C7F842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91</w:t>
            </w:r>
          </w:p>
        </w:tc>
        <w:tc>
          <w:tcPr>
            <w:tcW w:w="7296" w:type="dxa"/>
            <w:tcBorders>
              <w:top w:val="nil"/>
              <w:left w:val="nil"/>
              <w:bottom w:val="single" w:sz="4" w:space="0" w:color="auto"/>
              <w:right w:val="single" w:sz="4" w:space="0" w:color="auto"/>
            </w:tcBorders>
            <w:vAlign w:val="center"/>
            <w:hideMark/>
          </w:tcPr>
          <w:p w14:paraId="22FD387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воздушного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фильтра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76BE97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w:t>
            </w:r>
          </w:p>
        </w:tc>
      </w:tr>
      <w:tr w:rsidR="00DE0C8C" w:rsidRPr="00DE0C8C" w14:paraId="1C027CA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4A7013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92</w:t>
            </w:r>
          </w:p>
        </w:tc>
        <w:tc>
          <w:tcPr>
            <w:tcW w:w="7296" w:type="dxa"/>
            <w:tcBorders>
              <w:top w:val="nil"/>
              <w:left w:val="nil"/>
              <w:bottom w:val="single" w:sz="4" w:space="0" w:color="auto"/>
              <w:right w:val="single" w:sz="4" w:space="0" w:color="auto"/>
            </w:tcBorders>
            <w:vAlign w:val="center"/>
            <w:hideMark/>
          </w:tcPr>
          <w:p w14:paraId="55E5AED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фильтра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шт</w:t>
            </w:r>
          </w:p>
        </w:tc>
        <w:tc>
          <w:tcPr>
            <w:tcW w:w="1316" w:type="dxa"/>
            <w:tcBorders>
              <w:top w:val="nil"/>
              <w:left w:val="nil"/>
              <w:bottom w:val="single" w:sz="4" w:space="0" w:color="auto"/>
              <w:right w:val="single" w:sz="4" w:space="0" w:color="auto"/>
            </w:tcBorders>
            <w:vAlign w:val="center"/>
            <w:hideMark/>
          </w:tcPr>
          <w:p w14:paraId="677203A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1B31F8A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673DBF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93</w:t>
            </w:r>
          </w:p>
        </w:tc>
        <w:tc>
          <w:tcPr>
            <w:tcW w:w="7296" w:type="dxa"/>
            <w:tcBorders>
              <w:top w:val="nil"/>
              <w:left w:val="nil"/>
              <w:bottom w:val="single" w:sz="4" w:space="0" w:color="auto"/>
              <w:right w:val="single" w:sz="4" w:space="0" w:color="auto"/>
            </w:tcBorders>
            <w:vAlign w:val="center"/>
            <w:hideMark/>
          </w:tcPr>
          <w:p w14:paraId="45CB7F42"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расходомера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воздуха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ADDD49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43CFF8B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71DF1C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94</w:t>
            </w:r>
          </w:p>
        </w:tc>
        <w:tc>
          <w:tcPr>
            <w:tcW w:w="7296" w:type="dxa"/>
            <w:tcBorders>
              <w:top w:val="nil"/>
              <w:left w:val="nil"/>
              <w:bottom w:val="single" w:sz="4" w:space="0" w:color="auto"/>
              <w:right w:val="single" w:sz="4" w:space="0" w:color="auto"/>
            </w:tcBorders>
            <w:vAlign w:val="center"/>
            <w:hideMark/>
          </w:tcPr>
          <w:p w14:paraId="02D1D6A3"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трубы</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расходомера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воздуха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4723CF2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483D2F8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C868A7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95</w:t>
            </w:r>
          </w:p>
        </w:tc>
        <w:tc>
          <w:tcPr>
            <w:tcW w:w="7296" w:type="dxa"/>
            <w:tcBorders>
              <w:top w:val="nil"/>
              <w:left w:val="nil"/>
              <w:bottom w:val="single" w:sz="4" w:space="0" w:color="auto"/>
              <w:right w:val="single" w:sz="4" w:space="0" w:color="auto"/>
            </w:tcBorders>
            <w:vAlign w:val="center"/>
            <w:hideMark/>
          </w:tcPr>
          <w:p w14:paraId="707B7B61"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трубы</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воздушного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фильтра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4C392B4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41EBE95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E565DB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96</w:t>
            </w:r>
          </w:p>
        </w:tc>
        <w:tc>
          <w:tcPr>
            <w:tcW w:w="7296" w:type="dxa"/>
            <w:tcBorders>
              <w:top w:val="nil"/>
              <w:left w:val="nil"/>
              <w:bottom w:val="single" w:sz="4" w:space="0" w:color="auto"/>
              <w:right w:val="single" w:sz="4" w:space="0" w:color="auto"/>
            </w:tcBorders>
            <w:vAlign w:val="center"/>
            <w:hideMark/>
          </w:tcPr>
          <w:p w14:paraId="0255E404"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трубки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вытяжки</w:t>
            </w:r>
            <w:r w:rsidRPr="00DE0C8C">
              <w:rPr>
                <w:rFonts w:ascii="Sakkal Majalla" w:hAnsi="Sakkal Majalla" w:cs="Sakkal Majalla" w:hint="cs"/>
                <w:color w:val="000000"/>
                <w:sz w:val="20"/>
                <w:szCs w:val="20"/>
                <w:lang w:eastAsia="en-US" w:bidi="ar-SA"/>
              </w:rPr>
              <w:t xml:space="preserve"> </w:t>
            </w:r>
            <w:r w:rsidRPr="00DE0C8C">
              <w:rPr>
                <w:rFonts w:ascii="Sylfaen" w:hAnsi="Sylfaen" w:cs="Sylfaen" w:hint="cs"/>
                <w:color w:val="000000"/>
                <w:sz w:val="20"/>
                <w:szCs w:val="20"/>
                <w:lang w:val="en-US" w:eastAsia="en-US" w:bidi="ar-SA"/>
              </w:rPr>
              <w:t>Օ</w:t>
            </w:r>
          </w:p>
        </w:tc>
        <w:tc>
          <w:tcPr>
            <w:tcW w:w="1316" w:type="dxa"/>
            <w:tcBorders>
              <w:top w:val="nil"/>
              <w:left w:val="nil"/>
              <w:bottom w:val="single" w:sz="4" w:space="0" w:color="auto"/>
              <w:right w:val="single" w:sz="4" w:space="0" w:color="auto"/>
            </w:tcBorders>
            <w:vAlign w:val="center"/>
            <w:hideMark/>
          </w:tcPr>
          <w:p w14:paraId="3419194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7857BF21" w14:textId="77777777" w:rsidTr="00DE0C8C">
        <w:trPr>
          <w:trHeight w:val="510"/>
        </w:trPr>
        <w:tc>
          <w:tcPr>
            <w:tcW w:w="508" w:type="dxa"/>
            <w:tcBorders>
              <w:top w:val="nil"/>
              <w:left w:val="single" w:sz="4" w:space="0" w:color="auto"/>
              <w:bottom w:val="single" w:sz="4" w:space="0" w:color="auto"/>
              <w:right w:val="single" w:sz="4" w:space="0" w:color="auto"/>
            </w:tcBorders>
            <w:vAlign w:val="center"/>
            <w:hideMark/>
          </w:tcPr>
          <w:p w14:paraId="126303E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97</w:t>
            </w:r>
          </w:p>
        </w:tc>
        <w:tc>
          <w:tcPr>
            <w:tcW w:w="7296" w:type="dxa"/>
            <w:tcBorders>
              <w:top w:val="nil"/>
              <w:left w:val="nil"/>
              <w:bottom w:val="single" w:sz="4" w:space="0" w:color="auto"/>
              <w:right w:val="single" w:sz="4" w:space="0" w:color="auto"/>
            </w:tcBorders>
            <w:vAlign w:val="center"/>
            <w:hideMark/>
          </w:tcPr>
          <w:p w14:paraId="7B9953DC"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блок</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управления</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автоматической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коробки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передач</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44331FC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3B70739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94C560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98</w:t>
            </w:r>
          </w:p>
        </w:tc>
        <w:tc>
          <w:tcPr>
            <w:tcW w:w="7296" w:type="dxa"/>
            <w:tcBorders>
              <w:top w:val="nil"/>
              <w:left w:val="nil"/>
              <w:bottom w:val="single" w:sz="4" w:space="0" w:color="auto"/>
              <w:right w:val="single" w:sz="4" w:space="0" w:color="auto"/>
            </w:tcBorders>
            <w:vAlign w:val="center"/>
            <w:hideMark/>
          </w:tcPr>
          <w:p w14:paraId="608CA93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форсунок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инжектора</w:t>
            </w:r>
            <w:r w:rsidRPr="00DE0C8C">
              <w:rPr>
                <w:rFonts w:ascii="Sakkal Majalla" w:hAnsi="Sakkal Majalla" w:cs="Sakkal Majalla" w:hint="cs"/>
                <w:sz w:val="20"/>
                <w:szCs w:val="20"/>
                <w:lang w:val="en-US" w:eastAsia="en-US" w:bidi="ar-SA"/>
              </w:rPr>
              <w:t xml:space="preserve"> 1 </w:t>
            </w:r>
            <w:r w:rsidRPr="00DE0C8C">
              <w:rPr>
                <w:rFonts w:ascii="Cambria" w:hAnsi="Cambria" w:cs="Cambria" w:hint="cs"/>
                <w:sz w:val="20"/>
                <w:szCs w:val="20"/>
                <w:lang w:val="en-US" w:eastAsia="en-US" w:bidi="ar-SA"/>
              </w:rPr>
              <w:t>шт</w:t>
            </w:r>
          </w:p>
        </w:tc>
        <w:tc>
          <w:tcPr>
            <w:tcW w:w="1316" w:type="dxa"/>
            <w:tcBorders>
              <w:top w:val="nil"/>
              <w:left w:val="nil"/>
              <w:bottom w:val="single" w:sz="4" w:space="0" w:color="auto"/>
              <w:right w:val="single" w:sz="4" w:space="0" w:color="auto"/>
            </w:tcBorders>
            <w:vAlign w:val="center"/>
            <w:hideMark/>
          </w:tcPr>
          <w:p w14:paraId="0F43E9E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5CD337E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40E742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99</w:t>
            </w:r>
          </w:p>
        </w:tc>
        <w:tc>
          <w:tcPr>
            <w:tcW w:w="7296" w:type="dxa"/>
            <w:tcBorders>
              <w:top w:val="nil"/>
              <w:left w:val="nil"/>
              <w:bottom w:val="single" w:sz="4" w:space="0" w:color="auto"/>
              <w:right w:val="single" w:sz="4" w:space="0" w:color="auto"/>
            </w:tcBorders>
            <w:vAlign w:val="center"/>
            <w:hideMark/>
          </w:tcPr>
          <w:p w14:paraId="198B5E1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Очистка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форсунок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инжектора</w:t>
            </w:r>
          </w:p>
        </w:tc>
        <w:tc>
          <w:tcPr>
            <w:tcW w:w="1316" w:type="dxa"/>
            <w:tcBorders>
              <w:top w:val="nil"/>
              <w:left w:val="nil"/>
              <w:bottom w:val="single" w:sz="4" w:space="0" w:color="auto"/>
              <w:right w:val="single" w:sz="4" w:space="0" w:color="auto"/>
            </w:tcBorders>
            <w:vAlign w:val="center"/>
            <w:hideMark/>
          </w:tcPr>
          <w:p w14:paraId="12A4F18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5A80A6E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13E9D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100</w:t>
            </w:r>
          </w:p>
        </w:tc>
        <w:tc>
          <w:tcPr>
            <w:tcW w:w="7296" w:type="dxa"/>
            <w:tcBorders>
              <w:top w:val="nil"/>
              <w:left w:val="nil"/>
              <w:bottom w:val="single" w:sz="4" w:space="0" w:color="auto"/>
              <w:right w:val="single" w:sz="4" w:space="0" w:color="auto"/>
            </w:tcBorders>
            <w:vAlign w:val="center"/>
            <w:hideMark/>
          </w:tcPr>
          <w:p w14:paraId="4CFF9A6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Кодировка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форсунки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4D42AF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33285AD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9105E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101</w:t>
            </w:r>
          </w:p>
        </w:tc>
        <w:tc>
          <w:tcPr>
            <w:tcW w:w="7296" w:type="dxa"/>
            <w:tcBorders>
              <w:top w:val="nil"/>
              <w:left w:val="nil"/>
              <w:bottom w:val="single" w:sz="4" w:space="0" w:color="auto"/>
              <w:right w:val="single" w:sz="4" w:space="0" w:color="auto"/>
            </w:tcBorders>
            <w:vAlign w:val="center"/>
            <w:hideMark/>
          </w:tcPr>
          <w:p w14:paraId="1A9D2C8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сальников</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форсунки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инжектора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AC2830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3B6798B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309FC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102</w:t>
            </w:r>
          </w:p>
        </w:tc>
        <w:tc>
          <w:tcPr>
            <w:tcW w:w="7296" w:type="dxa"/>
            <w:tcBorders>
              <w:top w:val="nil"/>
              <w:left w:val="nil"/>
              <w:bottom w:val="single" w:sz="4" w:space="0" w:color="auto"/>
              <w:right w:val="single" w:sz="4" w:space="0" w:color="auto"/>
            </w:tcBorders>
            <w:vAlign w:val="center"/>
            <w:hideMark/>
          </w:tcPr>
          <w:p w14:paraId="1A6F44D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бензопровода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9B04C3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02BE3B1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05B798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103</w:t>
            </w:r>
          </w:p>
        </w:tc>
        <w:tc>
          <w:tcPr>
            <w:tcW w:w="7296" w:type="dxa"/>
            <w:tcBorders>
              <w:top w:val="nil"/>
              <w:left w:val="nil"/>
              <w:bottom w:val="single" w:sz="4" w:space="0" w:color="auto"/>
              <w:right w:val="single" w:sz="4" w:space="0" w:color="auto"/>
            </w:tcBorders>
            <w:vAlign w:val="center"/>
            <w:hideMark/>
          </w:tcPr>
          <w:p w14:paraId="20530FD5"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фильтра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жесткой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очистки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топлива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D9330A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0D1A339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6ED41E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104</w:t>
            </w:r>
          </w:p>
        </w:tc>
        <w:tc>
          <w:tcPr>
            <w:tcW w:w="7296" w:type="dxa"/>
            <w:tcBorders>
              <w:top w:val="nil"/>
              <w:left w:val="nil"/>
              <w:bottom w:val="single" w:sz="4" w:space="0" w:color="auto"/>
              <w:right w:val="single" w:sz="4" w:space="0" w:color="auto"/>
            </w:tcBorders>
            <w:vAlign w:val="center"/>
            <w:hideMark/>
          </w:tcPr>
          <w:p w14:paraId="67057037"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топливного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материала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56AEDB2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11B4985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13A328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105</w:t>
            </w:r>
          </w:p>
        </w:tc>
        <w:tc>
          <w:tcPr>
            <w:tcW w:w="7296" w:type="dxa"/>
            <w:tcBorders>
              <w:top w:val="nil"/>
              <w:left w:val="nil"/>
              <w:bottom w:val="single" w:sz="4" w:space="0" w:color="auto"/>
              <w:right w:val="single" w:sz="4" w:space="0" w:color="auto"/>
            </w:tcBorders>
            <w:vAlign w:val="center"/>
            <w:hideMark/>
          </w:tcPr>
          <w:p w14:paraId="70B2070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Регулировка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возгорания</w:t>
            </w:r>
          </w:p>
        </w:tc>
        <w:tc>
          <w:tcPr>
            <w:tcW w:w="1316" w:type="dxa"/>
            <w:tcBorders>
              <w:top w:val="nil"/>
              <w:left w:val="nil"/>
              <w:bottom w:val="single" w:sz="4" w:space="0" w:color="auto"/>
              <w:right w:val="single" w:sz="4" w:space="0" w:color="auto"/>
            </w:tcBorders>
            <w:vAlign w:val="center"/>
            <w:hideMark/>
          </w:tcPr>
          <w:p w14:paraId="78C3FC5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2B11D07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845B38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106</w:t>
            </w:r>
          </w:p>
        </w:tc>
        <w:tc>
          <w:tcPr>
            <w:tcW w:w="7296" w:type="dxa"/>
            <w:tcBorders>
              <w:top w:val="nil"/>
              <w:left w:val="nil"/>
              <w:bottom w:val="single" w:sz="4" w:space="0" w:color="auto"/>
              <w:right w:val="single" w:sz="4" w:space="0" w:color="auto"/>
            </w:tcBorders>
            <w:vAlign w:val="center"/>
            <w:hideMark/>
          </w:tcPr>
          <w:p w14:paraId="0505EF8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Регулировка</w:t>
            </w:r>
            <w:r w:rsidRPr="00DE0C8C">
              <w:rPr>
                <w:rFonts w:ascii="Sakkal Majalla" w:hAnsi="Sakkal Majalla" w:cs="Sakkal Majalla" w:hint="cs"/>
                <w:color w:val="000000"/>
                <w:sz w:val="20"/>
                <w:szCs w:val="20"/>
                <w:lang w:val="en-US" w:eastAsia="en-US" w:bidi="ar-SA"/>
              </w:rPr>
              <w:t xml:space="preserve"> CO</w:t>
            </w:r>
          </w:p>
        </w:tc>
        <w:tc>
          <w:tcPr>
            <w:tcW w:w="1316" w:type="dxa"/>
            <w:tcBorders>
              <w:top w:val="nil"/>
              <w:left w:val="nil"/>
              <w:bottom w:val="single" w:sz="4" w:space="0" w:color="auto"/>
              <w:right w:val="single" w:sz="4" w:space="0" w:color="auto"/>
            </w:tcBorders>
            <w:vAlign w:val="center"/>
            <w:hideMark/>
          </w:tcPr>
          <w:p w14:paraId="4FC3F16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1C60D5A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57663D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107</w:t>
            </w:r>
          </w:p>
        </w:tc>
        <w:tc>
          <w:tcPr>
            <w:tcW w:w="7296" w:type="dxa"/>
            <w:tcBorders>
              <w:top w:val="nil"/>
              <w:left w:val="nil"/>
              <w:bottom w:val="single" w:sz="4" w:space="0" w:color="auto"/>
              <w:right w:val="single" w:sz="4" w:space="0" w:color="auto"/>
            </w:tcBorders>
            <w:vAlign w:val="center"/>
            <w:hideMark/>
          </w:tcPr>
          <w:p w14:paraId="09E0A19F"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блока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управления</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9A50FE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770472E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9F170B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108</w:t>
            </w:r>
          </w:p>
        </w:tc>
        <w:tc>
          <w:tcPr>
            <w:tcW w:w="7296" w:type="dxa"/>
            <w:tcBorders>
              <w:top w:val="nil"/>
              <w:left w:val="nil"/>
              <w:bottom w:val="single" w:sz="4" w:space="0" w:color="auto"/>
              <w:right w:val="single" w:sz="4" w:space="0" w:color="auto"/>
            </w:tcBorders>
            <w:vAlign w:val="center"/>
            <w:hideMark/>
          </w:tcPr>
          <w:p w14:paraId="4E7DD86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Ремонт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блока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управления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CE48D1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17CBAE0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0B81A4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109</w:t>
            </w:r>
          </w:p>
        </w:tc>
        <w:tc>
          <w:tcPr>
            <w:tcW w:w="7296" w:type="dxa"/>
            <w:tcBorders>
              <w:top w:val="nil"/>
              <w:left w:val="nil"/>
              <w:bottom w:val="single" w:sz="4" w:space="0" w:color="auto"/>
              <w:right w:val="single" w:sz="4" w:space="0" w:color="auto"/>
            </w:tcBorders>
            <w:vAlign w:val="center"/>
            <w:hideMark/>
          </w:tcPr>
          <w:p w14:paraId="31D5B97D"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бака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топлива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F39CF1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1E438A5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BDFB84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110</w:t>
            </w:r>
          </w:p>
        </w:tc>
        <w:tc>
          <w:tcPr>
            <w:tcW w:w="7296" w:type="dxa"/>
            <w:tcBorders>
              <w:top w:val="nil"/>
              <w:left w:val="nil"/>
              <w:bottom w:val="single" w:sz="4" w:space="0" w:color="auto"/>
              <w:right w:val="single" w:sz="4" w:space="0" w:color="auto"/>
            </w:tcBorders>
            <w:vAlign w:val="center"/>
            <w:hideMark/>
          </w:tcPr>
          <w:p w14:paraId="50AD5A0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Очистка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топлива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564920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6612D41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01FC78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111</w:t>
            </w:r>
          </w:p>
        </w:tc>
        <w:tc>
          <w:tcPr>
            <w:tcW w:w="7296" w:type="dxa"/>
            <w:tcBorders>
              <w:top w:val="nil"/>
              <w:left w:val="nil"/>
              <w:bottom w:val="single" w:sz="4" w:space="0" w:color="auto"/>
              <w:right w:val="single" w:sz="4" w:space="0" w:color="auto"/>
            </w:tcBorders>
            <w:vAlign w:val="center"/>
            <w:hideMark/>
          </w:tcPr>
          <w:p w14:paraId="7E35A92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педали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ускорителя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BA64E3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7CB433F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B5E6C6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112</w:t>
            </w:r>
          </w:p>
        </w:tc>
        <w:tc>
          <w:tcPr>
            <w:tcW w:w="7296" w:type="dxa"/>
            <w:tcBorders>
              <w:top w:val="nil"/>
              <w:left w:val="nil"/>
              <w:bottom w:val="single" w:sz="4" w:space="0" w:color="auto"/>
              <w:right w:val="single" w:sz="4" w:space="0" w:color="auto"/>
            </w:tcBorders>
            <w:vAlign w:val="center"/>
            <w:hideMark/>
          </w:tcPr>
          <w:p w14:paraId="7071E8F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датчика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педали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ускорителя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D03FAA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1755EA6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83B176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113</w:t>
            </w:r>
          </w:p>
        </w:tc>
        <w:tc>
          <w:tcPr>
            <w:tcW w:w="7296" w:type="dxa"/>
            <w:tcBorders>
              <w:top w:val="nil"/>
              <w:left w:val="nil"/>
              <w:bottom w:val="single" w:sz="4" w:space="0" w:color="auto"/>
              <w:right w:val="single" w:sz="4" w:space="0" w:color="auto"/>
            </w:tcBorders>
            <w:vAlign w:val="center"/>
            <w:hideMark/>
          </w:tcPr>
          <w:p w14:paraId="7DFE722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датчика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расхода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воздуха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56E664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3D5809E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60DADD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114</w:t>
            </w:r>
          </w:p>
        </w:tc>
        <w:tc>
          <w:tcPr>
            <w:tcW w:w="7296" w:type="dxa"/>
            <w:tcBorders>
              <w:top w:val="nil"/>
              <w:left w:val="nil"/>
              <w:bottom w:val="single" w:sz="4" w:space="0" w:color="auto"/>
              <w:right w:val="single" w:sz="4" w:space="0" w:color="auto"/>
            </w:tcBorders>
            <w:vAlign w:val="center"/>
            <w:hideMark/>
          </w:tcPr>
          <w:p w14:paraId="65D2A45C"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трамлера</w:t>
            </w:r>
          </w:p>
        </w:tc>
        <w:tc>
          <w:tcPr>
            <w:tcW w:w="1316" w:type="dxa"/>
            <w:tcBorders>
              <w:top w:val="nil"/>
              <w:left w:val="nil"/>
              <w:bottom w:val="single" w:sz="4" w:space="0" w:color="auto"/>
              <w:right w:val="single" w:sz="4" w:space="0" w:color="auto"/>
            </w:tcBorders>
            <w:vAlign w:val="center"/>
            <w:hideMark/>
          </w:tcPr>
          <w:p w14:paraId="5CF85169" w14:textId="77777777" w:rsidR="00DE0C8C" w:rsidRPr="00DE0C8C" w:rsidRDefault="00DE0C8C" w:rsidP="00DE0C8C">
            <w:pPr>
              <w:jc w:val="right"/>
              <w:rPr>
                <w:rFonts w:ascii="GHEA Grapalat" w:hAnsi="GHEA Grapalat" w:cs="Calibri" w:hint="cs"/>
                <w:color w:val="000000"/>
                <w:sz w:val="20"/>
                <w:szCs w:val="20"/>
                <w:lang w:eastAsia="en-US" w:bidi="ar-SA"/>
              </w:rPr>
            </w:pPr>
            <w:r w:rsidRPr="00DE0C8C">
              <w:rPr>
                <w:rFonts w:ascii="Calibri" w:hAnsi="Calibri" w:cs="Calibri"/>
                <w:color w:val="000000"/>
                <w:sz w:val="20"/>
                <w:szCs w:val="20"/>
                <w:lang w:val="en-US" w:eastAsia="en-US" w:bidi="ar-SA"/>
              </w:rPr>
              <w:t> </w:t>
            </w:r>
          </w:p>
        </w:tc>
      </w:tr>
      <w:tr w:rsidR="00DE0C8C" w:rsidRPr="00DE0C8C" w14:paraId="7DB2683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57FC35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115</w:t>
            </w:r>
          </w:p>
        </w:tc>
        <w:tc>
          <w:tcPr>
            <w:tcW w:w="7296" w:type="dxa"/>
            <w:tcBorders>
              <w:top w:val="nil"/>
              <w:left w:val="nil"/>
              <w:bottom w:val="single" w:sz="4" w:space="0" w:color="auto"/>
              <w:right w:val="single" w:sz="4" w:space="0" w:color="auto"/>
            </w:tcBorders>
            <w:vAlign w:val="center"/>
            <w:hideMark/>
          </w:tcPr>
          <w:p w14:paraId="4174FEA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Ремонт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трамблера</w:t>
            </w:r>
          </w:p>
        </w:tc>
        <w:tc>
          <w:tcPr>
            <w:tcW w:w="1316" w:type="dxa"/>
            <w:tcBorders>
              <w:top w:val="nil"/>
              <w:left w:val="nil"/>
              <w:bottom w:val="single" w:sz="4" w:space="0" w:color="auto"/>
              <w:right w:val="single" w:sz="4" w:space="0" w:color="auto"/>
            </w:tcBorders>
            <w:vAlign w:val="center"/>
            <w:hideMark/>
          </w:tcPr>
          <w:p w14:paraId="405AFD4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4A94871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0563D9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116</w:t>
            </w:r>
          </w:p>
        </w:tc>
        <w:tc>
          <w:tcPr>
            <w:tcW w:w="7296" w:type="dxa"/>
            <w:tcBorders>
              <w:top w:val="nil"/>
              <w:left w:val="nil"/>
              <w:bottom w:val="single" w:sz="4" w:space="0" w:color="auto"/>
              <w:right w:val="single" w:sz="4" w:space="0" w:color="auto"/>
            </w:tcBorders>
            <w:vAlign w:val="center"/>
            <w:hideMark/>
          </w:tcPr>
          <w:p w14:paraId="4785715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датчика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температуры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воды</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55A0C3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09E23CD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F0FF5D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117</w:t>
            </w:r>
          </w:p>
        </w:tc>
        <w:tc>
          <w:tcPr>
            <w:tcW w:w="7296" w:type="dxa"/>
            <w:tcBorders>
              <w:top w:val="nil"/>
              <w:left w:val="nil"/>
              <w:bottom w:val="single" w:sz="4" w:space="0" w:color="auto"/>
              <w:right w:val="single" w:sz="4" w:space="0" w:color="auto"/>
            </w:tcBorders>
            <w:vAlign w:val="center"/>
            <w:hideMark/>
          </w:tcPr>
          <w:p w14:paraId="6256390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водяных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труб</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0D797A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15BBC0B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7449CA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118</w:t>
            </w:r>
          </w:p>
        </w:tc>
        <w:tc>
          <w:tcPr>
            <w:tcW w:w="7296" w:type="dxa"/>
            <w:tcBorders>
              <w:top w:val="nil"/>
              <w:left w:val="nil"/>
              <w:bottom w:val="single" w:sz="4" w:space="0" w:color="auto"/>
              <w:right w:val="single" w:sz="4" w:space="0" w:color="auto"/>
            </w:tcBorders>
            <w:vAlign w:val="center"/>
            <w:hideMark/>
          </w:tcPr>
          <w:p w14:paraId="2E3BAF3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сети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бензопровода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бензобака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2BE331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4BBEB83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EDD1CD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119</w:t>
            </w:r>
          </w:p>
        </w:tc>
        <w:tc>
          <w:tcPr>
            <w:tcW w:w="7296" w:type="dxa"/>
            <w:tcBorders>
              <w:top w:val="nil"/>
              <w:left w:val="nil"/>
              <w:bottom w:val="single" w:sz="4" w:space="0" w:color="auto"/>
              <w:right w:val="single" w:sz="4" w:space="0" w:color="auto"/>
            </w:tcBorders>
            <w:vAlign w:val="center"/>
            <w:hideMark/>
          </w:tcPr>
          <w:p w14:paraId="63A9828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Очистка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сети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бензопровода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бензобака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9018E5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66BFA23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EAEAFC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120</w:t>
            </w:r>
          </w:p>
        </w:tc>
        <w:tc>
          <w:tcPr>
            <w:tcW w:w="7296" w:type="dxa"/>
            <w:tcBorders>
              <w:top w:val="nil"/>
              <w:left w:val="nil"/>
              <w:bottom w:val="single" w:sz="4" w:space="0" w:color="auto"/>
              <w:right w:val="single" w:sz="4" w:space="0" w:color="auto"/>
            </w:tcBorders>
            <w:vAlign w:val="center"/>
            <w:hideMark/>
          </w:tcPr>
          <w:p w14:paraId="3E9A91A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датчика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давления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AD19EA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59173CB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0BDF68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121</w:t>
            </w:r>
          </w:p>
        </w:tc>
        <w:tc>
          <w:tcPr>
            <w:tcW w:w="7296" w:type="dxa"/>
            <w:tcBorders>
              <w:top w:val="nil"/>
              <w:left w:val="nil"/>
              <w:bottom w:val="single" w:sz="4" w:space="0" w:color="auto"/>
              <w:right w:val="single" w:sz="4" w:space="0" w:color="auto"/>
            </w:tcBorders>
            <w:vAlign w:val="center"/>
            <w:hideMark/>
          </w:tcPr>
          <w:p w14:paraId="72A6C8B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датчика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36F1F7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38F1E21C"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6B806D66" w14:textId="77777777" w:rsidR="00DE0C8C" w:rsidRPr="00DE0C8C" w:rsidRDefault="00DE0C8C" w:rsidP="00DE0C8C">
            <w:pPr>
              <w:jc w:val="cente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 xml:space="preserve">3. </w:t>
            </w:r>
            <w:r w:rsidRPr="00DE0C8C">
              <w:rPr>
                <w:rFonts w:ascii="Cambria" w:hAnsi="Cambria" w:cs="Cambria" w:hint="cs"/>
                <w:b/>
                <w:bCs/>
                <w:sz w:val="20"/>
                <w:szCs w:val="20"/>
                <w:lang w:val="en-US" w:eastAsia="en-US" w:bidi="ar-SA"/>
              </w:rPr>
              <w:t>Система</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охлаждения</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и</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выпуска</w:t>
            </w:r>
          </w:p>
        </w:tc>
      </w:tr>
      <w:tr w:rsidR="00DE0C8C" w:rsidRPr="00DE0C8C" w14:paraId="7F21360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27C0FFC"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122</w:t>
            </w:r>
          </w:p>
        </w:tc>
        <w:tc>
          <w:tcPr>
            <w:tcW w:w="7296" w:type="dxa"/>
            <w:tcBorders>
              <w:top w:val="nil"/>
              <w:left w:val="nil"/>
              <w:bottom w:val="single" w:sz="4" w:space="0" w:color="auto"/>
              <w:right w:val="single" w:sz="4" w:space="0" w:color="auto"/>
            </w:tcBorders>
            <w:vAlign w:val="center"/>
            <w:hideMark/>
          </w:tcPr>
          <w:p w14:paraId="5C7DF8C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веера</w:t>
            </w:r>
          </w:p>
        </w:tc>
        <w:tc>
          <w:tcPr>
            <w:tcW w:w="1316" w:type="dxa"/>
            <w:tcBorders>
              <w:top w:val="nil"/>
              <w:left w:val="nil"/>
              <w:bottom w:val="single" w:sz="4" w:space="0" w:color="auto"/>
              <w:right w:val="single" w:sz="4" w:space="0" w:color="auto"/>
            </w:tcBorders>
            <w:vAlign w:val="center"/>
            <w:hideMark/>
          </w:tcPr>
          <w:p w14:paraId="67BE005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04A00B2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82335A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123</w:t>
            </w:r>
          </w:p>
        </w:tc>
        <w:tc>
          <w:tcPr>
            <w:tcW w:w="7296" w:type="dxa"/>
            <w:tcBorders>
              <w:top w:val="nil"/>
              <w:left w:val="nil"/>
              <w:bottom w:val="single" w:sz="4" w:space="0" w:color="auto"/>
              <w:right w:val="single" w:sz="4" w:space="0" w:color="auto"/>
            </w:tcBorders>
            <w:vAlign w:val="center"/>
            <w:hideMark/>
          </w:tcPr>
          <w:p w14:paraId="39CE835D"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ремня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веера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4292610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349437A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AD89BF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124</w:t>
            </w:r>
          </w:p>
        </w:tc>
        <w:tc>
          <w:tcPr>
            <w:tcW w:w="7296" w:type="dxa"/>
            <w:tcBorders>
              <w:top w:val="nil"/>
              <w:left w:val="nil"/>
              <w:bottom w:val="single" w:sz="4" w:space="0" w:color="auto"/>
              <w:right w:val="single" w:sz="4" w:space="0" w:color="auto"/>
            </w:tcBorders>
            <w:vAlign w:val="center"/>
            <w:hideMark/>
          </w:tcPr>
          <w:p w14:paraId="32E3AFBD"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радиатора</w:t>
            </w:r>
          </w:p>
        </w:tc>
        <w:tc>
          <w:tcPr>
            <w:tcW w:w="1316" w:type="dxa"/>
            <w:tcBorders>
              <w:top w:val="nil"/>
              <w:left w:val="nil"/>
              <w:bottom w:val="single" w:sz="4" w:space="0" w:color="auto"/>
              <w:right w:val="single" w:sz="4" w:space="0" w:color="auto"/>
            </w:tcBorders>
            <w:vAlign w:val="center"/>
            <w:hideMark/>
          </w:tcPr>
          <w:p w14:paraId="63D9C62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0B21812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52838A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125</w:t>
            </w:r>
          </w:p>
        </w:tc>
        <w:tc>
          <w:tcPr>
            <w:tcW w:w="7296" w:type="dxa"/>
            <w:tcBorders>
              <w:top w:val="nil"/>
              <w:left w:val="nil"/>
              <w:bottom w:val="single" w:sz="4" w:space="0" w:color="auto"/>
              <w:right w:val="single" w:sz="4" w:space="0" w:color="auto"/>
            </w:tcBorders>
            <w:vAlign w:val="center"/>
            <w:hideMark/>
          </w:tcPr>
          <w:p w14:paraId="6311DB2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колодки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радиатора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F11060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0B0EEC7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F65897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126</w:t>
            </w:r>
          </w:p>
        </w:tc>
        <w:tc>
          <w:tcPr>
            <w:tcW w:w="7296" w:type="dxa"/>
            <w:tcBorders>
              <w:top w:val="nil"/>
              <w:left w:val="nil"/>
              <w:bottom w:val="single" w:sz="4" w:space="0" w:color="auto"/>
              <w:right w:val="single" w:sz="4" w:space="0" w:color="auto"/>
            </w:tcBorders>
            <w:vAlign w:val="center"/>
            <w:hideMark/>
          </w:tcPr>
          <w:p w14:paraId="1558811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жалюзи</w:t>
            </w:r>
          </w:p>
        </w:tc>
        <w:tc>
          <w:tcPr>
            <w:tcW w:w="1316" w:type="dxa"/>
            <w:tcBorders>
              <w:top w:val="nil"/>
              <w:left w:val="nil"/>
              <w:bottom w:val="single" w:sz="4" w:space="0" w:color="auto"/>
              <w:right w:val="single" w:sz="4" w:space="0" w:color="auto"/>
            </w:tcBorders>
            <w:vAlign w:val="center"/>
            <w:hideMark/>
          </w:tcPr>
          <w:p w14:paraId="7F5C17E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7D50F8C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69347F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127</w:t>
            </w:r>
          </w:p>
        </w:tc>
        <w:tc>
          <w:tcPr>
            <w:tcW w:w="7296" w:type="dxa"/>
            <w:tcBorders>
              <w:top w:val="nil"/>
              <w:left w:val="nil"/>
              <w:bottom w:val="single" w:sz="4" w:space="0" w:color="auto"/>
              <w:right w:val="single" w:sz="4" w:space="0" w:color="auto"/>
            </w:tcBorders>
            <w:vAlign w:val="center"/>
            <w:hideMark/>
          </w:tcPr>
          <w:p w14:paraId="6B3C65F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стержня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управления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жалюзей</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7204DA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7521AC8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664F21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128</w:t>
            </w:r>
          </w:p>
        </w:tc>
        <w:tc>
          <w:tcPr>
            <w:tcW w:w="7296" w:type="dxa"/>
            <w:tcBorders>
              <w:top w:val="nil"/>
              <w:left w:val="nil"/>
              <w:bottom w:val="single" w:sz="4" w:space="0" w:color="auto"/>
              <w:right w:val="single" w:sz="4" w:space="0" w:color="auto"/>
            </w:tcBorders>
            <w:vAlign w:val="center"/>
            <w:hideMark/>
          </w:tcPr>
          <w:p w14:paraId="09A72EC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кронштейна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радиатора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DB9348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49D68E2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7E5D1B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129</w:t>
            </w:r>
          </w:p>
        </w:tc>
        <w:tc>
          <w:tcPr>
            <w:tcW w:w="7296" w:type="dxa"/>
            <w:tcBorders>
              <w:top w:val="nil"/>
              <w:left w:val="nil"/>
              <w:bottom w:val="single" w:sz="4" w:space="0" w:color="auto"/>
              <w:right w:val="single" w:sz="4" w:space="0" w:color="auto"/>
            </w:tcBorders>
            <w:vAlign w:val="center"/>
            <w:hideMark/>
          </w:tcPr>
          <w:p w14:paraId="36AB961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трубки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радиатора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FA9380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4DF9470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718378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130</w:t>
            </w:r>
          </w:p>
        </w:tc>
        <w:tc>
          <w:tcPr>
            <w:tcW w:w="7296" w:type="dxa"/>
            <w:tcBorders>
              <w:top w:val="nil"/>
              <w:left w:val="nil"/>
              <w:bottom w:val="single" w:sz="4" w:space="0" w:color="auto"/>
              <w:right w:val="single" w:sz="4" w:space="0" w:color="auto"/>
            </w:tcBorders>
            <w:vAlign w:val="center"/>
            <w:hideMark/>
          </w:tcPr>
          <w:p w14:paraId="0716E2DB"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компрессора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кондиционера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409908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18,000</w:t>
            </w:r>
          </w:p>
        </w:tc>
      </w:tr>
      <w:tr w:rsidR="00DE0C8C" w:rsidRPr="00DE0C8C" w14:paraId="7EB3D83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F26D12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131</w:t>
            </w:r>
          </w:p>
        </w:tc>
        <w:tc>
          <w:tcPr>
            <w:tcW w:w="7296" w:type="dxa"/>
            <w:tcBorders>
              <w:top w:val="nil"/>
              <w:left w:val="nil"/>
              <w:bottom w:val="single" w:sz="4" w:space="0" w:color="auto"/>
              <w:right w:val="single" w:sz="4" w:space="0" w:color="auto"/>
            </w:tcBorders>
            <w:vAlign w:val="center"/>
            <w:hideMark/>
          </w:tcPr>
          <w:p w14:paraId="3F329771"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кронштейна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кондиционера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2E88E9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1CE34F8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47B15F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132</w:t>
            </w:r>
          </w:p>
        </w:tc>
        <w:tc>
          <w:tcPr>
            <w:tcW w:w="7296" w:type="dxa"/>
            <w:tcBorders>
              <w:top w:val="nil"/>
              <w:left w:val="nil"/>
              <w:bottom w:val="single" w:sz="4" w:space="0" w:color="auto"/>
              <w:right w:val="single" w:sz="4" w:space="0" w:color="auto"/>
            </w:tcBorders>
            <w:vAlign w:val="center"/>
            <w:hideMark/>
          </w:tcPr>
          <w:p w14:paraId="1105958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подшипника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E46CAE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780FA42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76F6DD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133</w:t>
            </w:r>
          </w:p>
        </w:tc>
        <w:tc>
          <w:tcPr>
            <w:tcW w:w="7296" w:type="dxa"/>
            <w:tcBorders>
              <w:top w:val="nil"/>
              <w:left w:val="nil"/>
              <w:bottom w:val="single" w:sz="4" w:space="0" w:color="auto"/>
              <w:right w:val="single" w:sz="4" w:space="0" w:color="auto"/>
            </w:tcBorders>
            <w:vAlign w:val="center"/>
            <w:hideMark/>
          </w:tcPr>
          <w:p w14:paraId="68D5FC5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радиатора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43D8B2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3EE93BB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B18DE9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134</w:t>
            </w:r>
          </w:p>
        </w:tc>
        <w:tc>
          <w:tcPr>
            <w:tcW w:w="7296" w:type="dxa"/>
            <w:tcBorders>
              <w:top w:val="nil"/>
              <w:left w:val="nil"/>
              <w:bottom w:val="single" w:sz="4" w:space="0" w:color="auto"/>
              <w:right w:val="single" w:sz="4" w:space="0" w:color="auto"/>
            </w:tcBorders>
            <w:vAlign w:val="center"/>
            <w:hideMark/>
          </w:tcPr>
          <w:p w14:paraId="5420BEF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Ремонт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радиатора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74A0D3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3D321FD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A49B5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135</w:t>
            </w:r>
          </w:p>
        </w:tc>
        <w:tc>
          <w:tcPr>
            <w:tcW w:w="7296" w:type="dxa"/>
            <w:tcBorders>
              <w:top w:val="nil"/>
              <w:left w:val="nil"/>
              <w:bottom w:val="single" w:sz="4" w:space="0" w:color="auto"/>
              <w:right w:val="single" w:sz="4" w:space="0" w:color="auto"/>
            </w:tcBorders>
            <w:vAlign w:val="center"/>
            <w:hideMark/>
          </w:tcPr>
          <w:p w14:paraId="09E7695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Ремонт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компрессора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DC0EC3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6C27F6D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6FC679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136</w:t>
            </w:r>
          </w:p>
        </w:tc>
        <w:tc>
          <w:tcPr>
            <w:tcW w:w="7296" w:type="dxa"/>
            <w:tcBorders>
              <w:top w:val="nil"/>
              <w:left w:val="nil"/>
              <w:bottom w:val="single" w:sz="4" w:space="0" w:color="auto"/>
              <w:right w:val="single" w:sz="4" w:space="0" w:color="auto"/>
            </w:tcBorders>
            <w:vAlign w:val="center"/>
            <w:hideMark/>
          </w:tcPr>
          <w:p w14:paraId="5C1F596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расширительного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бака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9B4E7A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4819054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434812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137</w:t>
            </w:r>
          </w:p>
        </w:tc>
        <w:tc>
          <w:tcPr>
            <w:tcW w:w="7296" w:type="dxa"/>
            <w:tcBorders>
              <w:top w:val="nil"/>
              <w:left w:val="nil"/>
              <w:bottom w:val="single" w:sz="4" w:space="0" w:color="auto"/>
              <w:right w:val="single" w:sz="4" w:space="0" w:color="auto"/>
            </w:tcBorders>
            <w:vAlign w:val="center"/>
            <w:hideMark/>
          </w:tcPr>
          <w:p w14:paraId="7D4B64B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трубы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расширительного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бака</w:t>
            </w:r>
          </w:p>
        </w:tc>
        <w:tc>
          <w:tcPr>
            <w:tcW w:w="1316" w:type="dxa"/>
            <w:tcBorders>
              <w:top w:val="nil"/>
              <w:left w:val="nil"/>
              <w:bottom w:val="single" w:sz="4" w:space="0" w:color="auto"/>
              <w:right w:val="single" w:sz="4" w:space="0" w:color="auto"/>
            </w:tcBorders>
            <w:vAlign w:val="center"/>
            <w:hideMark/>
          </w:tcPr>
          <w:p w14:paraId="5064DA5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13FA0E1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2EBA40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138</w:t>
            </w:r>
          </w:p>
        </w:tc>
        <w:tc>
          <w:tcPr>
            <w:tcW w:w="7296" w:type="dxa"/>
            <w:tcBorders>
              <w:top w:val="nil"/>
              <w:left w:val="nil"/>
              <w:bottom w:val="single" w:sz="4" w:space="0" w:color="auto"/>
              <w:right w:val="single" w:sz="4" w:space="0" w:color="auto"/>
            </w:tcBorders>
            <w:vAlign w:val="center"/>
            <w:hideMark/>
          </w:tcPr>
          <w:p w14:paraId="2500350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крана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воды</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3FE0B0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170BD32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AFA8C0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139</w:t>
            </w:r>
          </w:p>
        </w:tc>
        <w:tc>
          <w:tcPr>
            <w:tcW w:w="7296" w:type="dxa"/>
            <w:tcBorders>
              <w:top w:val="nil"/>
              <w:left w:val="nil"/>
              <w:bottom w:val="single" w:sz="4" w:space="0" w:color="auto"/>
              <w:right w:val="single" w:sz="4" w:space="0" w:color="auto"/>
            </w:tcBorders>
            <w:vAlign w:val="center"/>
            <w:hideMark/>
          </w:tcPr>
          <w:p w14:paraId="78DB9B7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охладительной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гидромуфты</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BE7649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287CFAA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BB012C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140</w:t>
            </w:r>
          </w:p>
        </w:tc>
        <w:tc>
          <w:tcPr>
            <w:tcW w:w="7296" w:type="dxa"/>
            <w:tcBorders>
              <w:top w:val="nil"/>
              <w:left w:val="nil"/>
              <w:bottom w:val="single" w:sz="4" w:space="0" w:color="auto"/>
              <w:right w:val="single" w:sz="4" w:space="0" w:color="auto"/>
            </w:tcBorders>
            <w:vAlign w:val="center"/>
            <w:hideMark/>
          </w:tcPr>
          <w:p w14:paraId="6CCE0C93"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резиновой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трубки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системы</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охлаждения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7C555E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417F2B9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DA87E9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141</w:t>
            </w:r>
          </w:p>
        </w:tc>
        <w:tc>
          <w:tcPr>
            <w:tcW w:w="7296" w:type="dxa"/>
            <w:tcBorders>
              <w:top w:val="nil"/>
              <w:left w:val="nil"/>
              <w:bottom w:val="single" w:sz="4" w:space="0" w:color="auto"/>
              <w:right w:val="single" w:sz="4" w:space="0" w:color="auto"/>
            </w:tcBorders>
            <w:vAlign w:val="center"/>
            <w:hideMark/>
          </w:tcPr>
          <w:p w14:paraId="240CF086"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двигателя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ввера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F7408B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796DD45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6B9561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142</w:t>
            </w:r>
          </w:p>
        </w:tc>
        <w:tc>
          <w:tcPr>
            <w:tcW w:w="7296" w:type="dxa"/>
            <w:tcBorders>
              <w:top w:val="nil"/>
              <w:left w:val="nil"/>
              <w:bottom w:val="single" w:sz="4" w:space="0" w:color="auto"/>
              <w:right w:val="single" w:sz="4" w:space="0" w:color="auto"/>
            </w:tcBorders>
            <w:vAlign w:val="center"/>
            <w:hideMark/>
          </w:tcPr>
          <w:p w14:paraId="4F299131"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крыльчатки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веера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8B3EBE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w:t>
            </w:r>
          </w:p>
        </w:tc>
      </w:tr>
      <w:tr w:rsidR="00DE0C8C" w:rsidRPr="00DE0C8C" w14:paraId="661A990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578A64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143</w:t>
            </w:r>
          </w:p>
        </w:tc>
        <w:tc>
          <w:tcPr>
            <w:tcW w:w="7296" w:type="dxa"/>
            <w:tcBorders>
              <w:top w:val="nil"/>
              <w:left w:val="nil"/>
              <w:bottom w:val="single" w:sz="4" w:space="0" w:color="auto"/>
              <w:right w:val="single" w:sz="4" w:space="0" w:color="auto"/>
            </w:tcBorders>
            <w:vAlign w:val="center"/>
            <w:hideMark/>
          </w:tcPr>
          <w:p w14:paraId="009028D9"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радиатора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печи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включая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все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работы</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57BB6A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55,000</w:t>
            </w:r>
          </w:p>
        </w:tc>
      </w:tr>
      <w:tr w:rsidR="00DE0C8C" w:rsidRPr="00DE0C8C" w14:paraId="03ED3A3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56E8D7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144</w:t>
            </w:r>
          </w:p>
        </w:tc>
        <w:tc>
          <w:tcPr>
            <w:tcW w:w="7296" w:type="dxa"/>
            <w:tcBorders>
              <w:top w:val="nil"/>
              <w:left w:val="nil"/>
              <w:bottom w:val="single" w:sz="4" w:space="0" w:color="auto"/>
              <w:right w:val="single" w:sz="4" w:space="0" w:color="auto"/>
            </w:tcBorders>
            <w:vAlign w:val="center"/>
            <w:hideMark/>
          </w:tcPr>
          <w:p w14:paraId="1D36173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Ремонт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радиатора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печи</w:t>
            </w:r>
          </w:p>
        </w:tc>
        <w:tc>
          <w:tcPr>
            <w:tcW w:w="1316" w:type="dxa"/>
            <w:tcBorders>
              <w:top w:val="nil"/>
              <w:left w:val="nil"/>
              <w:bottom w:val="single" w:sz="4" w:space="0" w:color="auto"/>
              <w:right w:val="single" w:sz="4" w:space="0" w:color="auto"/>
            </w:tcBorders>
            <w:vAlign w:val="center"/>
            <w:hideMark/>
          </w:tcPr>
          <w:p w14:paraId="3F24DAD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25FB732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EDFE37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145</w:t>
            </w:r>
          </w:p>
        </w:tc>
        <w:tc>
          <w:tcPr>
            <w:tcW w:w="7296" w:type="dxa"/>
            <w:tcBorders>
              <w:top w:val="nil"/>
              <w:left w:val="nil"/>
              <w:bottom w:val="single" w:sz="4" w:space="0" w:color="auto"/>
              <w:right w:val="single" w:sz="4" w:space="0" w:color="auto"/>
            </w:tcBorders>
            <w:vAlign w:val="center"/>
            <w:hideMark/>
          </w:tcPr>
          <w:p w14:paraId="2E272E7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печи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02F69D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7CE2411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A7DA58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146</w:t>
            </w:r>
          </w:p>
        </w:tc>
        <w:tc>
          <w:tcPr>
            <w:tcW w:w="7296" w:type="dxa"/>
            <w:tcBorders>
              <w:top w:val="nil"/>
              <w:left w:val="nil"/>
              <w:bottom w:val="single" w:sz="4" w:space="0" w:color="auto"/>
              <w:right w:val="single" w:sz="4" w:space="0" w:color="auto"/>
            </w:tcBorders>
            <w:vAlign w:val="center"/>
            <w:hideMark/>
          </w:tcPr>
          <w:p w14:paraId="0143869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термостата</w:t>
            </w:r>
          </w:p>
        </w:tc>
        <w:tc>
          <w:tcPr>
            <w:tcW w:w="1316" w:type="dxa"/>
            <w:tcBorders>
              <w:top w:val="nil"/>
              <w:left w:val="nil"/>
              <w:bottom w:val="single" w:sz="4" w:space="0" w:color="auto"/>
              <w:right w:val="single" w:sz="4" w:space="0" w:color="auto"/>
            </w:tcBorders>
            <w:vAlign w:val="center"/>
            <w:hideMark/>
          </w:tcPr>
          <w:p w14:paraId="168EBC8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3B9DAAD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EE7AC0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147</w:t>
            </w:r>
          </w:p>
        </w:tc>
        <w:tc>
          <w:tcPr>
            <w:tcW w:w="7296" w:type="dxa"/>
            <w:tcBorders>
              <w:top w:val="nil"/>
              <w:left w:val="nil"/>
              <w:bottom w:val="single" w:sz="4" w:space="0" w:color="auto"/>
              <w:right w:val="single" w:sz="4" w:space="0" w:color="auto"/>
            </w:tcBorders>
            <w:vAlign w:val="center"/>
            <w:hideMark/>
          </w:tcPr>
          <w:p w14:paraId="68BEEE8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водопровода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прокладкой</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FD2233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5359253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AB05E1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148</w:t>
            </w:r>
          </w:p>
        </w:tc>
        <w:tc>
          <w:tcPr>
            <w:tcW w:w="7296" w:type="dxa"/>
            <w:tcBorders>
              <w:top w:val="nil"/>
              <w:left w:val="nil"/>
              <w:bottom w:val="single" w:sz="4" w:space="0" w:color="auto"/>
              <w:right w:val="single" w:sz="4" w:space="0" w:color="auto"/>
            </w:tcBorders>
            <w:vAlign w:val="center"/>
            <w:hideMark/>
          </w:tcPr>
          <w:p w14:paraId="4B174E1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прокладки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водопровода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81C5E4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04ADD47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DF609B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149</w:t>
            </w:r>
          </w:p>
        </w:tc>
        <w:tc>
          <w:tcPr>
            <w:tcW w:w="7296" w:type="dxa"/>
            <w:tcBorders>
              <w:top w:val="nil"/>
              <w:left w:val="nil"/>
              <w:bottom w:val="single" w:sz="4" w:space="0" w:color="auto"/>
              <w:right w:val="single" w:sz="4" w:space="0" w:color="auto"/>
            </w:tcBorders>
            <w:vAlign w:val="center"/>
            <w:hideMark/>
          </w:tcPr>
          <w:p w14:paraId="02DED38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ремня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генератора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96577B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6523369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BBC99D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150</w:t>
            </w:r>
          </w:p>
        </w:tc>
        <w:tc>
          <w:tcPr>
            <w:tcW w:w="7296" w:type="dxa"/>
            <w:tcBorders>
              <w:top w:val="nil"/>
              <w:left w:val="nil"/>
              <w:bottom w:val="single" w:sz="4" w:space="0" w:color="auto"/>
              <w:right w:val="single" w:sz="4" w:space="0" w:color="auto"/>
            </w:tcBorders>
            <w:vAlign w:val="center"/>
            <w:hideMark/>
          </w:tcPr>
          <w:p w14:paraId="2D65D6CC"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натяжного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ролика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ремня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генератора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6EE0AD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770AC8C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2F33B0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151</w:t>
            </w:r>
          </w:p>
        </w:tc>
        <w:tc>
          <w:tcPr>
            <w:tcW w:w="7296" w:type="dxa"/>
            <w:tcBorders>
              <w:top w:val="nil"/>
              <w:left w:val="nil"/>
              <w:bottom w:val="single" w:sz="4" w:space="0" w:color="auto"/>
              <w:right w:val="single" w:sz="4" w:space="0" w:color="auto"/>
            </w:tcBorders>
            <w:vAlign w:val="center"/>
            <w:hideMark/>
          </w:tcPr>
          <w:p w14:paraId="182CE13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Ремонт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радиатора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воды</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CC830F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034152B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3C610E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152</w:t>
            </w:r>
          </w:p>
        </w:tc>
        <w:tc>
          <w:tcPr>
            <w:tcW w:w="7296" w:type="dxa"/>
            <w:tcBorders>
              <w:top w:val="nil"/>
              <w:left w:val="nil"/>
              <w:bottom w:val="single" w:sz="4" w:space="0" w:color="auto"/>
              <w:right w:val="single" w:sz="4" w:space="0" w:color="auto"/>
            </w:tcBorders>
            <w:vAlign w:val="center"/>
            <w:hideMark/>
          </w:tcPr>
          <w:p w14:paraId="1082486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прокладки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термостата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12067F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20F2D74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C0DE96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153</w:t>
            </w:r>
          </w:p>
        </w:tc>
        <w:tc>
          <w:tcPr>
            <w:tcW w:w="7296" w:type="dxa"/>
            <w:tcBorders>
              <w:top w:val="nil"/>
              <w:left w:val="nil"/>
              <w:bottom w:val="single" w:sz="4" w:space="0" w:color="auto"/>
              <w:right w:val="single" w:sz="4" w:space="0" w:color="auto"/>
            </w:tcBorders>
            <w:vAlign w:val="center"/>
            <w:hideMark/>
          </w:tcPr>
          <w:p w14:paraId="3CBFE87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Выкачивание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системы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охлаждения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946ECB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023B9FF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F39B99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154</w:t>
            </w:r>
          </w:p>
        </w:tc>
        <w:tc>
          <w:tcPr>
            <w:tcW w:w="7296" w:type="dxa"/>
            <w:tcBorders>
              <w:top w:val="nil"/>
              <w:left w:val="nil"/>
              <w:bottom w:val="single" w:sz="4" w:space="0" w:color="auto"/>
              <w:right w:val="single" w:sz="4" w:space="0" w:color="auto"/>
            </w:tcBorders>
            <w:vAlign w:val="center"/>
            <w:hideMark/>
          </w:tcPr>
          <w:p w14:paraId="049217A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гофры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глушителя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3A0FDF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w:t>
            </w:r>
          </w:p>
        </w:tc>
      </w:tr>
      <w:tr w:rsidR="00DE0C8C" w:rsidRPr="00DE0C8C" w14:paraId="79275F2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475435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155</w:t>
            </w:r>
          </w:p>
        </w:tc>
        <w:tc>
          <w:tcPr>
            <w:tcW w:w="7296" w:type="dxa"/>
            <w:tcBorders>
              <w:top w:val="nil"/>
              <w:left w:val="nil"/>
              <w:bottom w:val="single" w:sz="4" w:space="0" w:color="auto"/>
              <w:right w:val="single" w:sz="4" w:space="0" w:color="auto"/>
            </w:tcBorders>
            <w:vAlign w:val="center"/>
            <w:hideMark/>
          </w:tcPr>
          <w:p w14:paraId="61A439D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Снятие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катализатора</w:t>
            </w:r>
          </w:p>
        </w:tc>
        <w:tc>
          <w:tcPr>
            <w:tcW w:w="1316" w:type="dxa"/>
            <w:tcBorders>
              <w:top w:val="nil"/>
              <w:left w:val="nil"/>
              <w:bottom w:val="single" w:sz="4" w:space="0" w:color="auto"/>
              <w:right w:val="single" w:sz="4" w:space="0" w:color="auto"/>
            </w:tcBorders>
            <w:vAlign w:val="center"/>
            <w:hideMark/>
          </w:tcPr>
          <w:p w14:paraId="744AEB0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3D45629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67A65D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156</w:t>
            </w:r>
          </w:p>
        </w:tc>
        <w:tc>
          <w:tcPr>
            <w:tcW w:w="7296" w:type="dxa"/>
            <w:tcBorders>
              <w:top w:val="nil"/>
              <w:left w:val="nil"/>
              <w:bottom w:val="single" w:sz="4" w:space="0" w:color="auto"/>
              <w:right w:val="single" w:sz="4" w:space="0" w:color="auto"/>
            </w:tcBorders>
            <w:vAlign w:val="center"/>
            <w:hideMark/>
          </w:tcPr>
          <w:p w14:paraId="50A28B2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датчика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катализатора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глушителя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6C1361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0AB9917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9E4A20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157</w:t>
            </w:r>
          </w:p>
        </w:tc>
        <w:tc>
          <w:tcPr>
            <w:tcW w:w="7296" w:type="dxa"/>
            <w:tcBorders>
              <w:top w:val="nil"/>
              <w:left w:val="nil"/>
              <w:bottom w:val="single" w:sz="4" w:space="0" w:color="auto"/>
              <w:right w:val="single" w:sz="4" w:space="0" w:color="auto"/>
            </w:tcBorders>
            <w:vAlign w:val="center"/>
            <w:hideMark/>
          </w:tcPr>
          <w:p w14:paraId="43280E6D"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глушителя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72BE546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0B1D636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C0F7C1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158</w:t>
            </w:r>
          </w:p>
        </w:tc>
        <w:tc>
          <w:tcPr>
            <w:tcW w:w="7296" w:type="dxa"/>
            <w:tcBorders>
              <w:top w:val="nil"/>
              <w:left w:val="nil"/>
              <w:bottom w:val="single" w:sz="4" w:space="0" w:color="auto"/>
              <w:right w:val="single" w:sz="4" w:space="0" w:color="auto"/>
            </w:tcBorders>
            <w:vAlign w:val="center"/>
            <w:hideMark/>
          </w:tcPr>
          <w:p w14:paraId="49187F1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трубы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глушителя</w:t>
            </w:r>
            <w:r w:rsidRPr="00DE0C8C">
              <w:rPr>
                <w:rFonts w:ascii="Sakkal Majalla" w:hAnsi="Sakkal Majalla" w:cs="Sakkal Majalla" w:hint="cs"/>
                <w:sz w:val="20"/>
                <w:szCs w:val="20"/>
                <w:lang w:val="en-US" w:eastAsia="en-US" w:bidi="ar-SA"/>
              </w:rPr>
              <w:t xml:space="preserve"> 1 </w:t>
            </w:r>
            <w:r w:rsidRPr="00DE0C8C">
              <w:rPr>
                <w:rFonts w:ascii="Cambria" w:hAnsi="Cambria" w:cs="Cambria" w:hint="cs"/>
                <w:sz w:val="20"/>
                <w:szCs w:val="20"/>
                <w:lang w:val="en-US" w:eastAsia="en-US" w:bidi="ar-SA"/>
              </w:rPr>
              <w:t>штука</w:t>
            </w:r>
          </w:p>
        </w:tc>
        <w:tc>
          <w:tcPr>
            <w:tcW w:w="1316" w:type="dxa"/>
            <w:tcBorders>
              <w:top w:val="nil"/>
              <w:left w:val="nil"/>
              <w:bottom w:val="single" w:sz="4" w:space="0" w:color="auto"/>
              <w:right w:val="single" w:sz="4" w:space="0" w:color="auto"/>
            </w:tcBorders>
            <w:vAlign w:val="center"/>
            <w:hideMark/>
          </w:tcPr>
          <w:p w14:paraId="4BD024B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w:t>
            </w:r>
          </w:p>
        </w:tc>
      </w:tr>
      <w:tr w:rsidR="00DE0C8C" w:rsidRPr="00DE0C8C" w14:paraId="47E7E0C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17A9DD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159</w:t>
            </w:r>
          </w:p>
        </w:tc>
        <w:tc>
          <w:tcPr>
            <w:tcW w:w="7296" w:type="dxa"/>
            <w:tcBorders>
              <w:top w:val="nil"/>
              <w:left w:val="nil"/>
              <w:bottom w:val="single" w:sz="4" w:space="0" w:color="auto"/>
              <w:right w:val="single" w:sz="4" w:space="0" w:color="auto"/>
            </w:tcBorders>
            <w:vAlign w:val="center"/>
            <w:hideMark/>
          </w:tcPr>
          <w:p w14:paraId="58050E0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хомута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глушителя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4F7F7B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w:t>
            </w:r>
          </w:p>
        </w:tc>
      </w:tr>
      <w:tr w:rsidR="00DE0C8C" w:rsidRPr="00DE0C8C" w14:paraId="7E41172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5A636D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160</w:t>
            </w:r>
          </w:p>
        </w:tc>
        <w:tc>
          <w:tcPr>
            <w:tcW w:w="7296" w:type="dxa"/>
            <w:tcBorders>
              <w:top w:val="nil"/>
              <w:left w:val="nil"/>
              <w:bottom w:val="single" w:sz="4" w:space="0" w:color="auto"/>
              <w:right w:val="single" w:sz="4" w:space="0" w:color="auto"/>
            </w:tcBorders>
            <w:vAlign w:val="center"/>
            <w:hideMark/>
          </w:tcPr>
          <w:p w14:paraId="7491963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вкладки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глушителя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03C8ED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w:t>
            </w:r>
          </w:p>
        </w:tc>
      </w:tr>
      <w:tr w:rsidR="00DE0C8C" w:rsidRPr="00DE0C8C" w14:paraId="26DD14C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22180A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161</w:t>
            </w:r>
          </w:p>
        </w:tc>
        <w:tc>
          <w:tcPr>
            <w:tcW w:w="7296" w:type="dxa"/>
            <w:tcBorders>
              <w:top w:val="nil"/>
              <w:left w:val="nil"/>
              <w:bottom w:val="single" w:sz="4" w:space="0" w:color="auto"/>
              <w:right w:val="single" w:sz="4" w:space="0" w:color="auto"/>
            </w:tcBorders>
            <w:vAlign w:val="center"/>
            <w:hideMark/>
          </w:tcPr>
          <w:p w14:paraId="7A51E9C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подвески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глушителя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3823FF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w:t>
            </w:r>
          </w:p>
        </w:tc>
      </w:tr>
      <w:tr w:rsidR="00DE0C8C" w:rsidRPr="00DE0C8C" w14:paraId="5179DEA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A73615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162</w:t>
            </w:r>
          </w:p>
        </w:tc>
        <w:tc>
          <w:tcPr>
            <w:tcW w:w="7296" w:type="dxa"/>
            <w:tcBorders>
              <w:top w:val="nil"/>
              <w:left w:val="nil"/>
              <w:bottom w:val="single" w:sz="4" w:space="0" w:color="auto"/>
              <w:right w:val="single" w:sz="4" w:space="0" w:color="auto"/>
            </w:tcBorders>
            <w:vAlign w:val="center"/>
            <w:hideMark/>
          </w:tcPr>
          <w:p w14:paraId="076A769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кронштейна</w:t>
            </w:r>
          </w:p>
        </w:tc>
        <w:tc>
          <w:tcPr>
            <w:tcW w:w="1316" w:type="dxa"/>
            <w:tcBorders>
              <w:top w:val="nil"/>
              <w:left w:val="nil"/>
              <w:bottom w:val="single" w:sz="4" w:space="0" w:color="auto"/>
              <w:right w:val="single" w:sz="4" w:space="0" w:color="auto"/>
            </w:tcBorders>
            <w:vAlign w:val="center"/>
            <w:hideMark/>
          </w:tcPr>
          <w:p w14:paraId="1A55325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w:t>
            </w:r>
          </w:p>
        </w:tc>
      </w:tr>
      <w:tr w:rsidR="00DE0C8C" w:rsidRPr="00DE0C8C" w14:paraId="39FE050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B5F370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163</w:t>
            </w:r>
          </w:p>
        </w:tc>
        <w:tc>
          <w:tcPr>
            <w:tcW w:w="7296" w:type="dxa"/>
            <w:tcBorders>
              <w:top w:val="nil"/>
              <w:left w:val="nil"/>
              <w:bottom w:val="single" w:sz="4" w:space="0" w:color="auto"/>
              <w:right w:val="single" w:sz="4" w:space="0" w:color="auto"/>
            </w:tcBorders>
            <w:vAlign w:val="center"/>
            <w:hideMark/>
          </w:tcPr>
          <w:p w14:paraId="1ECE241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резонатора</w:t>
            </w:r>
          </w:p>
        </w:tc>
        <w:tc>
          <w:tcPr>
            <w:tcW w:w="1316" w:type="dxa"/>
            <w:tcBorders>
              <w:top w:val="nil"/>
              <w:left w:val="nil"/>
              <w:bottom w:val="single" w:sz="4" w:space="0" w:color="auto"/>
              <w:right w:val="single" w:sz="4" w:space="0" w:color="auto"/>
            </w:tcBorders>
            <w:vAlign w:val="center"/>
            <w:hideMark/>
          </w:tcPr>
          <w:p w14:paraId="654C44F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16,000</w:t>
            </w:r>
          </w:p>
        </w:tc>
      </w:tr>
      <w:tr w:rsidR="00DE0C8C" w:rsidRPr="00DE0C8C" w14:paraId="7E50A4A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112D25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164</w:t>
            </w:r>
          </w:p>
        </w:tc>
        <w:tc>
          <w:tcPr>
            <w:tcW w:w="7296" w:type="dxa"/>
            <w:tcBorders>
              <w:top w:val="nil"/>
              <w:left w:val="nil"/>
              <w:bottom w:val="single" w:sz="4" w:space="0" w:color="auto"/>
              <w:right w:val="single" w:sz="4" w:space="0" w:color="auto"/>
            </w:tcBorders>
            <w:vAlign w:val="center"/>
            <w:hideMark/>
          </w:tcPr>
          <w:p w14:paraId="2A1BA7A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охлаждающей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жидкости</w:t>
            </w:r>
          </w:p>
        </w:tc>
        <w:tc>
          <w:tcPr>
            <w:tcW w:w="1316" w:type="dxa"/>
            <w:tcBorders>
              <w:top w:val="nil"/>
              <w:left w:val="nil"/>
              <w:bottom w:val="single" w:sz="4" w:space="0" w:color="auto"/>
              <w:right w:val="single" w:sz="4" w:space="0" w:color="auto"/>
            </w:tcBorders>
            <w:vAlign w:val="center"/>
            <w:hideMark/>
          </w:tcPr>
          <w:p w14:paraId="01FA671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30BFD4D2" w14:textId="77777777" w:rsidTr="00DE0C8C">
        <w:trPr>
          <w:trHeight w:val="435"/>
        </w:trPr>
        <w:tc>
          <w:tcPr>
            <w:tcW w:w="9120" w:type="dxa"/>
            <w:gridSpan w:val="3"/>
            <w:tcBorders>
              <w:top w:val="single" w:sz="4" w:space="0" w:color="auto"/>
              <w:left w:val="single" w:sz="4" w:space="0" w:color="auto"/>
              <w:bottom w:val="single" w:sz="4" w:space="0" w:color="auto"/>
              <w:right w:val="nil"/>
            </w:tcBorders>
            <w:shd w:val="clear" w:color="000000" w:fill="D9D9D9"/>
            <w:vAlign w:val="center"/>
            <w:hideMark/>
          </w:tcPr>
          <w:p w14:paraId="76C9A4AF" w14:textId="77777777" w:rsidR="00DE0C8C" w:rsidRPr="00DE0C8C" w:rsidRDefault="00DE0C8C" w:rsidP="00DE0C8C">
            <w:pPr>
              <w:jc w:val="center"/>
              <w:rPr>
                <w:rFonts w:ascii="Sakkal Majalla" w:hAnsi="Sakkal Majalla" w:cs="Sakkal Majalla"/>
                <w:b/>
                <w:bCs/>
                <w:color w:val="000000"/>
                <w:sz w:val="20"/>
                <w:szCs w:val="20"/>
                <w:lang w:eastAsia="en-US" w:bidi="ar-SA"/>
              </w:rPr>
            </w:pPr>
            <w:r w:rsidRPr="00DE0C8C">
              <w:rPr>
                <w:rFonts w:ascii="Sakkal Majalla" w:hAnsi="Sakkal Majalla" w:cs="Sakkal Majalla" w:hint="cs"/>
                <w:b/>
                <w:bCs/>
                <w:color w:val="000000"/>
                <w:sz w:val="20"/>
                <w:szCs w:val="20"/>
                <w:lang w:eastAsia="en-US" w:bidi="ar-SA"/>
              </w:rPr>
              <w:t xml:space="preserve">4. </w:t>
            </w:r>
            <w:r w:rsidRPr="00DE0C8C">
              <w:rPr>
                <w:rFonts w:ascii="Cambria" w:hAnsi="Cambria" w:cs="Cambria" w:hint="cs"/>
                <w:b/>
                <w:bCs/>
                <w:color w:val="000000"/>
                <w:sz w:val="20"/>
                <w:szCs w:val="20"/>
                <w:lang w:eastAsia="en-US" w:bidi="ar-SA"/>
              </w:rPr>
              <w:t>Сцепление</w:t>
            </w:r>
            <w:r w:rsidRPr="00DE0C8C">
              <w:rPr>
                <w:rFonts w:ascii="Sakkal Majalla" w:hAnsi="Sakkal Majalla" w:cs="Sakkal Majalla" w:hint="cs"/>
                <w:b/>
                <w:bCs/>
                <w:color w:val="000000"/>
                <w:sz w:val="20"/>
                <w:szCs w:val="20"/>
                <w:lang w:eastAsia="en-US" w:bidi="ar-SA"/>
              </w:rPr>
              <w:t xml:space="preserve"> </w:t>
            </w:r>
            <w:r w:rsidRPr="00DE0C8C">
              <w:rPr>
                <w:rFonts w:ascii="Cambria" w:hAnsi="Cambria" w:cs="Cambria" w:hint="cs"/>
                <w:b/>
                <w:bCs/>
                <w:color w:val="000000"/>
                <w:sz w:val="20"/>
                <w:szCs w:val="20"/>
                <w:lang w:eastAsia="en-US" w:bidi="ar-SA"/>
              </w:rPr>
              <w:t>и</w:t>
            </w:r>
            <w:r w:rsidRPr="00DE0C8C">
              <w:rPr>
                <w:rFonts w:ascii="Sakkal Majalla" w:hAnsi="Sakkal Majalla" w:cs="Sakkal Majalla" w:hint="cs"/>
                <w:b/>
                <w:bCs/>
                <w:color w:val="000000"/>
                <w:sz w:val="20"/>
                <w:szCs w:val="20"/>
                <w:lang w:eastAsia="en-US" w:bidi="ar-SA"/>
              </w:rPr>
              <w:t xml:space="preserve"> </w:t>
            </w:r>
            <w:r w:rsidRPr="00DE0C8C">
              <w:rPr>
                <w:rFonts w:ascii="Cambria" w:hAnsi="Cambria" w:cs="Cambria" w:hint="cs"/>
                <w:b/>
                <w:bCs/>
                <w:color w:val="000000"/>
                <w:sz w:val="20"/>
                <w:szCs w:val="20"/>
                <w:lang w:eastAsia="en-US" w:bidi="ar-SA"/>
              </w:rPr>
              <w:t>КП</w:t>
            </w:r>
            <w:r w:rsidRPr="00DE0C8C">
              <w:rPr>
                <w:rFonts w:ascii="Sakkal Majalla" w:hAnsi="Sakkal Majalla" w:cs="Sakkal Majalla" w:hint="cs"/>
                <w:b/>
                <w:bCs/>
                <w:color w:val="000000"/>
                <w:sz w:val="20"/>
                <w:szCs w:val="20"/>
                <w:lang w:eastAsia="en-US" w:bidi="ar-SA"/>
              </w:rPr>
              <w:t xml:space="preserve"> </w:t>
            </w:r>
            <w:r w:rsidRPr="00DE0C8C">
              <w:rPr>
                <w:rFonts w:ascii="Cambria" w:hAnsi="Cambria" w:cs="Cambria" w:hint="cs"/>
                <w:b/>
                <w:bCs/>
                <w:color w:val="000000"/>
                <w:sz w:val="20"/>
                <w:szCs w:val="20"/>
                <w:lang w:eastAsia="en-US" w:bidi="ar-SA"/>
              </w:rPr>
              <w:t>и</w:t>
            </w:r>
            <w:r w:rsidRPr="00DE0C8C">
              <w:rPr>
                <w:rFonts w:ascii="Sakkal Majalla" w:hAnsi="Sakkal Majalla" w:cs="Sakkal Majalla" w:hint="cs"/>
                <w:b/>
                <w:bCs/>
                <w:color w:val="000000"/>
                <w:sz w:val="20"/>
                <w:szCs w:val="20"/>
                <w:lang w:eastAsia="en-US" w:bidi="ar-SA"/>
              </w:rPr>
              <w:t xml:space="preserve"> </w:t>
            </w:r>
            <w:r w:rsidRPr="00DE0C8C">
              <w:rPr>
                <w:rFonts w:ascii="Cambria" w:hAnsi="Cambria" w:cs="Cambria" w:hint="cs"/>
                <w:b/>
                <w:bCs/>
                <w:color w:val="000000"/>
                <w:sz w:val="20"/>
                <w:szCs w:val="20"/>
                <w:lang w:eastAsia="en-US" w:bidi="ar-SA"/>
              </w:rPr>
              <w:t>АКП</w:t>
            </w:r>
            <w:r w:rsidRPr="00DE0C8C">
              <w:rPr>
                <w:rFonts w:ascii="Sakkal Majalla" w:hAnsi="Sakkal Majalla" w:cs="Sakkal Majalla" w:hint="cs"/>
                <w:b/>
                <w:bCs/>
                <w:color w:val="000000"/>
                <w:sz w:val="20"/>
                <w:szCs w:val="20"/>
                <w:lang w:eastAsia="en-US" w:bidi="ar-SA"/>
              </w:rPr>
              <w:t xml:space="preserve"> </w:t>
            </w:r>
          </w:p>
        </w:tc>
      </w:tr>
      <w:tr w:rsidR="00DE0C8C" w:rsidRPr="00DE0C8C" w14:paraId="4F71C40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A5450E2"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165</w:t>
            </w:r>
          </w:p>
        </w:tc>
        <w:tc>
          <w:tcPr>
            <w:tcW w:w="7296" w:type="dxa"/>
            <w:tcBorders>
              <w:top w:val="nil"/>
              <w:left w:val="nil"/>
              <w:bottom w:val="single" w:sz="4" w:space="0" w:color="auto"/>
              <w:right w:val="single" w:sz="4" w:space="0" w:color="auto"/>
            </w:tcBorders>
            <w:vAlign w:val="center"/>
            <w:hideMark/>
          </w:tcPr>
          <w:p w14:paraId="1FAFCAB7"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рабочего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главного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цилиндра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6009570" w14:textId="77777777" w:rsidR="00DE0C8C" w:rsidRPr="00DE0C8C" w:rsidRDefault="00DE0C8C" w:rsidP="00DE0C8C">
            <w:pPr>
              <w:jc w:val="right"/>
              <w:rPr>
                <w:rFonts w:ascii="GHEA Grapalat" w:hAnsi="GHEA Grapalat" w:cs="Calibri" w:hint="cs"/>
                <w:color w:val="000000"/>
                <w:sz w:val="20"/>
                <w:szCs w:val="20"/>
                <w:lang w:eastAsia="en-US" w:bidi="ar-SA"/>
              </w:rPr>
            </w:pPr>
            <w:r w:rsidRPr="00DE0C8C">
              <w:rPr>
                <w:rFonts w:ascii="Calibri" w:hAnsi="Calibri" w:cs="Calibri"/>
                <w:color w:val="000000"/>
                <w:sz w:val="20"/>
                <w:szCs w:val="20"/>
                <w:lang w:val="en-US" w:eastAsia="en-US" w:bidi="ar-SA"/>
              </w:rPr>
              <w:t> </w:t>
            </w:r>
          </w:p>
        </w:tc>
      </w:tr>
      <w:tr w:rsidR="00DE0C8C" w:rsidRPr="00DE0C8C" w14:paraId="4CA6247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A7B02C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166</w:t>
            </w:r>
          </w:p>
        </w:tc>
        <w:tc>
          <w:tcPr>
            <w:tcW w:w="7296" w:type="dxa"/>
            <w:tcBorders>
              <w:top w:val="nil"/>
              <w:left w:val="nil"/>
              <w:bottom w:val="single" w:sz="4" w:space="0" w:color="auto"/>
              <w:right w:val="single" w:sz="4" w:space="0" w:color="auto"/>
            </w:tcBorders>
            <w:vAlign w:val="center"/>
            <w:hideMark/>
          </w:tcPr>
          <w:p w14:paraId="3C27A21B"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Основной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ремонт</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рабочего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главного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цилиндра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том</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числе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работы</w:t>
            </w:r>
          </w:p>
        </w:tc>
        <w:tc>
          <w:tcPr>
            <w:tcW w:w="1316" w:type="dxa"/>
            <w:tcBorders>
              <w:top w:val="nil"/>
              <w:left w:val="nil"/>
              <w:bottom w:val="single" w:sz="4" w:space="0" w:color="auto"/>
              <w:right w:val="single" w:sz="4" w:space="0" w:color="auto"/>
            </w:tcBorders>
            <w:vAlign w:val="center"/>
            <w:hideMark/>
          </w:tcPr>
          <w:p w14:paraId="5782B6A8" w14:textId="77777777" w:rsidR="00DE0C8C" w:rsidRPr="00DE0C8C" w:rsidRDefault="00DE0C8C" w:rsidP="00DE0C8C">
            <w:pPr>
              <w:jc w:val="right"/>
              <w:rPr>
                <w:rFonts w:ascii="GHEA Grapalat" w:hAnsi="GHEA Grapalat" w:cs="Calibri" w:hint="cs"/>
                <w:color w:val="000000"/>
                <w:sz w:val="20"/>
                <w:szCs w:val="20"/>
                <w:lang w:eastAsia="en-US" w:bidi="ar-SA"/>
              </w:rPr>
            </w:pPr>
            <w:r w:rsidRPr="00DE0C8C">
              <w:rPr>
                <w:rFonts w:ascii="Calibri" w:hAnsi="Calibri" w:cs="Calibri"/>
                <w:color w:val="000000"/>
                <w:sz w:val="20"/>
                <w:szCs w:val="20"/>
                <w:lang w:val="en-US" w:eastAsia="en-US" w:bidi="ar-SA"/>
              </w:rPr>
              <w:t> </w:t>
            </w:r>
          </w:p>
        </w:tc>
      </w:tr>
      <w:tr w:rsidR="00DE0C8C" w:rsidRPr="00DE0C8C" w14:paraId="5F09ECE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CD2F15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167</w:t>
            </w:r>
          </w:p>
        </w:tc>
        <w:tc>
          <w:tcPr>
            <w:tcW w:w="7296" w:type="dxa"/>
            <w:tcBorders>
              <w:top w:val="nil"/>
              <w:left w:val="nil"/>
              <w:bottom w:val="single" w:sz="4" w:space="0" w:color="auto"/>
              <w:right w:val="single" w:sz="4" w:space="0" w:color="auto"/>
            </w:tcBorders>
            <w:vAlign w:val="center"/>
            <w:hideMark/>
          </w:tcPr>
          <w:p w14:paraId="63811182"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дисков</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подшипника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сцепления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9899AF1" w14:textId="77777777" w:rsidR="00DE0C8C" w:rsidRPr="00DE0C8C" w:rsidRDefault="00DE0C8C" w:rsidP="00DE0C8C">
            <w:pPr>
              <w:jc w:val="right"/>
              <w:rPr>
                <w:rFonts w:ascii="GHEA Grapalat" w:hAnsi="GHEA Grapalat" w:cs="Calibri" w:hint="cs"/>
                <w:color w:val="000000"/>
                <w:sz w:val="20"/>
                <w:szCs w:val="20"/>
                <w:lang w:eastAsia="en-US" w:bidi="ar-SA"/>
              </w:rPr>
            </w:pPr>
            <w:r w:rsidRPr="00DE0C8C">
              <w:rPr>
                <w:rFonts w:ascii="Calibri" w:hAnsi="Calibri" w:cs="Calibri"/>
                <w:color w:val="000000"/>
                <w:sz w:val="20"/>
                <w:szCs w:val="20"/>
                <w:lang w:val="en-US" w:eastAsia="en-US" w:bidi="ar-SA"/>
              </w:rPr>
              <w:t> </w:t>
            </w:r>
          </w:p>
        </w:tc>
      </w:tr>
      <w:tr w:rsidR="00DE0C8C" w:rsidRPr="00DE0C8C" w14:paraId="2A5A9FA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AD28CE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168</w:t>
            </w:r>
          </w:p>
        </w:tc>
        <w:tc>
          <w:tcPr>
            <w:tcW w:w="7296" w:type="dxa"/>
            <w:tcBorders>
              <w:top w:val="nil"/>
              <w:left w:val="nil"/>
              <w:bottom w:val="single" w:sz="4" w:space="0" w:color="auto"/>
              <w:right w:val="single" w:sz="4" w:space="0" w:color="auto"/>
            </w:tcBorders>
            <w:vAlign w:val="center"/>
            <w:hideMark/>
          </w:tcPr>
          <w:p w14:paraId="1A751141"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педали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сцепления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823A416" w14:textId="77777777" w:rsidR="00DE0C8C" w:rsidRPr="00DE0C8C" w:rsidRDefault="00DE0C8C" w:rsidP="00DE0C8C">
            <w:pPr>
              <w:jc w:val="right"/>
              <w:rPr>
                <w:rFonts w:ascii="GHEA Grapalat" w:hAnsi="GHEA Grapalat" w:cs="Calibri" w:hint="cs"/>
                <w:color w:val="000000"/>
                <w:sz w:val="20"/>
                <w:szCs w:val="20"/>
                <w:lang w:eastAsia="en-US" w:bidi="ar-SA"/>
              </w:rPr>
            </w:pPr>
            <w:r w:rsidRPr="00DE0C8C">
              <w:rPr>
                <w:rFonts w:ascii="Calibri" w:hAnsi="Calibri" w:cs="Calibri"/>
                <w:color w:val="000000"/>
                <w:sz w:val="20"/>
                <w:szCs w:val="20"/>
                <w:lang w:val="en-US" w:eastAsia="en-US" w:bidi="ar-SA"/>
              </w:rPr>
              <w:t> </w:t>
            </w:r>
          </w:p>
        </w:tc>
      </w:tr>
      <w:tr w:rsidR="00DE0C8C" w:rsidRPr="00DE0C8C" w14:paraId="49051CD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1ACBF2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169</w:t>
            </w:r>
          </w:p>
        </w:tc>
        <w:tc>
          <w:tcPr>
            <w:tcW w:w="7296" w:type="dxa"/>
            <w:tcBorders>
              <w:top w:val="nil"/>
              <w:left w:val="nil"/>
              <w:bottom w:val="single" w:sz="4" w:space="0" w:color="auto"/>
              <w:right w:val="single" w:sz="4" w:space="0" w:color="auto"/>
            </w:tcBorders>
            <w:vAlign w:val="center"/>
            <w:hideMark/>
          </w:tcPr>
          <w:p w14:paraId="0B2F5A46"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троса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сцепления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2A6EDFF" w14:textId="77777777" w:rsidR="00DE0C8C" w:rsidRPr="00DE0C8C" w:rsidRDefault="00DE0C8C" w:rsidP="00DE0C8C">
            <w:pPr>
              <w:jc w:val="right"/>
              <w:rPr>
                <w:rFonts w:ascii="GHEA Grapalat" w:hAnsi="GHEA Grapalat" w:cs="Calibri" w:hint="cs"/>
                <w:color w:val="000000"/>
                <w:sz w:val="20"/>
                <w:szCs w:val="20"/>
                <w:lang w:eastAsia="en-US" w:bidi="ar-SA"/>
              </w:rPr>
            </w:pPr>
            <w:r w:rsidRPr="00DE0C8C">
              <w:rPr>
                <w:rFonts w:ascii="Calibri" w:hAnsi="Calibri" w:cs="Calibri"/>
                <w:color w:val="000000"/>
                <w:sz w:val="20"/>
                <w:szCs w:val="20"/>
                <w:lang w:val="en-US" w:eastAsia="en-US" w:bidi="ar-SA"/>
              </w:rPr>
              <w:t> </w:t>
            </w:r>
          </w:p>
        </w:tc>
      </w:tr>
      <w:tr w:rsidR="00DE0C8C" w:rsidRPr="00DE0C8C" w14:paraId="4D4D13F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42F34D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170</w:t>
            </w:r>
          </w:p>
        </w:tc>
        <w:tc>
          <w:tcPr>
            <w:tcW w:w="7296" w:type="dxa"/>
            <w:tcBorders>
              <w:top w:val="nil"/>
              <w:left w:val="nil"/>
              <w:bottom w:val="single" w:sz="4" w:space="0" w:color="auto"/>
              <w:right w:val="single" w:sz="4" w:space="0" w:color="auto"/>
            </w:tcBorders>
            <w:vAlign w:val="center"/>
            <w:hideMark/>
          </w:tcPr>
          <w:p w14:paraId="020B4825"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трубы</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сцепления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5DB68B8" w14:textId="77777777" w:rsidR="00DE0C8C" w:rsidRPr="00DE0C8C" w:rsidRDefault="00DE0C8C" w:rsidP="00DE0C8C">
            <w:pPr>
              <w:jc w:val="right"/>
              <w:rPr>
                <w:rFonts w:ascii="GHEA Grapalat" w:hAnsi="GHEA Grapalat" w:cs="Calibri" w:hint="cs"/>
                <w:color w:val="000000"/>
                <w:sz w:val="20"/>
                <w:szCs w:val="20"/>
                <w:lang w:eastAsia="en-US" w:bidi="ar-SA"/>
              </w:rPr>
            </w:pPr>
            <w:r w:rsidRPr="00DE0C8C">
              <w:rPr>
                <w:rFonts w:ascii="Calibri" w:hAnsi="Calibri" w:cs="Calibri"/>
                <w:color w:val="000000"/>
                <w:sz w:val="20"/>
                <w:szCs w:val="20"/>
                <w:lang w:val="en-US" w:eastAsia="en-US" w:bidi="ar-SA"/>
              </w:rPr>
              <w:t> </w:t>
            </w:r>
          </w:p>
        </w:tc>
      </w:tr>
      <w:tr w:rsidR="00DE0C8C" w:rsidRPr="00DE0C8C" w14:paraId="4C1F52D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102DEC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171</w:t>
            </w:r>
          </w:p>
        </w:tc>
        <w:tc>
          <w:tcPr>
            <w:tcW w:w="7296" w:type="dxa"/>
            <w:tcBorders>
              <w:top w:val="nil"/>
              <w:left w:val="nil"/>
              <w:bottom w:val="single" w:sz="4" w:space="0" w:color="auto"/>
              <w:right w:val="single" w:sz="4" w:space="0" w:color="auto"/>
            </w:tcBorders>
            <w:vAlign w:val="center"/>
            <w:hideMark/>
          </w:tcPr>
          <w:p w14:paraId="0628775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вилки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сцепления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9772DA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3791EA8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8B9962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172</w:t>
            </w:r>
          </w:p>
        </w:tc>
        <w:tc>
          <w:tcPr>
            <w:tcW w:w="7296" w:type="dxa"/>
            <w:tcBorders>
              <w:top w:val="nil"/>
              <w:left w:val="nil"/>
              <w:bottom w:val="single" w:sz="4" w:space="0" w:color="auto"/>
              <w:right w:val="single" w:sz="4" w:space="0" w:color="auto"/>
            </w:tcBorders>
            <w:vAlign w:val="center"/>
            <w:hideMark/>
          </w:tcPr>
          <w:p w14:paraId="32C37CFD"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Основный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ремонт</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КП</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том</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числе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все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работы</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09ECFAD" w14:textId="77777777" w:rsidR="00DE0C8C" w:rsidRPr="00DE0C8C" w:rsidRDefault="00DE0C8C" w:rsidP="00DE0C8C">
            <w:pPr>
              <w:jc w:val="right"/>
              <w:rPr>
                <w:rFonts w:ascii="GHEA Grapalat" w:hAnsi="GHEA Grapalat" w:cs="Calibri" w:hint="cs"/>
                <w:color w:val="000000"/>
                <w:sz w:val="20"/>
                <w:szCs w:val="20"/>
                <w:lang w:eastAsia="en-US" w:bidi="ar-SA"/>
              </w:rPr>
            </w:pPr>
            <w:r w:rsidRPr="00DE0C8C">
              <w:rPr>
                <w:rFonts w:ascii="Calibri" w:hAnsi="Calibri" w:cs="Calibri"/>
                <w:color w:val="000000"/>
                <w:sz w:val="20"/>
                <w:szCs w:val="20"/>
                <w:lang w:val="en-US" w:eastAsia="en-US" w:bidi="ar-SA"/>
              </w:rPr>
              <w:t> </w:t>
            </w:r>
          </w:p>
        </w:tc>
      </w:tr>
      <w:tr w:rsidR="00DE0C8C" w:rsidRPr="00DE0C8C" w14:paraId="0D0FE6C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3E000B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173</w:t>
            </w:r>
          </w:p>
        </w:tc>
        <w:tc>
          <w:tcPr>
            <w:tcW w:w="7296" w:type="dxa"/>
            <w:tcBorders>
              <w:top w:val="nil"/>
              <w:left w:val="nil"/>
              <w:bottom w:val="single" w:sz="4" w:space="0" w:color="auto"/>
              <w:right w:val="single" w:sz="4" w:space="0" w:color="auto"/>
            </w:tcBorders>
            <w:vAlign w:val="center"/>
            <w:hideMark/>
          </w:tcPr>
          <w:p w14:paraId="7388FA2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комплекта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8F1532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3F6F133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615DB9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174</w:t>
            </w:r>
          </w:p>
        </w:tc>
        <w:tc>
          <w:tcPr>
            <w:tcW w:w="7296" w:type="dxa"/>
            <w:tcBorders>
              <w:top w:val="nil"/>
              <w:left w:val="nil"/>
              <w:bottom w:val="single" w:sz="4" w:space="0" w:color="auto"/>
              <w:right w:val="single" w:sz="4" w:space="0" w:color="auto"/>
            </w:tcBorders>
            <w:vAlign w:val="center"/>
            <w:hideMark/>
          </w:tcPr>
          <w:p w14:paraId="7F96855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КП</w:t>
            </w:r>
          </w:p>
        </w:tc>
        <w:tc>
          <w:tcPr>
            <w:tcW w:w="1316" w:type="dxa"/>
            <w:tcBorders>
              <w:top w:val="nil"/>
              <w:left w:val="nil"/>
              <w:bottom w:val="single" w:sz="4" w:space="0" w:color="auto"/>
              <w:right w:val="single" w:sz="4" w:space="0" w:color="auto"/>
            </w:tcBorders>
            <w:vAlign w:val="center"/>
            <w:hideMark/>
          </w:tcPr>
          <w:p w14:paraId="4C85ADF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3693197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3416AA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175</w:t>
            </w:r>
          </w:p>
        </w:tc>
        <w:tc>
          <w:tcPr>
            <w:tcW w:w="7296" w:type="dxa"/>
            <w:tcBorders>
              <w:top w:val="nil"/>
              <w:left w:val="nil"/>
              <w:bottom w:val="single" w:sz="4" w:space="0" w:color="auto"/>
              <w:right w:val="single" w:sz="4" w:space="0" w:color="auto"/>
            </w:tcBorders>
            <w:vAlign w:val="center"/>
            <w:hideMark/>
          </w:tcPr>
          <w:p w14:paraId="1FA4F5D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переднего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сальника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678E26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4504E6F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445722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176</w:t>
            </w:r>
          </w:p>
        </w:tc>
        <w:tc>
          <w:tcPr>
            <w:tcW w:w="7296" w:type="dxa"/>
            <w:tcBorders>
              <w:top w:val="nil"/>
              <w:left w:val="nil"/>
              <w:bottom w:val="single" w:sz="4" w:space="0" w:color="auto"/>
              <w:right w:val="single" w:sz="4" w:space="0" w:color="auto"/>
            </w:tcBorders>
            <w:vAlign w:val="center"/>
            <w:hideMark/>
          </w:tcPr>
          <w:p w14:paraId="37382BC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заднего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сальника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0F4A90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1E693E8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81DED9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177</w:t>
            </w:r>
          </w:p>
        </w:tc>
        <w:tc>
          <w:tcPr>
            <w:tcW w:w="7296" w:type="dxa"/>
            <w:tcBorders>
              <w:top w:val="nil"/>
              <w:left w:val="nil"/>
              <w:bottom w:val="single" w:sz="4" w:space="0" w:color="auto"/>
              <w:right w:val="single" w:sz="4" w:space="0" w:color="auto"/>
            </w:tcBorders>
            <w:vAlign w:val="center"/>
            <w:hideMark/>
          </w:tcPr>
          <w:p w14:paraId="5F2FDCC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синхронизатора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КП</w:t>
            </w:r>
          </w:p>
        </w:tc>
        <w:tc>
          <w:tcPr>
            <w:tcW w:w="1316" w:type="dxa"/>
            <w:tcBorders>
              <w:top w:val="nil"/>
              <w:left w:val="nil"/>
              <w:bottom w:val="single" w:sz="4" w:space="0" w:color="auto"/>
              <w:right w:val="single" w:sz="4" w:space="0" w:color="auto"/>
            </w:tcBorders>
            <w:vAlign w:val="center"/>
            <w:hideMark/>
          </w:tcPr>
          <w:p w14:paraId="4A36410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6A2FDB9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6906F2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178</w:t>
            </w:r>
          </w:p>
        </w:tc>
        <w:tc>
          <w:tcPr>
            <w:tcW w:w="7296" w:type="dxa"/>
            <w:tcBorders>
              <w:top w:val="nil"/>
              <w:left w:val="nil"/>
              <w:bottom w:val="single" w:sz="4" w:space="0" w:color="auto"/>
              <w:right w:val="single" w:sz="4" w:space="0" w:color="auto"/>
            </w:tcBorders>
            <w:vAlign w:val="center"/>
            <w:hideMark/>
          </w:tcPr>
          <w:p w14:paraId="2E03ED4D"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Разборка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дефектовка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КП</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АКП</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7B3722B" w14:textId="77777777" w:rsidR="00DE0C8C" w:rsidRPr="00DE0C8C" w:rsidRDefault="00DE0C8C" w:rsidP="00DE0C8C">
            <w:pPr>
              <w:jc w:val="right"/>
              <w:rPr>
                <w:rFonts w:ascii="GHEA Grapalat" w:hAnsi="GHEA Grapalat" w:cs="Calibri" w:hint="cs"/>
                <w:color w:val="000000"/>
                <w:sz w:val="20"/>
                <w:szCs w:val="20"/>
                <w:lang w:eastAsia="en-US" w:bidi="ar-SA"/>
              </w:rPr>
            </w:pPr>
            <w:r w:rsidRPr="00DE0C8C">
              <w:rPr>
                <w:rFonts w:ascii="Calibri" w:hAnsi="Calibri" w:cs="Calibri"/>
                <w:color w:val="000000"/>
                <w:sz w:val="20"/>
                <w:szCs w:val="20"/>
                <w:lang w:val="en-US" w:eastAsia="en-US" w:bidi="ar-SA"/>
              </w:rPr>
              <w:t> </w:t>
            </w:r>
          </w:p>
        </w:tc>
      </w:tr>
      <w:tr w:rsidR="00DE0C8C" w:rsidRPr="00DE0C8C" w14:paraId="2AD624D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9085FB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179</w:t>
            </w:r>
          </w:p>
        </w:tc>
        <w:tc>
          <w:tcPr>
            <w:tcW w:w="7296" w:type="dxa"/>
            <w:tcBorders>
              <w:top w:val="nil"/>
              <w:left w:val="nil"/>
              <w:bottom w:val="single" w:sz="4" w:space="0" w:color="auto"/>
              <w:right w:val="single" w:sz="4" w:space="0" w:color="auto"/>
            </w:tcBorders>
            <w:vAlign w:val="center"/>
            <w:hideMark/>
          </w:tcPr>
          <w:p w14:paraId="614CAEDE"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Разборка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дефектовка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КП</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55DD6E1D" w14:textId="77777777" w:rsidR="00DE0C8C" w:rsidRPr="00DE0C8C" w:rsidRDefault="00DE0C8C" w:rsidP="00DE0C8C">
            <w:pPr>
              <w:jc w:val="right"/>
              <w:rPr>
                <w:rFonts w:ascii="GHEA Grapalat" w:hAnsi="GHEA Grapalat" w:cs="Calibri" w:hint="cs"/>
                <w:color w:val="000000"/>
                <w:sz w:val="20"/>
                <w:szCs w:val="20"/>
                <w:lang w:eastAsia="en-US" w:bidi="ar-SA"/>
              </w:rPr>
            </w:pPr>
            <w:r w:rsidRPr="00DE0C8C">
              <w:rPr>
                <w:rFonts w:ascii="Calibri" w:hAnsi="Calibri" w:cs="Calibri"/>
                <w:color w:val="000000"/>
                <w:sz w:val="20"/>
                <w:szCs w:val="20"/>
                <w:lang w:val="en-US" w:eastAsia="en-US" w:bidi="ar-SA"/>
              </w:rPr>
              <w:t> </w:t>
            </w:r>
          </w:p>
        </w:tc>
      </w:tr>
      <w:tr w:rsidR="00DE0C8C" w:rsidRPr="00DE0C8C" w14:paraId="47E81A7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450A29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180</w:t>
            </w:r>
          </w:p>
        </w:tc>
        <w:tc>
          <w:tcPr>
            <w:tcW w:w="7296" w:type="dxa"/>
            <w:tcBorders>
              <w:top w:val="nil"/>
              <w:left w:val="nil"/>
              <w:bottom w:val="single" w:sz="4" w:space="0" w:color="auto"/>
              <w:right w:val="single" w:sz="4" w:space="0" w:color="auto"/>
            </w:tcBorders>
            <w:vAlign w:val="center"/>
            <w:hideMark/>
          </w:tcPr>
          <w:p w14:paraId="547BAF63"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чехла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КП</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8044C19" w14:textId="77777777" w:rsidR="00DE0C8C" w:rsidRPr="00DE0C8C" w:rsidRDefault="00DE0C8C" w:rsidP="00DE0C8C">
            <w:pPr>
              <w:jc w:val="right"/>
              <w:rPr>
                <w:rFonts w:ascii="GHEA Grapalat" w:hAnsi="GHEA Grapalat" w:cs="Calibri" w:hint="cs"/>
                <w:color w:val="000000"/>
                <w:sz w:val="20"/>
                <w:szCs w:val="20"/>
                <w:lang w:eastAsia="en-US" w:bidi="ar-SA"/>
              </w:rPr>
            </w:pPr>
            <w:r w:rsidRPr="00DE0C8C">
              <w:rPr>
                <w:rFonts w:ascii="Calibri" w:hAnsi="Calibri" w:cs="Calibri"/>
                <w:color w:val="000000"/>
                <w:sz w:val="20"/>
                <w:szCs w:val="20"/>
                <w:lang w:val="en-US" w:eastAsia="en-US" w:bidi="ar-SA"/>
              </w:rPr>
              <w:t> </w:t>
            </w:r>
          </w:p>
        </w:tc>
      </w:tr>
      <w:tr w:rsidR="00DE0C8C" w:rsidRPr="00DE0C8C" w14:paraId="51E97E1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4C610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181</w:t>
            </w:r>
          </w:p>
        </w:tc>
        <w:tc>
          <w:tcPr>
            <w:tcW w:w="7296" w:type="dxa"/>
            <w:tcBorders>
              <w:top w:val="nil"/>
              <w:left w:val="nil"/>
              <w:bottom w:val="single" w:sz="4" w:space="0" w:color="auto"/>
              <w:right w:val="single" w:sz="4" w:space="0" w:color="auto"/>
            </w:tcBorders>
            <w:vAlign w:val="center"/>
            <w:hideMark/>
          </w:tcPr>
          <w:p w14:paraId="433452C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подшипника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КП</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9580CA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75AE4E3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598018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182</w:t>
            </w:r>
          </w:p>
        </w:tc>
        <w:tc>
          <w:tcPr>
            <w:tcW w:w="7296" w:type="dxa"/>
            <w:tcBorders>
              <w:top w:val="nil"/>
              <w:left w:val="nil"/>
              <w:bottom w:val="single" w:sz="4" w:space="0" w:color="auto"/>
              <w:right w:val="single" w:sz="4" w:space="0" w:color="auto"/>
            </w:tcBorders>
            <w:vAlign w:val="center"/>
            <w:hideMark/>
          </w:tcPr>
          <w:p w14:paraId="337EFCC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промеждуточного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p>
        </w:tc>
        <w:tc>
          <w:tcPr>
            <w:tcW w:w="1316" w:type="dxa"/>
            <w:tcBorders>
              <w:top w:val="nil"/>
              <w:left w:val="nil"/>
              <w:bottom w:val="single" w:sz="4" w:space="0" w:color="auto"/>
              <w:right w:val="single" w:sz="4" w:space="0" w:color="auto"/>
            </w:tcBorders>
            <w:vAlign w:val="center"/>
            <w:hideMark/>
          </w:tcPr>
          <w:p w14:paraId="29B3E6E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78CBFFC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AFB581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183</w:t>
            </w:r>
          </w:p>
        </w:tc>
        <w:tc>
          <w:tcPr>
            <w:tcW w:w="7296" w:type="dxa"/>
            <w:tcBorders>
              <w:top w:val="nil"/>
              <w:left w:val="nil"/>
              <w:bottom w:val="single" w:sz="4" w:space="0" w:color="auto"/>
              <w:right w:val="single" w:sz="4" w:space="0" w:color="auto"/>
            </w:tcBorders>
            <w:vAlign w:val="center"/>
            <w:hideMark/>
          </w:tcPr>
          <w:p w14:paraId="576F488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зубчатого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33EBC5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2253ADD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520CC5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184</w:t>
            </w:r>
          </w:p>
        </w:tc>
        <w:tc>
          <w:tcPr>
            <w:tcW w:w="7296" w:type="dxa"/>
            <w:tcBorders>
              <w:top w:val="nil"/>
              <w:left w:val="nil"/>
              <w:bottom w:val="single" w:sz="4" w:space="0" w:color="auto"/>
              <w:right w:val="single" w:sz="4" w:space="0" w:color="auto"/>
            </w:tcBorders>
            <w:vAlign w:val="center"/>
            <w:hideMark/>
          </w:tcPr>
          <w:p w14:paraId="164BE51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первичного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89FB79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6DC9B43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F42018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185</w:t>
            </w:r>
          </w:p>
        </w:tc>
        <w:tc>
          <w:tcPr>
            <w:tcW w:w="7296" w:type="dxa"/>
            <w:tcBorders>
              <w:top w:val="nil"/>
              <w:left w:val="nil"/>
              <w:bottom w:val="single" w:sz="4" w:space="0" w:color="auto"/>
              <w:right w:val="single" w:sz="4" w:space="0" w:color="auto"/>
            </w:tcBorders>
            <w:vAlign w:val="center"/>
            <w:hideMark/>
          </w:tcPr>
          <w:p w14:paraId="224176C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вторичного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475945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21B6DB3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E13623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186</w:t>
            </w:r>
          </w:p>
        </w:tc>
        <w:tc>
          <w:tcPr>
            <w:tcW w:w="7296" w:type="dxa"/>
            <w:tcBorders>
              <w:top w:val="nil"/>
              <w:left w:val="nil"/>
              <w:bottom w:val="single" w:sz="4" w:space="0" w:color="auto"/>
              <w:right w:val="single" w:sz="4" w:space="0" w:color="auto"/>
            </w:tcBorders>
            <w:vAlign w:val="center"/>
            <w:hideMark/>
          </w:tcPr>
          <w:p w14:paraId="78AAE54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механизма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переключения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F2A381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72ECDA3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F03C4E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187</w:t>
            </w:r>
          </w:p>
        </w:tc>
        <w:tc>
          <w:tcPr>
            <w:tcW w:w="7296" w:type="dxa"/>
            <w:tcBorders>
              <w:top w:val="nil"/>
              <w:left w:val="nil"/>
              <w:bottom w:val="single" w:sz="4" w:space="0" w:color="auto"/>
              <w:right w:val="single" w:sz="4" w:space="0" w:color="auto"/>
            </w:tcBorders>
            <w:vAlign w:val="center"/>
            <w:hideMark/>
          </w:tcPr>
          <w:p w14:paraId="4EA5FDE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Ремонт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механизма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переключения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109757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70DBC44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37CEE8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188</w:t>
            </w:r>
          </w:p>
        </w:tc>
        <w:tc>
          <w:tcPr>
            <w:tcW w:w="7296" w:type="dxa"/>
            <w:tcBorders>
              <w:top w:val="nil"/>
              <w:left w:val="nil"/>
              <w:bottom w:val="single" w:sz="4" w:space="0" w:color="auto"/>
              <w:right w:val="single" w:sz="4" w:space="0" w:color="auto"/>
            </w:tcBorders>
            <w:vAlign w:val="center"/>
            <w:hideMark/>
          </w:tcPr>
          <w:p w14:paraId="6AD6F2C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подушки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32C984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5922528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A05866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189</w:t>
            </w:r>
          </w:p>
        </w:tc>
        <w:tc>
          <w:tcPr>
            <w:tcW w:w="7296" w:type="dxa"/>
            <w:tcBorders>
              <w:top w:val="nil"/>
              <w:left w:val="nil"/>
              <w:bottom w:val="single" w:sz="4" w:space="0" w:color="auto"/>
              <w:right w:val="single" w:sz="4" w:space="0" w:color="auto"/>
            </w:tcBorders>
            <w:vAlign w:val="center"/>
            <w:hideMark/>
          </w:tcPr>
          <w:p w14:paraId="0101D04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рычага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передачи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DA0B3E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61A96C6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C5C1E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190</w:t>
            </w:r>
          </w:p>
        </w:tc>
        <w:tc>
          <w:tcPr>
            <w:tcW w:w="7296" w:type="dxa"/>
            <w:tcBorders>
              <w:top w:val="nil"/>
              <w:left w:val="nil"/>
              <w:bottom w:val="single" w:sz="4" w:space="0" w:color="auto"/>
              <w:right w:val="single" w:sz="4" w:space="0" w:color="auto"/>
            </w:tcBorders>
            <w:vAlign w:val="center"/>
            <w:hideMark/>
          </w:tcPr>
          <w:p w14:paraId="01AD0DE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6FBB70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51EB175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BB0624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191</w:t>
            </w:r>
          </w:p>
        </w:tc>
        <w:tc>
          <w:tcPr>
            <w:tcW w:w="7296" w:type="dxa"/>
            <w:tcBorders>
              <w:top w:val="nil"/>
              <w:left w:val="nil"/>
              <w:bottom w:val="single" w:sz="4" w:space="0" w:color="auto"/>
              <w:right w:val="single" w:sz="4" w:space="0" w:color="auto"/>
            </w:tcBorders>
            <w:vAlign w:val="center"/>
            <w:hideMark/>
          </w:tcPr>
          <w:p w14:paraId="78B6A30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привода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спидометра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199BCC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0B33B57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2EB860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192</w:t>
            </w:r>
          </w:p>
        </w:tc>
        <w:tc>
          <w:tcPr>
            <w:tcW w:w="7296" w:type="dxa"/>
            <w:tcBorders>
              <w:top w:val="nil"/>
              <w:left w:val="nil"/>
              <w:bottom w:val="single" w:sz="4" w:space="0" w:color="auto"/>
              <w:right w:val="single" w:sz="4" w:space="0" w:color="auto"/>
            </w:tcBorders>
            <w:vAlign w:val="center"/>
            <w:hideMark/>
          </w:tcPr>
          <w:p w14:paraId="60809194"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Основный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ремонт</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АКП</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том</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числе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все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работы</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F5DC3F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210,000</w:t>
            </w:r>
          </w:p>
        </w:tc>
      </w:tr>
      <w:tr w:rsidR="00DE0C8C" w:rsidRPr="00DE0C8C" w14:paraId="6DFB905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9C5952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193</w:t>
            </w:r>
          </w:p>
        </w:tc>
        <w:tc>
          <w:tcPr>
            <w:tcW w:w="7296" w:type="dxa"/>
            <w:tcBorders>
              <w:top w:val="nil"/>
              <w:left w:val="nil"/>
              <w:bottom w:val="single" w:sz="4" w:space="0" w:color="auto"/>
              <w:right w:val="single" w:sz="4" w:space="0" w:color="auto"/>
            </w:tcBorders>
            <w:vAlign w:val="center"/>
            <w:hideMark/>
          </w:tcPr>
          <w:p w14:paraId="0BF8143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комплекта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72B94E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0F941D9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6DC7B0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194</w:t>
            </w:r>
          </w:p>
        </w:tc>
        <w:tc>
          <w:tcPr>
            <w:tcW w:w="7296" w:type="dxa"/>
            <w:tcBorders>
              <w:top w:val="nil"/>
              <w:left w:val="nil"/>
              <w:bottom w:val="single" w:sz="4" w:space="0" w:color="auto"/>
              <w:right w:val="single" w:sz="4" w:space="0" w:color="auto"/>
            </w:tcBorders>
            <w:vAlign w:val="center"/>
            <w:hideMark/>
          </w:tcPr>
          <w:p w14:paraId="33694C8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p>
        </w:tc>
        <w:tc>
          <w:tcPr>
            <w:tcW w:w="1316" w:type="dxa"/>
            <w:tcBorders>
              <w:top w:val="nil"/>
              <w:left w:val="nil"/>
              <w:bottom w:val="single" w:sz="4" w:space="0" w:color="auto"/>
              <w:right w:val="single" w:sz="4" w:space="0" w:color="auto"/>
            </w:tcBorders>
            <w:vAlign w:val="center"/>
            <w:hideMark/>
          </w:tcPr>
          <w:p w14:paraId="69A8E63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80,000</w:t>
            </w:r>
          </w:p>
        </w:tc>
      </w:tr>
      <w:tr w:rsidR="00DE0C8C" w:rsidRPr="00DE0C8C" w14:paraId="686DB84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040661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195</w:t>
            </w:r>
          </w:p>
        </w:tc>
        <w:tc>
          <w:tcPr>
            <w:tcW w:w="7296" w:type="dxa"/>
            <w:tcBorders>
              <w:top w:val="nil"/>
              <w:left w:val="nil"/>
              <w:bottom w:val="single" w:sz="4" w:space="0" w:color="auto"/>
              <w:right w:val="single" w:sz="4" w:space="0" w:color="auto"/>
            </w:tcBorders>
            <w:vAlign w:val="center"/>
            <w:hideMark/>
          </w:tcPr>
          <w:p w14:paraId="0198CB8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зубчатого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DC4F81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2F56401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44497F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196</w:t>
            </w:r>
          </w:p>
        </w:tc>
        <w:tc>
          <w:tcPr>
            <w:tcW w:w="7296" w:type="dxa"/>
            <w:tcBorders>
              <w:top w:val="nil"/>
              <w:left w:val="nil"/>
              <w:bottom w:val="single" w:sz="4" w:space="0" w:color="auto"/>
              <w:right w:val="single" w:sz="4" w:space="0" w:color="auto"/>
            </w:tcBorders>
            <w:vAlign w:val="center"/>
            <w:hideMark/>
          </w:tcPr>
          <w:p w14:paraId="66870D29"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конвертера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АКП</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610D8B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w:t>
            </w:r>
          </w:p>
        </w:tc>
      </w:tr>
      <w:tr w:rsidR="00DE0C8C" w:rsidRPr="00DE0C8C" w14:paraId="2F4F1CE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AE49B6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197</w:t>
            </w:r>
          </w:p>
        </w:tc>
        <w:tc>
          <w:tcPr>
            <w:tcW w:w="7296" w:type="dxa"/>
            <w:tcBorders>
              <w:top w:val="nil"/>
              <w:left w:val="nil"/>
              <w:bottom w:val="single" w:sz="4" w:space="0" w:color="auto"/>
              <w:right w:val="single" w:sz="4" w:space="0" w:color="auto"/>
            </w:tcBorders>
            <w:vAlign w:val="center"/>
            <w:hideMark/>
          </w:tcPr>
          <w:p w14:paraId="4F298B7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ведущего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диска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p>
        </w:tc>
        <w:tc>
          <w:tcPr>
            <w:tcW w:w="1316" w:type="dxa"/>
            <w:tcBorders>
              <w:top w:val="nil"/>
              <w:left w:val="nil"/>
              <w:bottom w:val="single" w:sz="4" w:space="0" w:color="auto"/>
              <w:right w:val="single" w:sz="4" w:space="0" w:color="auto"/>
            </w:tcBorders>
            <w:vAlign w:val="center"/>
            <w:hideMark/>
          </w:tcPr>
          <w:p w14:paraId="07D91D8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213B1CA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913FD9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198</w:t>
            </w:r>
          </w:p>
        </w:tc>
        <w:tc>
          <w:tcPr>
            <w:tcW w:w="7296" w:type="dxa"/>
            <w:tcBorders>
              <w:top w:val="nil"/>
              <w:left w:val="nil"/>
              <w:bottom w:val="single" w:sz="4" w:space="0" w:color="auto"/>
              <w:right w:val="single" w:sz="4" w:space="0" w:color="auto"/>
            </w:tcBorders>
            <w:vAlign w:val="center"/>
            <w:hideMark/>
          </w:tcPr>
          <w:p w14:paraId="5EF379FE"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кронштейна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главного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цилиндра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сцепления</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АКП</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D9BE8B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145A42E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3C715A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199</w:t>
            </w:r>
          </w:p>
        </w:tc>
        <w:tc>
          <w:tcPr>
            <w:tcW w:w="7296" w:type="dxa"/>
            <w:tcBorders>
              <w:top w:val="nil"/>
              <w:left w:val="nil"/>
              <w:bottom w:val="single" w:sz="4" w:space="0" w:color="auto"/>
              <w:right w:val="single" w:sz="4" w:space="0" w:color="auto"/>
            </w:tcBorders>
            <w:vAlign w:val="center"/>
            <w:hideMark/>
          </w:tcPr>
          <w:p w14:paraId="3796591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соленоидов</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p>
        </w:tc>
        <w:tc>
          <w:tcPr>
            <w:tcW w:w="1316" w:type="dxa"/>
            <w:tcBorders>
              <w:top w:val="nil"/>
              <w:left w:val="nil"/>
              <w:bottom w:val="single" w:sz="4" w:space="0" w:color="auto"/>
              <w:right w:val="single" w:sz="4" w:space="0" w:color="auto"/>
            </w:tcBorders>
            <w:vAlign w:val="center"/>
            <w:hideMark/>
          </w:tcPr>
          <w:p w14:paraId="1DE5CF9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1E98BAB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5C475D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200</w:t>
            </w:r>
          </w:p>
        </w:tc>
        <w:tc>
          <w:tcPr>
            <w:tcW w:w="7296" w:type="dxa"/>
            <w:tcBorders>
              <w:top w:val="nil"/>
              <w:left w:val="nil"/>
              <w:bottom w:val="single" w:sz="4" w:space="0" w:color="auto"/>
              <w:right w:val="single" w:sz="4" w:space="0" w:color="auto"/>
            </w:tcBorders>
            <w:vAlign w:val="center"/>
            <w:hideMark/>
          </w:tcPr>
          <w:p w14:paraId="3CE9E3F1"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компьютера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соленоидов</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АКП</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73DA73C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56F9094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43ED5A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201</w:t>
            </w:r>
          </w:p>
        </w:tc>
        <w:tc>
          <w:tcPr>
            <w:tcW w:w="7296" w:type="dxa"/>
            <w:tcBorders>
              <w:top w:val="nil"/>
              <w:left w:val="nil"/>
              <w:bottom w:val="single" w:sz="4" w:space="0" w:color="auto"/>
              <w:right w:val="single" w:sz="4" w:space="0" w:color="auto"/>
            </w:tcBorders>
            <w:vAlign w:val="center"/>
            <w:hideMark/>
          </w:tcPr>
          <w:p w14:paraId="5997D1E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маслопровода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05C10B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6A8E779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AE4C9D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202</w:t>
            </w:r>
          </w:p>
        </w:tc>
        <w:tc>
          <w:tcPr>
            <w:tcW w:w="7296" w:type="dxa"/>
            <w:tcBorders>
              <w:top w:val="nil"/>
              <w:left w:val="nil"/>
              <w:bottom w:val="single" w:sz="4" w:space="0" w:color="auto"/>
              <w:right w:val="single" w:sz="4" w:space="0" w:color="auto"/>
            </w:tcBorders>
            <w:vAlign w:val="center"/>
            <w:hideMark/>
          </w:tcPr>
          <w:p w14:paraId="26213FE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сальников</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маслопровода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49CB31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159449B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68E51E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203</w:t>
            </w:r>
          </w:p>
        </w:tc>
        <w:tc>
          <w:tcPr>
            <w:tcW w:w="7296" w:type="dxa"/>
            <w:tcBorders>
              <w:top w:val="nil"/>
              <w:left w:val="nil"/>
              <w:bottom w:val="single" w:sz="4" w:space="0" w:color="auto"/>
              <w:right w:val="single" w:sz="4" w:space="0" w:color="auto"/>
            </w:tcBorders>
            <w:vAlign w:val="center"/>
            <w:hideMark/>
          </w:tcPr>
          <w:p w14:paraId="4CE86B9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Ремонт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радиатора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B74A96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7BF3CB5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4DD7F4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204</w:t>
            </w:r>
          </w:p>
        </w:tc>
        <w:tc>
          <w:tcPr>
            <w:tcW w:w="7296" w:type="dxa"/>
            <w:tcBorders>
              <w:top w:val="nil"/>
              <w:left w:val="nil"/>
              <w:bottom w:val="single" w:sz="4" w:space="0" w:color="auto"/>
              <w:right w:val="single" w:sz="4" w:space="0" w:color="auto"/>
            </w:tcBorders>
            <w:vAlign w:val="center"/>
            <w:hideMark/>
          </w:tcPr>
          <w:p w14:paraId="706963D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радиатора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62747A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0A0D55B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2CBEED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205</w:t>
            </w:r>
          </w:p>
        </w:tc>
        <w:tc>
          <w:tcPr>
            <w:tcW w:w="7296" w:type="dxa"/>
            <w:tcBorders>
              <w:top w:val="nil"/>
              <w:left w:val="nil"/>
              <w:bottom w:val="single" w:sz="4" w:space="0" w:color="auto"/>
              <w:right w:val="single" w:sz="4" w:space="0" w:color="auto"/>
            </w:tcBorders>
            <w:vAlign w:val="center"/>
            <w:hideMark/>
          </w:tcPr>
          <w:p w14:paraId="7496973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гидромуфты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034863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32,000</w:t>
            </w:r>
          </w:p>
        </w:tc>
      </w:tr>
      <w:tr w:rsidR="00DE0C8C" w:rsidRPr="00DE0C8C" w14:paraId="777FBD1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C9E9C6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206</w:t>
            </w:r>
          </w:p>
        </w:tc>
        <w:tc>
          <w:tcPr>
            <w:tcW w:w="7296" w:type="dxa"/>
            <w:tcBorders>
              <w:top w:val="nil"/>
              <w:left w:val="nil"/>
              <w:bottom w:val="single" w:sz="4" w:space="0" w:color="auto"/>
              <w:right w:val="single" w:sz="4" w:space="0" w:color="auto"/>
            </w:tcBorders>
            <w:vAlign w:val="center"/>
            <w:hideMark/>
          </w:tcPr>
          <w:p w14:paraId="2BE41C5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масляного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фильтра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91F795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11502F9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A87546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207</w:t>
            </w:r>
          </w:p>
        </w:tc>
        <w:tc>
          <w:tcPr>
            <w:tcW w:w="7296" w:type="dxa"/>
            <w:tcBorders>
              <w:top w:val="nil"/>
              <w:left w:val="nil"/>
              <w:bottom w:val="single" w:sz="4" w:space="0" w:color="auto"/>
              <w:right w:val="single" w:sz="4" w:space="0" w:color="auto"/>
            </w:tcBorders>
            <w:vAlign w:val="center"/>
            <w:hideMark/>
          </w:tcPr>
          <w:p w14:paraId="34BD12D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488707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5B26764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C3EBF4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208</w:t>
            </w:r>
          </w:p>
        </w:tc>
        <w:tc>
          <w:tcPr>
            <w:tcW w:w="7296" w:type="dxa"/>
            <w:tcBorders>
              <w:top w:val="nil"/>
              <w:left w:val="nil"/>
              <w:bottom w:val="single" w:sz="4" w:space="0" w:color="auto"/>
              <w:right w:val="single" w:sz="4" w:space="0" w:color="auto"/>
            </w:tcBorders>
            <w:vAlign w:val="center"/>
            <w:hideMark/>
          </w:tcPr>
          <w:p w14:paraId="1E3DA1B9"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Омывание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чистка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АКП</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Снятием</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картера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D720B4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1CC0DEDC" w14:textId="77777777" w:rsidTr="00DE0C8C">
        <w:trPr>
          <w:trHeight w:val="480"/>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6D95894A" w14:textId="77777777" w:rsidR="00DE0C8C" w:rsidRPr="00DE0C8C" w:rsidRDefault="00DE0C8C" w:rsidP="00DE0C8C">
            <w:pPr>
              <w:jc w:val="cente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 xml:space="preserve">5. </w:t>
            </w:r>
            <w:r w:rsidRPr="00DE0C8C">
              <w:rPr>
                <w:rFonts w:ascii="Cambria" w:hAnsi="Cambria" w:cs="Cambria" w:hint="cs"/>
                <w:b/>
                <w:bCs/>
                <w:sz w:val="20"/>
                <w:szCs w:val="20"/>
                <w:lang w:val="en-US" w:eastAsia="en-US" w:bidi="ar-SA"/>
              </w:rPr>
              <w:t>Радаточная</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коробка</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карданный</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вал</w:t>
            </w:r>
          </w:p>
        </w:tc>
      </w:tr>
      <w:tr w:rsidR="00DE0C8C" w:rsidRPr="00DE0C8C" w14:paraId="4553F750" w14:textId="77777777" w:rsidTr="00DE0C8C">
        <w:trPr>
          <w:trHeight w:val="390"/>
        </w:trPr>
        <w:tc>
          <w:tcPr>
            <w:tcW w:w="508" w:type="dxa"/>
            <w:tcBorders>
              <w:top w:val="nil"/>
              <w:left w:val="single" w:sz="4" w:space="0" w:color="auto"/>
              <w:bottom w:val="single" w:sz="4" w:space="0" w:color="auto"/>
              <w:right w:val="single" w:sz="4" w:space="0" w:color="auto"/>
            </w:tcBorders>
            <w:vAlign w:val="center"/>
            <w:hideMark/>
          </w:tcPr>
          <w:p w14:paraId="2E3264E1"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209</w:t>
            </w:r>
          </w:p>
        </w:tc>
        <w:tc>
          <w:tcPr>
            <w:tcW w:w="7296" w:type="dxa"/>
            <w:tcBorders>
              <w:top w:val="nil"/>
              <w:left w:val="nil"/>
              <w:bottom w:val="single" w:sz="4" w:space="0" w:color="auto"/>
              <w:right w:val="single" w:sz="4" w:space="0" w:color="auto"/>
            </w:tcBorders>
            <w:vAlign w:val="center"/>
            <w:hideMark/>
          </w:tcPr>
          <w:p w14:paraId="5E54E61A"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рабочего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главного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цилиндра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7A0C4F8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53,000</w:t>
            </w:r>
          </w:p>
        </w:tc>
      </w:tr>
      <w:tr w:rsidR="00DE0C8C" w:rsidRPr="00DE0C8C" w14:paraId="701AF4C7" w14:textId="77777777" w:rsidTr="00DE0C8C">
        <w:trPr>
          <w:trHeight w:val="345"/>
        </w:trPr>
        <w:tc>
          <w:tcPr>
            <w:tcW w:w="508" w:type="dxa"/>
            <w:tcBorders>
              <w:top w:val="nil"/>
              <w:left w:val="single" w:sz="4" w:space="0" w:color="auto"/>
              <w:bottom w:val="single" w:sz="4" w:space="0" w:color="auto"/>
              <w:right w:val="single" w:sz="4" w:space="0" w:color="auto"/>
            </w:tcBorders>
            <w:vAlign w:val="center"/>
            <w:hideMark/>
          </w:tcPr>
          <w:p w14:paraId="414388E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210</w:t>
            </w:r>
          </w:p>
        </w:tc>
        <w:tc>
          <w:tcPr>
            <w:tcW w:w="7296" w:type="dxa"/>
            <w:tcBorders>
              <w:top w:val="nil"/>
              <w:left w:val="nil"/>
              <w:bottom w:val="single" w:sz="4" w:space="0" w:color="auto"/>
              <w:right w:val="single" w:sz="4" w:space="0" w:color="auto"/>
            </w:tcBorders>
            <w:vAlign w:val="center"/>
            <w:hideMark/>
          </w:tcPr>
          <w:p w14:paraId="56E82C1C"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Ремонт</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рабочего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главного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цилиндра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3F1035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3FEEC979" w14:textId="77777777" w:rsidTr="00DE0C8C">
        <w:trPr>
          <w:trHeight w:val="345"/>
        </w:trPr>
        <w:tc>
          <w:tcPr>
            <w:tcW w:w="508" w:type="dxa"/>
            <w:tcBorders>
              <w:top w:val="nil"/>
              <w:left w:val="single" w:sz="4" w:space="0" w:color="auto"/>
              <w:bottom w:val="single" w:sz="4" w:space="0" w:color="auto"/>
              <w:right w:val="single" w:sz="4" w:space="0" w:color="auto"/>
            </w:tcBorders>
            <w:vAlign w:val="center"/>
            <w:hideMark/>
          </w:tcPr>
          <w:p w14:paraId="552D690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211</w:t>
            </w:r>
          </w:p>
        </w:tc>
        <w:tc>
          <w:tcPr>
            <w:tcW w:w="7296" w:type="dxa"/>
            <w:tcBorders>
              <w:top w:val="nil"/>
              <w:left w:val="nil"/>
              <w:bottom w:val="single" w:sz="4" w:space="0" w:color="auto"/>
              <w:right w:val="single" w:sz="4" w:space="0" w:color="auto"/>
            </w:tcBorders>
            <w:vAlign w:val="center"/>
            <w:hideMark/>
          </w:tcPr>
          <w:p w14:paraId="4A224F29"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Разборка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дефектовка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сборка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раздаточной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коробки</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143C52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16,000</w:t>
            </w:r>
          </w:p>
        </w:tc>
      </w:tr>
      <w:tr w:rsidR="00DE0C8C" w:rsidRPr="00DE0C8C" w14:paraId="28CB40D2" w14:textId="77777777" w:rsidTr="00DE0C8C">
        <w:trPr>
          <w:trHeight w:val="345"/>
        </w:trPr>
        <w:tc>
          <w:tcPr>
            <w:tcW w:w="508" w:type="dxa"/>
            <w:tcBorders>
              <w:top w:val="nil"/>
              <w:left w:val="single" w:sz="4" w:space="0" w:color="auto"/>
              <w:bottom w:val="single" w:sz="4" w:space="0" w:color="auto"/>
              <w:right w:val="single" w:sz="4" w:space="0" w:color="auto"/>
            </w:tcBorders>
            <w:vAlign w:val="center"/>
            <w:hideMark/>
          </w:tcPr>
          <w:p w14:paraId="46B4072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212</w:t>
            </w:r>
          </w:p>
        </w:tc>
        <w:tc>
          <w:tcPr>
            <w:tcW w:w="7296" w:type="dxa"/>
            <w:tcBorders>
              <w:top w:val="nil"/>
              <w:left w:val="nil"/>
              <w:bottom w:val="single" w:sz="4" w:space="0" w:color="auto"/>
              <w:right w:val="single" w:sz="4" w:space="0" w:color="auto"/>
            </w:tcBorders>
            <w:vAlign w:val="center"/>
            <w:hideMark/>
          </w:tcPr>
          <w:p w14:paraId="0383B8CB"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механизма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повышенной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передачи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раздаточной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коробки</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F54F1C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3473ECCF" w14:textId="77777777" w:rsidTr="00DE0C8C">
        <w:trPr>
          <w:trHeight w:val="390"/>
        </w:trPr>
        <w:tc>
          <w:tcPr>
            <w:tcW w:w="508" w:type="dxa"/>
            <w:tcBorders>
              <w:top w:val="nil"/>
              <w:left w:val="single" w:sz="4" w:space="0" w:color="auto"/>
              <w:bottom w:val="single" w:sz="4" w:space="0" w:color="auto"/>
              <w:right w:val="single" w:sz="4" w:space="0" w:color="auto"/>
            </w:tcBorders>
            <w:vAlign w:val="center"/>
            <w:hideMark/>
          </w:tcPr>
          <w:p w14:paraId="18828BB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213</w:t>
            </w:r>
          </w:p>
        </w:tc>
        <w:tc>
          <w:tcPr>
            <w:tcW w:w="7296" w:type="dxa"/>
            <w:tcBorders>
              <w:top w:val="nil"/>
              <w:left w:val="nil"/>
              <w:bottom w:val="single" w:sz="4" w:space="0" w:color="auto"/>
              <w:right w:val="single" w:sz="4" w:space="0" w:color="auto"/>
            </w:tcBorders>
            <w:vAlign w:val="center"/>
            <w:hideMark/>
          </w:tcPr>
          <w:p w14:paraId="633598C8"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механизма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пониженной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передачи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раздаточной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коробки</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A33133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49FA41BA" w14:textId="77777777" w:rsidTr="00DE0C8C">
        <w:trPr>
          <w:trHeight w:val="390"/>
        </w:trPr>
        <w:tc>
          <w:tcPr>
            <w:tcW w:w="508" w:type="dxa"/>
            <w:tcBorders>
              <w:top w:val="nil"/>
              <w:left w:val="single" w:sz="4" w:space="0" w:color="auto"/>
              <w:bottom w:val="single" w:sz="4" w:space="0" w:color="auto"/>
              <w:right w:val="single" w:sz="4" w:space="0" w:color="auto"/>
            </w:tcBorders>
            <w:vAlign w:val="center"/>
            <w:hideMark/>
          </w:tcPr>
          <w:p w14:paraId="5E5088E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214</w:t>
            </w:r>
          </w:p>
        </w:tc>
        <w:tc>
          <w:tcPr>
            <w:tcW w:w="7296" w:type="dxa"/>
            <w:tcBorders>
              <w:top w:val="nil"/>
              <w:left w:val="nil"/>
              <w:bottom w:val="single" w:sz="4" w:space="0" w:color="auto"/>
              <w:right w:val="single" w:sz="4" w:space="0" w:color="auto"/>
            </w:tcBorders>
            <w:vAlign w:val="center"/>
            <w:hideMark/>
          </w:tcPr>
          <w:p w14:paraId="52A0FF9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диафрагмы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57A903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w:t>
            </w:r>
          </w:p>
        </w:tc>
      </w:tr>
      <w:tr w:rsidR="00DE0C8C" w:rsidRPr="00DE0C8C" w14:paraId="209383D6" w14:textId="77777777" w:rsidTr="00DE0C8C">
        <w:trPr>
          <w:trHeight w:val="390"/>
        </w:trPr>
        <w:tc>
          <w:tcPr>
            <w:tcW w:w="508" w:type="dxa"/>
            <w:tcBorders>
              <w:top w:val="nil"/>
              <w:left w:val="single" w:sz="4" w:space="0" w:color="auto"/>
              <w:bottom w:val="single" w:sz="4" w:space="0" w:color="auto"/>
              <w:right w:val="single" w:sz="4" w:space="0" w:color="auto"/>
            </w:tcBorders>
            <w:vAlign w:val="center"/>
            <w:hideMark/>
          </w:tcPr>
          <w:p w14:paraId="20B8509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215</w:t>
            </w:r>
          </w:p>
        </w:tc>
        <w:tc>
          <w:tcPr>
            <w:tcW w:w="7296" w:type="dxa"/>
            <w:tcBorders>
              <w:top w:val="nil"/>
              <w:left w:val="nil"/>
              <w:bottom w:val="single" w:sz="4" w:space="0" w:color="auto"/>
              <w:right w:val="single" w:sz="4" w:space="0" w:color="auto"/>
            </w:tcBorders>
            <w:vAlign w:val="center"/>
            <w:hideMark/>
          </w:tcPr>
          <w:p w14:paraId="59F795E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привода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A3EA6D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w:t>
            </w:r>
          </w:p>
        </w:tc>
      </w:tr>
      <w:tr w:rsidR="00DE0C8C" w:rsidRPr="00DE0C8C" w14:paraId="1272FB05" w14:textId="77777777" w:rsidTr="00DE0C8C">
        <w:trPr>
          <w:trHeight w:val="405"/>
        </w:trPr>
        <w:tc>
          <w:tcPr>
            <w:tcW w:w="508" w:type="dxa"/>
            <w:tcBorders>
              <w:top w:val="nil"/>
              <w:left w:val="single" w:sz="4" w:space="0" w:color="auto"/>
              <w:bottom w:val="single" w:sz="4" w:space="0" w:color="auto"/>
              <w:right w:val="single" w:sz="4" w:space="0" w:color="auto"/>
            </w:tcBorders>
            <w:vAlign w:val="center"/>
            <w:hideMark/>
          </w:tcPr>
          <w:p w14:paraId="56357AA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216</w:t>
            </w:r>
          </w:p>
        </w:tc>
        <w:tc>
          <w:tcPr>
            <w:tcW w:w="7296" w:type="dxa"/>
            <w:tcBorders>
              <w:top w:val="nil"/>
              <w:left w:val="nil"/>
              <w:bottom w:val="single" w:sz="4" w:space="0" w:color="auto"/>
              <w:right w:val="single" w:sz="4" w:space="0" w:color="auto"/>
            </w:tcBorders>
            <w:vAlign w:val="center"/>
            <w:hideMark/>
          </w:tcPr>
          <w:p w14:paraId="5CAEAD8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дифференциала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4433C7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16,000</w:t>
            </w:r>
          </w:p>
        </w:tc>
      </w:tr>
      <w:tr w:rsidR="00DE0C8C" w:rsidRPr="00DE0C8C" w14:paraId="02A244C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014B03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217</w:t>
            </w:r>
          </w:p>
        </w:tc>
        <w:tc>
          <w:tcPr>
            <w:tcW w:w="7296" w:type="dxa"/>
            <w:tcBorders>
              <w:top w:val="nil"/>
              <w:left w:val="nil"/>
              <w:bottom w:val="single" w:sz="4" w:space="0" w:color="auto"/>
              <w:right w:val="single" w:sz="4" w:space="0" w:color="auto"/>
            </w:tcBorders>
            <w:vAlign w:val="center"/>
            <w:hideMark/>
          </w:tcPr>
          <w:p w14:paraId="14B990DE"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промежуточного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вала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раздаточной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коробки</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DF7486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4F0CBEB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635759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218</w:t>
            </w:r>
          </w:p>
        </w:tc>
        <w:tc>
          <w:tcPr>
            <w:tcW w:w="7296" w:type="dxa"/>
            <w:tcBorders>
              <w:top w:val="nil"/>
              <w:left w:val="nil"/>
              <w:bottom w:val="single" w:sz="4" w:space="0" w:color="auto"/>
              <w:right w:val="single" w:sz="4" w:space="0" w:color="auto"/>
            </w:tcBorders>
            <w:vAlign w:val="center"/>
            <w:hideMark/>
          </w:tcPr>
          <w:p w14:paraId="6BEBE509"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первичного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вала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раздаточной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коробки</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53BE854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3362A93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6FCD02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219</w:t>
            </w:r>
          </w:p>
        </w:tc>
        <w:tc>
          <w:tcPr>
            <w:tcW w:w="7296" w:type="dxa"/>
            <w:tcBorders>
              <w:top w:val="nil"/>
              <w:left w:val="nil"/>
              <w:bottom w:val="single" w:sz="4" w:space="0" w:color="auto"/>
              <w:right w:val="single" w:sz="4" w:space="0" w:color="auto"/>
            </w:tcBorders>
            <w:vAlign w:val="center"/>
            <w:hideMark/>
          </w:tcPr>
          <w:p w14:paraId="1BCAADC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вилки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9789E6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79D1586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B02993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220</w:t>
            </w:r>
          </w:p>
        </w:tc>
        <w:tc>
          <w:tcPr>
            <w:tcW w:w="7296" w:type="dxa"/>
            <w:tcBorders>
              <w:top w:val="nil"/>
              <w:left w:val="nil"/>
              <w:bottom w:val="single" w:sz="4" w:space="0" w:color="auto"/>
              <w:right w:val="single" w:sz="4" w:space="0" w:color="auto"/>
            </w:tcBorders>
            <w:vAlign w:val="center"/>
            <w:hideMark/>
          </w:tcPr>
          <w:p w14:paraId="5DBCC4F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подушки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DDC5C6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478DC72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F39F6E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221</w:t>
            </w:r>
          </w:p>
        </w:tc>
        <w:tc>
          <w:tcPr>
            <w:tcW w:w="7296" w:type="dxa"/>
            <w:tcBorders>
              <w:top w:val="nil"/>
              <w:left w:val="nil"/>
              <w:bottom w:val="single" w:sz="4" w:space="0" w:color="auto"/>
              <w:right w:val="single" w:sz="4" w:space="0" w:color="auto"/>
            </w:tcBorders>
            <w:vAlign w:val="center"/>
            <w:hideMark/>
          </w:tcPr>
          <w:p w14:paraId="1DC1193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сальника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3F20A9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57AE467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51E241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222</w:t>
            </w:r>
          </w:p>
        </w:tc>
        <w:tc>
          <w:tcPr>
            <w:tcW w:w="7296" w:type="dxa"/>
            <w:tcBorders>
              <w:top w:val="nil"/>
              <w:left w:val="nil"/>
              <w:bottom w:val="single" w:sz="4" w:space="0" w:color="auto"/>
              <w:right w:val="single" w:sz="4" w:space="0" w:color="auto"/>
            </w:tcBorders>
            <w:vAlign w:val="center"/>
            <w:hideMark/>
          </w:tcPr>
          <w:p w14:paraId="105C83E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подшипника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83C985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0770266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3D2D1F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223</w:t>
            </w:r>
          </w:p>
        </w:tc>
        <w:tc>
          <w:tcPr>
            <w:tcW w:w="7296" w:type="dxa"/>
            <w:tcBorders>
              <w:top w:val="nil"/>
              <w:left w:val="nil"/>
              <w:bottom w:val="single" w:sz="4" w:space="0" w:color="auto"/>
              <w:right w:val="single" w:sz="4" w:space="0" w:color="auto"/>
            </w:tcBorders>
            <w:vAlign w:val="center"/>
            <w:hideMark/>
          </w:tcPr>
          <w:p w14:paraId="59CD1504"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карданного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вала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BAC2E1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49F5BA4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47F252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224</w:t>
            </w:r>
          </w:p>
        </w:tc>
        <w:tc>
          <w:tcPr>
            <w:tcW w:w="7296" w:type="dxa"/>
            <w:tcBorders>
              <w:top w:val="nil"/>
              <w:left w:val="nil"/>
              <w:bottom w:val="single" w:sz="4" w:space="0" w:color="auto"/>
              <w:right w:val="single" w:sz="4" w:space="0" w:color="auto"/>
            </w:tcBorders>
            <w:vAlign w:val="center"/>
            <w:hideMark/>
          </w:tcPr>
          <w:p w14:paraId="4CC0FED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крестика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карданного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вала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2FC73D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270488D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2F728B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225</w:t>
            </w:r>
          </w:p>
        </w:tc>
        <w:tc>
          <w:tcPr>
            <w:tcW w:w="7296" w:type="dxa"/>
            <w:tcBorders>
              <w:top w:val="nil"/>
              <w:left w:val="nil"/>
              <w:bottom w:val="single" w:sz="4" w:space="0" w:color="auto"/>
              <w:right w:val="single" w:sz="4" w:space="0" w:color="auto"/>
            </w:tcBorders>
            <w:vAlign w:val="center"/>
            <w:hideMark/>
          </w:tcPr>
          <w:p w14:paraId="0EE15A1C"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кронштейна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раздаточной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коробки</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764A9A0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7402FED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40268D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226</w:t>
            </w:r>
          </w:p>
        </w:tc>
        <w:tc>
          <w:tcPr>
            <w:tcW w:w="7296" w:type="dxa"/>
            <w:tcBorders>
              <w:top w:val="nil"/>
              <w:left w:val="nil"/>
              <w:bottom w:val="single" w:sz="4" w:space="0" w:color="auto"/>
              <w:right w:val="single" w:sz="4" w:space="0" w:color="auto"/>
            </w:tcBorders>
            <w:vAlign w:val="center"/>
            <w:hideMark/>
          </w:tcPr>
          <w:p w14:paraId="1B7DA81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датчика</w:t>
            </w:r>
          </w:p>
        </w:tc>
        <w:tc>
          <w:tcPr>
            <w:tcW w:w="1316" w:type="dxa"/>
            <w:tcBorders>
              <w:top w:val="nil"/>
              <w:left w:val="nil"/>
              <w:bottom w:val="single" w:sz="4" w:space="0" w:color="auto"/>
              <w:right w:val="single" w:sz="4" w:space="0" w:color="auto"/>
            </w:tcBorders>
            <w:vAlign w:val="center"/>
            <w:hideMark/>
          </w:tcPr>
          <w:p w14:paraId="3EA5A6F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w:t>
            </w:r>
          </w:p>
        </w:tc>
      </w:tr>
      <w:tr w:rsidR="00DE0C8C" w:rsidRPr="00DE0C8C" w14:paraId="01E2C97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1F73EE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227</w:t>
            </w:r>
          </w:p>
        </w:tc>
        <w:tc>
          <w:tcPr>
            <w:tcW w:w="7296" w:type="dxa"/>
            <w:tcBorders>
              <w:top w:val="nil"/>
              <w:left w:val="nil"/>
              <w:bottom w:val="single" w:sz="4" w:space="0" w:color="auto"/>
              <w:right w:val="single" w:sz="4" w:space="0" w:color="auto"/>
            </w:tcBorders>
            <w:vAlign w:val="center"/>
            <w:hideMark/>
          </w:tcPr>
          <w:p w14:paraId="75359BDA"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зубчатого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колеса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раздаточного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вала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4A8FC4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1271AE6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458CC3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228</w:t>
            </w:r>
          </w:p>
        </w:tc>
        <w:tc>
          <w:tcPr>
            <w:tcW w:w="7296" w:type="dxa"/>
            <w:tcBorders>
              <w:top w:val="nil"/>
              <w:left w:val="nil"/>
              <w:bottom w:val="single" w:sz="4" w:space="0" w:color="auto"/>
              <w:right w:val="single" w:sz="4" w:space="0" w:color="auto"/>
            </w:tcBorders>
            <w:vAlign w:val="center"/>
            <w:hideMark/>
          </w:tcPr>
          <w:p w14:paraId="0D9FA4AB"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промежуточной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подвески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карданного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вала</w:t>
            </w:r>
          </w:p>
        </w:tc>
        <w:tc>
          <w:tcPr>
            <w:tcW w:w="1316" w:type="dxa"/>
            <w:tcBorders>
              <w:top w:val="nil"/>
              <w:left w:val="nil"/>
              <w:bottom w:val="single" w:sz="4" w:space="0" w:color="auto"/>
              <w:right w:val="single" w:sz="4" w:space="0" w:color="auto"/>
            </w:tcBorders>
            <w:vAlign w:val="center"/>
            <w:hideMark/>
          </w:tcPr>
          <w:p w14:paraId="407CE53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01485CA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3C1C8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229</w:t>
            </w:r>
          </w:p>
        </w:tc>
        <w:tc>
          <w:tcPr>
            <w:tcW w:w="7296" w:type="dxa"/>
            <w:tcBorders>
              <w:top w:val="nil"/>
              <w:left w:val="nil"/>
              <w:bottom w:val="single" w:sz="4" w:space="0" w:color="auto"/>
              <w:right w:val="single" w:sz="4" w:space="0" w:color="auto"/>
            </w:tcBorders>
            <w:vAlign w:val="center"/>
            <w:hideMark/>
          </w:tcPr>
          <w:p w14:paraId="531E431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цепи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B0105C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1B31C66C"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5016F13E" w14:textId="77777777" w:rsidR="00DE0C8C" w:rsidRPr="00DE0C8C" w:rsidRDefault="00DE0C8C" w:rsidP="00DE0C8C">
            <w:pPr>
              <w:jc w:val="cente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 xml:space="preserve">6. </w:t>
            </w:r>
            <w:r w:rsidRPr="00DE0C8C">
              <w:rPr>
                <w:rFonts w:ascii="Cambria" w:hAnsi="Cambria" w:cs="Cambria" w:hint="cs"/>
                <w:b/>
                <w:bCs/>
                <w:sz w:val="20"/>
                <w:szCs w:val="20"/>
                <w:lang w:val="en-US" w:eastAsia="en-US" w:bidi="ar-SA"/>
              </w:rPr>
              <w:t>Передний</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и</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задний</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мост</w:t>
            </w:r>
          </w:p>
        </w:tc>
      </w:tr>
      <w:tr w:rsidR="00DE0C8C" w:rsidRPr="00DE0C8C" w14:paraId="238ADC5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F95D594"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230</w:t>
            </w:r>
          </w:p>
        </w:tc>
        <w:tc>
          <w:tcPr>
            <w:tcW w:w="7296" w:type="dxa"/>
            <w:tcBorders>
              <w:top w:val="nil"/>
              <w:left w:val="nil"/>
              <w:bottom w:val="single" w:sz="4" w:space="0" w:color="auto"/>
              <w:right w:val="single" w:sz="4" w:space="0" w:color="auto"/>
            </w:tcBorders>
            <w:vAlign w:val="center"/>
            <w:hideMark/>
          </w:tcPr>
          <w:p w14:paraId="122F7F63"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моста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4336ACA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27,000</w:t>
            </w:r>
          </w:p>
        </w:tc>
      </w:tr>
      <w:tr w:rsidR="00DE0C8C" w:rsidRPr="00DE0C8C" w14:paraId="7C9D5E5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1339C4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231</w:t>
            </w:r>
          </w:p>
        </w:tc>
        <w:tc>
          <w:tcPr>
            <w:tcW w:w="7296" w:type="dxa"/>
            <w:tcBorders>
              <w:top w:val="nil"/>
              <w:left w:val="nil"/>
              <w:bottom w:val="single" w:sz="4" w:space="0" w:color="auto"/>
              <w:right w:val="single" w:sz="4" w:space="0" w:color="auto"/>
            </w:tcBorders>
            <w:vAlign w:val="center"/>
            <w:hideMark/>
          </w:tcPr>
          <w:p w14:paraId="53FED26A"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Разборка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дефектовка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главной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передачи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редуктора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моста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71DB140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16,000</w:t>
            </w:r>
          </w:p>
        </w:tc>
      </w:tr>
      <w:tr w:rsidR="00DE0C8C" w:rsidRPr="00DE0C8C" w14:paraId="39F4BF5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C38EFD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232</w:t>
            </w:r>
          </w:p>
        </w:tc>
        <w:tc>
          <w:tcPr>
            <w:tcW w:w="7296" w:type="dxa"/>
            <w:tcBorders>
              <w:top w:val="nil"/>
              <w:left w:val="nil"/>
              <w:bottom w:val="single" w:sz="4" w:space="0" w:color="auto"/>
              <w:right w:val="single" w:sz="4" w:space="0" w:color="auto"/>
            </w:tcBorders>
            <w:vAlign w:val="center"/>
            <w:hideMark/>
          </w:tcPr>
          <w:p w14:paraId="6F551863"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полуоси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моста</w:t>
            </w:r>
          </w:p>
        </w:tc>
        <w:tc>
          <w:tcPr>
            <w:tcW w:w="1316" w:type="dxa"/>
            <w:tcBorders>
              <w:top w:val="nil"/>
              <w:left w:val="nil"/>
              <w:bottom w:val="single" w:sz="4" w:space="0" w:color="auto"/>
              <w:right w:val="single" w:sz="4" w:space="0" w:color="auto"/>
            </w:tcBorders>
            <w:vAlign w:val="center"/>
            <w:hideMark/>
          </w:tcPr>
          <w:p w14:paraId="2E958AA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w:t>
            </w:r>
          </w:p>
        </w:tc>
      </w:tr>
      <w:tr w:rsidR="00DE0C8C" w:rsidRPr="00DE0C8C" w14:paraId="13AEBE1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D5E7AC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233</w:t>
            </w:r>
          </w:p>
        </w:tc>
        <w:tc>
          <w:tcPr>
            <w:tcW w:w="7296" w:type="dxa"/>
            <w:tcBorders>
              <w:top w:val="nil"/>
              <w:left w:val="nil"/>
              <w:bottom w:val="single" w:sz="4" w:space="0" w:color="auto"/>
              <w:right w:val="single" w:sz="4" w:space="0" w:color="auto"/>
            </w:tcBorders>
            <w:vAlign w:val="center"/>
            <w:hideMark/>
          </w:tcPr>
          <w:p w14:paraId="2C98E0E9"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подшипника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полуоси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моста</w:t>
            </w:r>
          </w:p>
        </w:tc>
        <w:tc>
          <w:tcPr>
            <w:tcW w:w="1316" w:type="dxa"/>
            <w:tcBorders>
              <w:top w:val="nil"/>
              <w:left w:val="nil"/>
              <w:bottom w:val="single" w:sz="4" w:space="0" w:color="auto"/>
              <w:right w:val="single" w:sz="4" w:space="0" w:color="auto"/>
            </w:tcBorders>
            <w:vAlign w:val="center"/>
            <w:hideMark/>
          </w:tcPr>
          <w:p w14:paraId="7FF9228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16,000</w:t>
            </w:r>
          </w:p>
        </w:tc>
      </w:tr>
      <w:tr w:rsidR="00DE0C8C" w:rsidRPr="00DE0C8C" w14:paraId="3BB3003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1BEFD1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234</w:t>
            </w:r>
          </w:p>
        </w:tc>
        <w:tc>
          <w:tcPr>
            <w:tcW w:w="7296" w:type="dxa"/>
            <w:tcBorders>
              <w:top w:val="nil"/>
              <w:left w:val="nil"/>
              <w:bottom w:val="single" w:sz="4" w:space="0" w:color="auto"/>
              <w:right w:val="single" w:sz="4" w:space="0" w:color="auto"/>
            </w:tcBorders>
            <w:vAlign w:val="center"/>
            <w:hideMark/>
          </w:tcPr>
          <w:p w14:paraId="06FFACC1"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сальников</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подшипника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полуоси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моста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9931C5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7E7000D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D1CD45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235</w:t>
            </w:r>
          </w:p>
        </w:tc>
        <w:tc>
          <w:tcPr>
            <w:tcW w:w="7296" w:type="dxa"/>
            <w:tcBorders>
              <w:top w:val="nil"/>
              <w:left w:val="nil"/>
              <w:bottom w:val="single" w:sz="4" w:space="0" w:color="auto"/>
              <w:right w:val="single" w:sz="4" w:space="0" w:color="auto"/>
            </w:tcBorders>
            <w:vAlign w:val="center"/>
            <w:hideMark/>
          </w:tcPr>
          <w:p w14:paraId="360ADF9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моста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A2FFFA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57EDDC0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9DDEB8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236</w:t>
            </w:r>
          </w:p>
        </w:tc>
        <w:tc>
          <w:tcPr>
            <w:tcW w:w="7296" w:type="dxa"/>
            <w:tcBorders>
              <w:top w:val="nil"/>
              <w:left w:val="nil"/>
              <w:bottom w:val="single" w:sz="4" w:space="0" w:color="auto"/>
              <w:right w:val="single" w:sz="4" w:space="0" w:color="auto"/>
            </w:tcBorders>
            <w:vAlign w:val="center"/>
            <w:hideMark/>
          </w:tcPr>
          <w:p w14:paraId="41A1CB19"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шаровой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опоры</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кулака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моста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76F9603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34CEFD6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B1FBB1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237</w:t>
            </w:r>
          </w:p>
        </w:tc>
        <w:tc>
          <w:tcPr>
            <w:tcW w:w="7296" w:type="dxa"/>
            <w:tcBorders>
              <w:top w:val="nil"/>
              <w:left w:val="nil"/>
              <w:bottom w:val="single" w:sz="4" w:space="0" w:color="auto"/>
              <w:right w:val="single" w:sz="4" w:space="0" w:color="auto"/>
            </w:tcBorders>
            <w:vAlign w:val="center"/>
            <w:hideMark/>
          </w:tcPr>
          <w:p w14:paraId="6B59F996"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Ремонт</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системы</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блокировки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переднег</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моста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75C8D63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16,000</w:t>
            </w:r>
          </w:p>
        </w:tc>
      </w:tr>
      <w:tr w:rsidR="00DE0C8C" w:rsidRPr="00DE0C8C" w14:paraId="7780E02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3DB66C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238</w:t>
            </w:r>
          </w:p>
        </w:tc>
        <w:tc>
          <w:tcPr>
            <w:tcW w:w="7296" w:type="dxa"/>
            <w:tcBorders>
              <w:top w:val="nil"/>
              <w:left w:val="nil"/>
              <w:bottom w:val="single" w:sz="4" w:space="0" w:color="auto"/>
              <w:right w:val="single" w:sz="4" w:space="0" w:color="auto"/>
            </w:tcBorders>
            <w:vAlign w:val="center"/>
            <w:hideMark/>
          </w:tcPr>
          <w:p w14:paraId="1301BEE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датчика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моста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5054DA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w:t>
            </w:r>
          </w:p>
        </w:tc>
      </w:tr>
      <w:tr w:rsidR="00DE0C8C" w:rsidRPr="00DE0C8C" w14:paraId="657A79B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624F66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239</w:t>
            </w:r>
          </w:p>
        </w:tc>
        <w:tc>
          <w:tcPr>
            <w:tcW w:w="7296" w:type="dxa"/>
            <w:tcBorders>
              <w:top w:val="nil"/>
              <w:left w:val="nil"/>
              <w:bottom w:val="single" w:sz="4" w:space="0" w:color="auto"/>
              <w:right w:val="single" w:sz="4" w:space="0" w:color="auto"/>
            </w:tcBorders>
            <w:vAlign w:val="center"/>
            <w:hideMark/>
          </w:tcPr>
          <w:p w14:paraId="730D1E4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дифференциала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переднего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моста</w:t>
            </w:r>
          </w:p>
        </w:tc>
        <w:tc>
          <w:tcPr>
            <w:tcW w:w="1316" w:type="dxa"/>
            <w:tcBorders>
              <w:top w:val="nil"/>
              <w:left w:val="nil"/>
              <w:bottom w:val="single" w:sz="4" w:space="0" w:color="auto"/>
              <w:right w:val="single" w:sz="4" w:space="0" w:color="auto"/>
            </w:tcBorders>
            <w:vAlign w:val="center"/>
            <w:hideMark/>
          </w:tcPr>
          <w:p w14:paraId="594FCD0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2A6D921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69C1CF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240</w:t>
            </w:r>
          </w:p>
        </w:tc>
        <w:tc>
          <w:tcPr>
            <w:tcW w:w="7296" w:type="dxa"/>
            <w:tcBorders>
              <w:top w:val="nil"/>
              <w:left w:val="nil"/>
              <w:bottom w:val="single" w:sz="4" w:space="0" w:color="auto"/>
              <w:right w:val="single" w:sz="4" w:space="0" w:color="auto"/>
            </w:tcBorders>
            <w:vAlign w:val="center"/>
            <w:hideMark/>
          </w:tcPr>
          <w:p w14:paraId="4E105ED6"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моста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513248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4642C74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88A023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241</w:t>
            </w:r>
          </w:p>
        </w:tc>
        <w:tc>
          <w:tcPr>
            <w:tcW w:w="7296" w:type="dxa"/>
            <w:tcBorders>
              <w:top w:val="nil"/>
              <w:left w:val="nil"/>
              <w:bottom w:val="single" w:sz="4" w:space="0" w:color="auto"/>
              <w:right w:val="single" w:sz="4" w:space="0" w:color="auto"/>
            </w:tcBorders>
            <w:vAlign w:val="center"/>
            <w:hideMark/>
          </w:tcPr>
          <w:p w14:paraId="71833ECF"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Полная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разборка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дефектовка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моста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530D74B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693E76B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AE3B6E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242</w:t>
            </w:r>
          </w:p>
        </w:tc>
        <w:tc>
          <w:tcPr>
            <w:tcW w:w="7296" w:type="dxa"/>
            <w:tcBorders>
              <w:top w:val="nil"/>
              <w:left w:val="nil"/>
              <w:bottom w:val="single" w:sz="4" w:space="0" w:color="auto"/>
              <w:right w:val="single" w:sz="4" w:space="0" w:color="auto"/>
            </w:tcBorders>
            <w:vAlign w:val="center"/>
            <w:hideMark/>
          </w:tcPr>
          <w:p w14:paraId="5CEB7F2C"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Частичная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разборка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дефектовка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моста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517AA5F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4F0689E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C5CE68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243</w:t>
            </w:r>
          </w:p>
        </w:tc>
        <w:tc>
          <w:tcPr>
            <w:tcW w:w="7296" w:type="dxa"/>
            <w:tcBorders>
              <w:top w:val="nil"/>
              <w:left w:val="nil"/>
              <w:bottom w:val="single" w:sz="4" w:space="0" w:color="auto"/>
              <w:right w:val="single" w:sz="4" w:space="0" w:color="auto"/>
            </w:tcBorders>
            <w:vAlign w:val="center"/>
            <w:hideMark/>
          </w:tcPr>
          <w:p w14:paraId="3303BA28"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полуоси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моста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1095B7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w:t>
            </w:r>
          </w:p>
        </w:tc>
      </w:tr>
      <w:tr w:rsidR="00DE0C8C" w:rsidRPr="00DE0C8C" w14:paraId="5145309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8E5E43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244</w:t>
            </w:r>
          </w:p>
        </w:tc>
        <w:tc>
          <w:tcPr>
            <w:tcW w:w="7296" w:type="dxa"/>
            <w:tcBorders>
              <w:top w:val="nil"/>
              <w:left w:val="nil"/>
              <w:bottom w:val="single" w:sz="4" w:space="0" w:color="auto"/>
              <w:right w:val="single" w:sz="4" w:space="0" w:color="auto"/>
            </w:tcBorders>
            <w:vAlign w:val="center"/>
            <w:hideMark/>
          </w:tcPr>
          <w:p w14:paraId="36712F1B"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подшипника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полуоси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моста</w:t>
            </w:r>
          </w:p>
        </w:tc>
        <w:tc>
          <w:tcPr>
            <w:tcW w:w="1316" w:type="dxa"/>
            <w:tcBorders>
              <w:top w:val="nil"/>
              <w:left w:val="nil"/>
              <w:bottom w:val="single" w:sz="4" w:space="0" w:color="auto"/>
              <w:right w:val="single" w:sz="4" w:space="0" w:color="auto"/>
            </w:tcBorders>
            <w:vAlign w:val="center"/>
            <w:hideMark/>
          </w:tcPr>
          <w:p w14:paraId="2F28F4D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w:t>
            </w:r>
          </w:p>
        </w:tc>
      </w:tr>
      <w:tr w:rsidR="00DE0C8C" w:rsidRPr="00DE0C8C" w14:paraId="5758BA7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6653CC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245</w:t>
            </w:r>
          </w:p>
        </w:tc>
        <w:tc>
          <w:tcPr>
            <w:tcW w:w="7296" w:type="dxa"/>
            <w:tcBorders>
              <w:top w:val="nil"/>
              <w:left w:val="nil"/>
              <w:bottom w:val="single" w:sz="4" w:space="0" w:color="auto"/>
              <w:right w:val="single" w:sz="4" w:space="0" w:color="auto"/>
            </w:tcBorders>
            <w:vAlign w:val="center"/>
            <w:hideMark/>
          </w:tcPr>
          <w:p w14:paraId="54D9CC80"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сальников</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подшипника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полуоси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моста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4287306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w:t>
            </w:r>
          </w:p>
        </w:tc>
      </w:tr>
      <w:tr w:rsidR="00DE0C8C" w:rsidRPr="00DE0C8C" w14:paraId="059AA87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1F5E89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246</w:t>
            </w:r>
          </w:p>
        </w:tc>
        <w:tc>
          <w:tcPr>
            <w:tcW w:w="7296" w:type="dxa"/>
            <w:tcBorders>
              <w:top w:val="nil"/>
              <w:left w:val="nil"/>
              <w:bottom w:val="single" w:sz="4" w:space="0" w:color="auto"/>
              <w:right w:val="single" w:sz="4" w:space="0" w:color="auto"/>
            </w:tcBorders>
            <w:vAlign w:val="center"/>
            <w:hideMark/>
          </w:tcPr>
          <w:p w14:paraId="51E859F2"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шаровой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опоры</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кулака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моста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59CF6D2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17C999F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93E95E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247</w:t>
            </w:r>
          </w:p>
        </w:tc>
        <w:tc>
          <w:tcPr>
            <w:tcW w:w="7296" w:type="dxa"/>
            <w:tcBorders>
              <w:top w:val="nil"/>
              <w:left w:val="nil"/>
              <w:bottom w:val="single" w:sz="4" w:space="0" w:color="auto"/>
              <w:right w:val="single" w:sz="4" w:space="0" w:color="auto"/>
            </w:tcBorders>
            <w:vAlign w:val="center"/>
            <w:hideMark/>
          </w:tcPr>
          <w:p w14:paraId="1109BE9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дифференциала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заднего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моста</w:t>
            </w:r>
          </w:p>
        </w:tc>
        <w:tc>
          <w:tcPr>
            <w:tcW w:w="1316" w:type="dxa"/>
            <w:tcBorders>
              <w:top w:val="nil"/>
              <w:left w:val="nil"/>
              <w:bottom w:val="single" w:sz="4" w:space="0" w:color="auto"/>
              <w:right w:val="single" w:sz="4" w:space="0" w:color="auto"/>
            </w:tcBorders>
            <w:vAlign w:val="center"/>
            <w:hideMark/>
          </w:tcPr>
          <w:p w14:paraId="3DE1BAD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6299A13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C24FDC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248</w:t>
            </w:r>
          </w:p>
        </w:tc>
        <w:tc>
          <w:tcPr>
            <w:tcW w:w="7296" w:type="dxa"/>
            <w:tcBorders>
              <w:top w:val="nil"/>
              <w:left w:val="nil"/>
              <w:bottom w:val="single" w:sz="4" w:space="0" w:color="auto"/>
              <w:right w:val="single" w:sz="4" w:space="0" w:color="auto"/>
            </w:tcBorders>
            <w:vAlign w:val="center"/>
            <w:hideMark/>
          </w:tcPr>
          <w:p w14:paraId="2228EC6D"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Ремонт</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системы</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блокировки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заднего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моста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702D45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26,000</w:t>
            </w:r>
          </w:p>
        </w:tc>
      </w:tr>
      <w:tr w:rsidR="00DE0C8C" w:rsidRPr="00DE0C8C" w14:paraId="2B0DAC8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AC9B17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249</w:t>
            </w:r>
          </w:p>
        </w:tc>
        <w:tc>
          <w:tcPr>
            <w:tcW w:w="7296" w:type="dxa"/>
            <w:tcBorders>
              <w:top w:val="nil"/>
              <w:left w:val="nil"/>
              <w:bottom w:val="single" w:sz="4" w:space="0" w:color="auto"/>
              <w:right w:val="single" w:sz="4" w:space="0" w:color="auto"/>
            </w:tcBorders>
            <w:vAlign w:val="center"/>
            <w:hideMark/>
          </w:tcPr>
          <w:p w14:paraId="66AAD65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датчика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моста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2ED777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w:t>
            </w:r>
          </w:p>
        </w:tc>
      </w:tr>
      <w:tr w:rsidR="00DE0C8C" w:rsidRPr="00DE0C8C" w14:paraId="23B3C80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69FD69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250</w:t>
            </w:r>
          </w:p>
        </w:tc>
        <w:tc>
          <w:tcPr>
            <w:tcW w:w="7296" w:type="dxa"/>
            <w:tcBorders>
              <w:top w:val="nil"/>
              <w:left w:val="nil"/>
              <w:bottom w:val="single" w:sz="4" w:space="0" w:color="auto"/>
              <w:right w:val="single" w:sz="4" w:space="0" w:color="auto"/>
            </w:tcBorders>
            <w:vAlign w:val="center"/>
            <w:hideMark/>
          </w:tcPr>
          <w:p w14:paraId="7CF9014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корпуса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моста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7B2DC2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110,000</w:t>
            </w:r>
          </w:p>
        </w:tc>
      </w:tr>
      <w:tr w:rsidR="00DE0C8C" w:rsidRPr="00DE0C8C" w14:paraId="7485B6A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30CF5D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251</w:t>
            </w:r>
          </w:p>
        </w:tc>
        <w:tc>
          <w:tcPr>
            <w:tcW w:w="7296" w:type="dxa"/>
            <w:tcBorders>
              <w:top w:val="nil"/>
              <w:left w:val="nil"/>
              <w:bottom w:val="single" w:sz="4" w:space="0" w:color="auto"/>
              <w:right w:val="single" w:sz="4" w:space="0" w:color="auto"/>
            </w:tcBorders>
            <w:shd w:val="clear" w:color="000000" w:fill="FFFFFF"/>
            <w:vAlign w:val="center"/>
            <w:hideMark/>
          </w:tcPr>
          <w:p w14:paraId="633F9E9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моста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AB3886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40C8A04B"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D9D9D9"/>
            <w:vAlign w:val="center"/>
            <w:hideMark/>
          </w:tcPr>
          <w:p w14:paraId="48BE1F6E" w14:textId="77777777" w:rsidR="00DE0C8C" w:rsidRPr="00DE0C8C" w:rsidRDefault="00DE0C8C" w:rsidP="00DE0C8C">
            <w:pPr>
              <w:jc w:val="center"/>
              <w:rPr>
                <w:rFonts w:ascii="Sakkal Majalla" w:hAnsi="Sakkal Majalla" w:cs="Sakkal Majalla"/>
                <w:b/>
                <w:bCs/>
                <w:color w:val="000000"/>
                <w:sz w:val="20"/>
                <w:szCs w:val="20"/>
                <w:lang w:val="en-US" w:eastAsia="en-US" w:bidi="ar-SA"/>
              </w:rPr>
            </w:pPr>
            <w:r w:rsidRPr="00DE0C8C">
              <w:rPr>
                <w:rFonts w:ascii="Sakkal Majalla" w:hAnsi="Sakkal Majalla" w:cs="Sakkal Majalla" w:hint="cs"/>
                <w:b/>
                <w:bCs/>
                <w:color w:val="000000"/>
                <w:sz w:val="20"/>
                <w:szCs w:val="20"/>
                <w:lang w:val="en-US" w:eastAsia="en-US" w:bidi="ar-SA"/>
              </w:rPr>
              <w:t xml:space="preserve">7. </w:t>
            </w:r>
            <w:r w:rsidRPr="00DE0C8C">
              <w:rPr>
                <w:rFonts w:ascii="Cambria" w:hAnsi="Cambria" w:cs="Cambria" w:hint="cs"/>
                <w:b/>
                <w:bCs/>
                <w:color w:val="000000"/>
                <w:sz w:val="20"/>
                <w:szCs w:val="20"/>
                <w:lang w:val="en-US" w:eastAsia="en-US" w:bidi="ar-SA"/>
              </w:rPr>
              <w:t>Подвеска</w:t>
            </w:r>
          </w:p>
        </w:tc>
      </w:tr>
      <w:tr w:rsidR="00DE0C8C" w:rsidRPr="00DE0C8C" w14:paraId="088A89D6" w14:textId="77777777" w:rsidTr="00DE0C8C">
        <w:trPr>
          <w:trHeight w:val="450"/>
        </w:trPr>
        <w:tc>
          <w:tcPr>
            <w:tcW w:w="508" w:type="dxa"/>
            <w:tcBorders>
              <w:top w:val="nil"/>
              <w:left w:val="single" w:sz="4" w:space="0" w:color="auto"/>
              <w:bottom w:val="single" w:sz="4" w:space="0" w:color="auto"/>
              <w:right w:val="single" w:sz="4" w:space="0" w:color="auto"/>
            </w:tcBorders>
            <w:vAlign w:val="center"/>
            <w:hideMark/>
          </w:tcPr>
          <w:p w14:paraId="6BBA3536"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252</w:t>
            </w:r>
          </w:p>
        </w:tc>
        <w:tc>
          <w:tcPr>
            <w:tcW w:w="7296" w:type="dxa"/>
            <w:tcBorders>
              <w:top w:val="nil"/>
              <w:left w:val="nil"/>
              <w:bottom w:val="single" w:sz="4" w:space="0" w:color="auto"/>
              <w:right w:val="single" w:sz="4" w:space="0" w:color="auto"/>
            </w:tcBorders>
            <w:vAlign w:val="center"/>
            <w:hideMark/>
          </w:tcPr>
          <w:p w14:paraId="61983BE5"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траверса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83EB3F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2C14DC0A" w14:textId="77777777" w:rsidTr="00DE0C8C">
        <w:trPr>
          <w:trHeight w:val="450"/>
        </w:trPr>
        <w:tc>
          <w:tcPr>
            <w:tcW w:w="508" w:type="dxa"/>
            <w:tcBorders>
              <w:top w:val="nil"/>
              <w:left w:val="single" w:sz="4" w:space="0" w:color="auto"/>
              <w:bottom w:val="single" w:sz="4" w:space="0" w:color="auto"/>
              <w:right w:val="single" w:sz="4" w:space="0" w:color="auto"/>
            </w:tcBorders>
            <w:vAlign w:val="center"/>
            <w:hideMark/>
          </w:tcPr>
          <w:p w14:paraId="45D6835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253</w:t>
            </w:r>
          </w:p>
        </w:tc>
        <w:tc>
          <w:tcPr>
            <w:tcW w:w="7296" w:type="dxa"/>
            <w:tcBorders>
              <w:top w:val="nil"/>
              <w:left w:val="nil"/>
              <w:bottom w:val="single" w:sz="4" w:space="0" w:color="auto"/>
              <w:right w:val="single" w:sz="4" w:space="0" w:color="auto"/>
            </w:tcBorders>
            <w:vAlign w:val="center"/>
            <w:hideMark/>
          </w:tcPr>
          <w:p w14:paraId="5178E3EA"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левого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правого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шарнира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5CC5CE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638EA712" w14:textId="77777777" w:rsidTr="00DE0C8C">
        <w:trPr>
          <w:trHeight w:val="450"/>
        </w:trPr>
        <w:tc>
          <w:tcPr>
            <w:tcW w:w="508" w:type="dxa"/>
            <w:tcBorders>
              <w:top w:val="nil"/>
              <w:left w:val="single" w:sz="4" w:space="0" w:color="auto"/>
              <w:bottom w:val="single" w:sz="4" w:space="0" w:color="auto"/>
              <w:right w:val="single" w:sz="4" w:space="0" w:color="auto"/>
            </w:tcBorders>
            <w:vAlign w:val="center"/>
            <w:hideMark/>
          </w:tcPr>
          <w:p w14:paraId="374A487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254</w:t>
            </w:r>
          </w:p>
        </w:tc>
        <w:tc>
          <w:tcPr>
            <w:tcW w:w="7296" w:type="dxa"/>
            <w:tcBorders>
              <w:top w:val="nil"/>
              <w:left w:val="nil"/>
              <w:bottom w:val="single" w:sz="4" w:space="0" w:color="auto"/>
              <w:right w:val="single" w:sz="4" w:space="0" w:color="auto"/>
            </w:tcBorders>
            <w:vAlign w:val="center"/>
            <w:hideMark/>
          </w:tcPr>
          <w:p w14:paraId="37CAFF75"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подшипника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ступицы</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колеса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1B6F98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64DF188F" w14:textId="77777777" w:rsidTr="00DE0C8C">
        <w:trPr>
          <w:trHeight w:val="450"/>
        </w:trPr>
        <w:tc>
          <w:tcPr>
            <w:tcW w:w="508" w:type="dxa"/>
            <w:tcBorders>
              <w:top w:val="nil"/>
              <w:left w:val="single" w:sz="4" w:space="0" w:color="auto"/>
              <w:bottom w:val="single" w:sz="4" w:space="0" w:color="auto"/>
              <w:right w:val="single" w:sz="4" w:space="0" w:color="auto"/>
            </w:tcBorders>
            <w:vAlign w:val="center"/>
            <w:hideMark/>
          </w:tcPr>
          <w:p w14:paraId="72AC5C3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255</w:t>
            </w:r>
          </w:p>
        </w:tc>
        <w:tc>
          <w:tcPr>
            <w:tcW w:w="7296" w:type="dxa"/>
            <w:tcBorders>
              <w:top w:val="nil"/>
              <w:left w:val="nil"/>
              <w:bottom w:val="single" w:sz="4" w:space="0" w:color="auto"/>
              <w:right w:val="single" w:sz="4" w:space="0" w:color="auto"/>
            </w:tcBorders>
            <w:vAlign w:val="center"/>
            <w:hideMark/>
          </w:tcPr>
          <w:p w14:paraId="595BAD49"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ступицы</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колеса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D139F9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4510AFDB" w14:textId="77777777" w:rsidTr="00DE0C8C">
        <w:trPr>
          <w:trHeight w:val="450"/>
        </w:trPr>
        <w:tc>
          <w:tcPr>
            <w:tcW w:w="508" w:type="dxa"/>
            <w:tcBorders>
              <w:top w:val="nil"/>
              <w:left w:val="single" w:sz="4" w:space="0" w:color="auto"/>
              <w:bottom w:val="single" w:sz="4" w:space="0" w:color="auto"/>
              <w:right w:val="single" w:sz="4" w:space="0" w:color="auto"/>
            </w:tcBorders>
            <w:vAlign w:val="center"/>
            <w:hideMark/>
          </w:tcPr>
          <w:p w14:paraId="5DBE0D9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256</w:t>
            </w:r>
          </w:p>
        </w:tc>
        <w:tc>
          <w:tcPr>
            <w:tcW w:w="7296" w:type="dxa"/>
            <w:tcBorders>
              <w:top w:val="nil"/>
              <w:left w:val="nil"/>
              <w:bottom w:val="single" w:sz="4" w:space="0" w:color="auto"/>
              <w:right w:val="single" w:sz="4" w:space="0" w:color="auto"/>
            </w:tcBorders>
            <w:vAlign w:val="center"/>
            <w:hideMark/>
          </w:tcPr>
          <w:p w14:paraId="5F1BA242"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задней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ступицы</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колеса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422CA05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5EB9C8D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C37348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257</w:t>
            </w:r>
          </w:p>
        </w:tc>
        <w:tc>
          <w:tcPr>
            <w:tcW w:w="7296" w:type="dxa"/>
            <w:tcBorders>
              <w:top w:val="nil"/>
              <w:left w:val="nil"/>
              <w:bottom w:val="single" w:sz="4" w:space="0" w:color="auto"/>
              <w:right w:val="single" w:sz="4" w:space="0" w:color="auto"/>
            </w:tcBorders>
            <w:vAlign w:val="center"/>
            <w:hideMark/>
          </w:tcPr>
          <w:p w14:paraId="5CE631CC"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подшипника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задней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ступицы</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колеса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6113F6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5BA49BE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85A3D4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258</w:t>
            </w:r>
          </w:p>
        </w:tc>
        <w:tc>
          <w:tcPr>
            <w:tcW w:w="7296" w:type="dxa"/>
            <w:tcBorders>
              <w:top w:val="nil"/>
              <w:left w:val="nil"/>
              <w:bottom w:val="single" w:sz="4" w:space="0" w:color="auto"/>
              <w:right w:val="single" w:sz="4" w:space="0" w:color="auto"/>
            </w:tcBorders>
            <w:vAlign w:val="center"/>
            <w:hideMark/>
          </w:tcPr>
          <w:p w14:paraId="58ED21C8"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шпильки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болта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ступицы</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колеса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для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одного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колеса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C35EBD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2DDF1C3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4FE954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259</w:t>
            </w:r>
          </w:p>
        </w:tc>
        <w:tc>
          <w:tcPr>
            <w:tcW w:w="7296" w:type="dxa"/>
            <w:tcBorders>
              <w:top w:val="nil"/>
              <w:left w:val="nil"/>
              <w:bottom w:val="single" w:sz="4" w:space="0" w:color="auto"/>
              <w:right w:val="single" w:sz="4" w:space="0" w:color="auto"/>
            </w:tcBorders>
            <w:vAlign w:val="center"/>
            <w:hideMark/>
          </w:tcPr>
          <w:p w14:paraId="45B0EDBA"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сальников</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левого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правого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шарнира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F9CCFD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2AD8F96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34A360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260</w:t>
            </w:r>
          </w:p>
        </w:tc>
        <w:tc>
          <w:tcPr>
            <w:tcW w:w="7296" w:type="dxa"/>
            <w:tcBorders>
              <w:top w:val="nil"/>
              <w:left w:val="nil"/>
              <w:bottom w:val="single" w:sz="4" w:space="0" w:color="auto"/>
              <w:right w:val="single" w:sz="4" w:space="0" w:color="auto"/>
            </w:tcBorders>
            <w:vAlign w:val="center"/>
            <w:hideMark/>
          </w:tcPr>
          <w:p w14:paraId="3107B8C2"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Ремонт</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левого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правого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шарнира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047BAE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01B141C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0E45F3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261</w:t>
            </w:r>
          </w:p>
        </w:tc>
        <w:tc>
          <w:tcPr>
            <w:tcW w:w="7296" w:type="dxa"/>
            <w:tcBorders>
              <w:top w:val="nil"/>
              <w:left w:val="nil"/>
              <w:bottom w:val="single" w:sz="4" w:space="0" w:color="auto"/>
              <w:right w:val="single" w:sz="4" w:space="0" w:color="auto"/>
            </w:tcBorders>
            <w:vAlign w:val="center"/>
            <w:hideMark/>
          </w:tcPr>
          <w:p w14:paraId="3426DFA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пружины</w:t>
            </w:r>
          </w:p>
        </w:tc>
        <w:tc>
          <w:tcPr>
            <w:tcW w:w="1316" w:type="dxa"/>
            <w:tcBorders>
              <w:top w:val="nil"/>
              <w:left w:val="nil"/>
              <w:bottom w:val="single" w:sz="4" w:space="0" w:color="auto"/>
              <w:right w:val="single" w:sz="4" w:space="0" w:color="auto"/>
            </w:tcBorders>
            <w:vAlign w:val="center"/>
            <w:hideMark/>
          </w:tcPr>
          <w:p w14:paraId="525E2B5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5037C0A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83570B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262</w:t>
            </w:r>
          </w:p>
        </w:tc>
        <w:tc>
          <w:tcPr>
            <w:tcW w:w="7296" w:type="dxa"/>
            <w:tcBorders>
              <w:top w:val="nil"/>
              <w:left w:val="nil"/>
              <w:bottom w:val="single" w:sz="4" w:space="0" w:color="auto"/>
              <w:right w:val="single" w:sz="4" w:space="0" w:color="auto"/>
            </w:tcBorders>
            <w:vAlign w:val="center"/>
            <w:hideMark/>
          </w:tcPr>
          <w:p w14:paraId="05312ABF"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переднего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амортизатора</w:t>
            </w:r>
            <w:r w:rsidRPr="00DE0C8C">
              <w:rPr>
                <w:rFonts w:ascii="Sakkal Majalla" w:hAnsi="Sakkal Majalla" w:cs="Sakkal Majalla" w:hint="cs"/>
                <w:color w:val="000000"/>
                <w:sz w:val="20"/>
                <w:szCs w:val="20"/>
                <w:lang w:eastAsia="en-US" w:bidi="ar-SA"/>
              </w:rPr>
              <w:t xml:space="preserve"> </w:t>
            </w:r>
            <w:r w:rsidRPr="00DE0C8C">
              <w:rPr>
                <w:rFonts w:ascii="Sylfaen" w:hAnsi="Sylfaen" w:cs="Sylfaen" w:hint="cs"/>
                <w:color w:val="000000"/>
                <w:sz w:val="20"/>
                <w:szCs w:val="20"/>
                <w:lang w:val="en-US" w:eastAsia="en-US" w:bidi="ar-SA"/>
              </w:rPr>
              <w:t>Ա</w:t>
            </w:r>
          </w:p>
        </w:tc>
        <w:tc>
          <w:tcPr>
            <w:tcW w:w="1316" w:type="dxa"/>
            <w:tcBorders>
              <w:top w:val="nil"/>
              <w:left w:val="nil"/>
              <w:bottom w:val="single" w:sz="4" w:space="0" w:color="auto"/>
              <w:right w:val="single" w:sz="4" w:space="0" w:color="auto"/>
            </w:tcBorders>
            <w:vAlign w:val="center"/>
            <w:hideMark/>
          </w:tcPr>
          <w:p w14:paraId="4A418FD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4534508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5E6137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263</w:t>
            </w:r>
          </w:p>
        </w:tc>
        <w:tc>
          <w:tcPr>
            <w:tcW w:w="7296" w:type="dxa"/>
            <w:tcBorders>
              <w:top w:val="nil"/>
              <w:left w:val="nil"/>
              <w:bottom w:val="single" w:sz="4" w:space="0" w:color="auto"/>
              <w:right w:val="single" w:sz="4" w:space="0" w:color="auto"/>
            </w:tcBorders>
            <w:vAlign w:val="center"/>
            <w:hideMark/>
          </w:tcPr>
          <w:p w14:paraId="6686A04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пневмоамортизатора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5C016B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43264BC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3025A6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264</w:t>
            </w:r>
          </w:p>
        </w:tc>
        <w:tc>
          <w:tcPr>
            <w:tcW w:w="7296" w:type="dxa"/>
            <w:tcBorders>
              <w:top w:val="nil"/>
              <w:left w:val="nil"/>
              <w:bottom w:val="single" w:sz="4" w:space="0" w:color="auto"/>
              <w:right w:val="single" w:sz="4" w:space="0" w:color="auto"/>
            </w:tcBorders>
            <w:vAlign w:val="center"/>
            <w:hideMark/>
          </w:tcPr>
          <w:p w14:paraId="0C52277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подушек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пневмоамортизатора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6BFB24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6008CA5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F3622F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265</w:t>
            </w:r>
          </w:p>
        </w:tc>
        <w:tc>
          <w:tcPr>
            <w:tcW w:w="7296" w:type="dxa"/>
            <w:tcBorders>
              <w:top w:val="nil"/>
              <w:left w:val="nil"/>
              <w:bottom w:val="single" w:sz="4" w:space="0" w:color="auto"/>
              <w:right w:val="single" w:sz="4" w:space="0" w:color="auto"/>
            </w:tcBorders>
            <w:vAlign w:val="center"/>
            <w:hideMark/>
          </w:tcPr>
          <w:p w14:paraId="4AE7C8A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втулок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амортизатора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90A6D1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508A30E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C46B55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266</w:t>
            </w:r>
          </w:p>
        </w:tc>
        <w:tc>
          <w:tcPr>
            <w:tcW w:w="7296" w:type="dxa"/>
            <w:tcBorders>
              <w:top w:val="nil"/>
              <w:left w:val="nil"/>
              <w:bottom w:val="single" w:sz="4" w:space="0" w:color="auto"/>
              <w:right w:val="single" w:sz="4" w:space="0" w:color="auto"/>
            </w:tcBorders>
            <w:vAlign w:val="center"/>
            <w:hideMark/>
          </w:tcPr>
          <w:p w14:paraId="4FA850C7"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нижнего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рычага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72FD1A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3E771AA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083143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267</w:t>
            </w:r>
          </w:p>
        </w:tc>
        <w:tc>
          <w:tcPr>
            <w:tcW w:w="7296" w:type="dxa"/>
            <w:tcBorders>
              <w:top w:val="nil"/>
              <w:left w:val="nil"/>
              <w:bottom w:val="single" w:sz="4" w:space="0" w:color="auto"/>
              <w:right w:val="single" w:sz="4" w:space="0" w:color="auto"/>
            </w:tcBorders>
            <w:vAlign w:val="center"/>
            <w:hideMark/>
          </w:tcPr>
          <w:p w14:paraId="1FAA6276"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втулков</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нижнего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рычага</w:t>
            </w:r>
            <w:r w:rsidRPr="00DE0C8C">
              <w:rPr>
                <w:rFonts w:ascii="Sakkal Majalla" w:hAnsi="Sakkal Majalla" w:cs="Sakkal Majalla" w:hint="cs"/>
                <w:color w:val="000000"/>
                <w:sz w:val="20"/>
                <w:szCs w:val="20"/>
                <w:lang w:eastAsia="en-US" w:bidi="ar-SA"/>
              </w:rPr>
              <w:t xml:space="preserve">  1 </w:t>
            </w:r>
            <w:r w:rsidRPr="00DE0C8C">
              <w:rPr>
                <w:rFonts w:ascii="Cambria" w:hAnsi="Cambria" w:cs="Cambria" w:hint="cs"/>
                <w:color w:val="000000"/>
                <w:sz w:val="20"/>
                <w:szCs w:val="20"/>
                <w:lang w:eastAsia="en-US" w:bidi="ar-SA"/>
              </w:rPr>
              <w:t>штука</w:t>
            </w:r>
          </w:p>
        </w:tc>
        <w:tc>
          <w:tcPr>
            <w:tcW w:w="1316" w:type="dxa"/>
            <w:tcBorders>
              <w:top w:val="nil"/>
              <w:left w:val="nil"/>
              <w:bottom w:val="single" w:sz="4" w:space="0" w:color="auto"/>
              <w:right w:val="single" w:sz="4" w:space="0" w:color="auto"/>
            </w:tcBorders>
            <w:vAlign w:val="center"/>
            <w:hideMark/>
          </w:tcPr>
          <w:p w14:paraId="6690075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7C847D9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A4573E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268</w:t>
            </w:r>
          </w:p>
        </w:tc>
        <w:tc>
          <w:tcPr>
            <w:tcW w:w="7296" w:type="dxa"/>
            <w:tcBorders>
              <w:top w:val="nil"/>
              <w:left w:val="nil"/>
              <w:bottom w:val="single" w:sz="4" w:space="0" w:color="auto"/>
              <w:right w:val="single" w:sz="4" w:space="0" w:color="auto"/>
            </w:tcBorders>
            <w:vAlign w:val="center"/>
            <w:hideMark/>
          </w:tcPr>
          <w:p w14:paraId="557BF72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болта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нижнего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рычага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FC465D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3FEBF95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1D2ED7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269</w:t>
            </w:r>
          </w:p>
        </w:tc>
        <w:tc>
          <w:tcPr>
            <w:tcW w:w="7296" w:type="dxa"/>
            <w:tcBorders>
              <w:top w:val="nil"/>
              <w:left w:val="nil"/>
              <w:bottom w:val="single" w:sz="4" w:space="0" w:color="auto"/>
              <w:right w:val="single" w:sz="4" w:space="0" w:color="auto"/>
            </w:tcBorders>
            <w:vAlign w:val="center"/>
            <w:hideMark/>
          </w:tcPr>
          <w:p w14:paraId="13EBA49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амортизатора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подушки</w:t>
            </w:r>
            <w:r w:rsidRPr="00DE0C8C">
              <w:rPr>
                <w:rFonts w:ascii="Sakkal Majalla" w:hAnsi="Sakkal Majalla" w:cs="Sakkal Majalla" w:hint="cs"/>
                <w:color w:val="000000"/>
                <w:sz w:val="20"/>
                <w:szCs w:val="20"/>
                <w:lang w:val="en-US" w:eastAsia="en-US" w:bidi="ar-SA"/>
              </w:rPr>
              <w:t>)</w:t>
            </w:r>
          </w:p>
        </w:tc>
        <w:tc>
          <w:tcPr>
            <w:tcW w:w="1316" w:type="dxa"/>
            <w:tcBorders>
              <w:top w:val="nil"/>
              <w:left w:val="nil"/>
              <w:bottom w:val="single" w:sz="4" w:space="0" w:color="auto"/>
              <w:right w:val="single" w:sz="4" w:space="0" w:color="auto"/>
            </w:tcBorders>
            <w:vAlign w:val="center"/>
            <w:hideMark/>
          </w:tcPr>
          <w:p w14:paraId="5216634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7B6D9F8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AC8F77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270</w:t>
            </w:r>
          </w:p>
        </w:tc>
        <w:tc>
          <w:tcPr>
            <w:tcW w:w="7296" w:type="dxa"/>
            <w:tcBorders>
              <w:top w:val="nil"/>
              <w:left w:val="nil"/>
              <w:bottom w:val="single" w:sz="4" w:space="0" w:color="auto"/>
              <w:right w:val="single" w:sz="4" w:space="0" w:color="auto"/>
            </w:tcBorders>
            <w:vAlign w:val="center"/>
            <w:hideMark/>
          </w:tcPr>
          <w:p w14:paraId="6ACB466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защитника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359E9D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63B1356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78DA22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271</w:t>
            </w:r>
          </w:p>
        </w:tc>
        <w:tc>
          <w:tcPr>
            <w:tcW w:w="7296" w:type="dxa"/>
            <w:tcBorders>
              <w:top w:val="nil"/>
              <w:left w:val="nil"/>
              <w:bottom w:val="single" w:sz="4" w:space="0" w:color="auto"/>
              <w:right w:val="single" w:sz="4" w:space="0" w:color="auto"/>
            </w:tcBorders>
            <w:vAlign w:val="center"/>
            <w:hideMark/>
          </w:tcPr>
          <w:p w14:paraId="4F92C7A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защитника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двигателя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D02137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0C73CF6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05AE90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272</w:t>
            </w:r>
          </w:p>
        </w:tc>
        <w:tc>
          <w:tcPr>
            <w:tcW w:w="7296" w:type="dxa"/>
            <w:tcBorders>
              <w:top w:val="nil"/>
              <w:left w:val="nil"/>
              <w:bottom w:val="single" w:sz="4" w:space="0" w:color="auto"/>
              <w:right w:val="single" w:sz="4" w:space="0" w:color="auto"/>
            </w:tcBorders>
            <w:vAlign w:val="center"/>
            <w:hideMark/>
          </w:tcPr>
          <w:p w14:paraId="5AAB140D"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верхнего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рычага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702D146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10C9AEC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1E7F66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273</w:t>
            </w:r>
          </w:p>
        </w:tc>
        <w:tc>
          <w:tcPr>
            <w:tcW w:w="7296" w:type="dxa"/>
            <w:tcBorders>
              <w:top w:val="nil"/>
              <w:left w:val="nil"/>
              <w:bottom w:val="single" w:sz="4" w:space="0" w:color="auto"/>
              <w:right w:val="single" w:sz="4" w:space="0" w:color="auto"/>
            </w:tcBorders>
            <w:vAlign w:val="center"/>
            <w:hideMark/>
          </w:tcPr>
          <w:p w14:paraId="4AE5E8A0"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втулков</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верхнего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рычага</w:t>
            </w:r>
            <w:r w:rsidRPr="00DE0C8C">
              <w:rPr>
                <w:rFonts w:ascii="Sakkal Majalla" w:hAnsi="Sakkal Majalla" w:cs="Sakkal Majalla" w:hint="cs"/>
                <w:color w:val="000000"/>
                <w:sz w:val="20"/>
                <w:szCs w:val="20"/>
                <w:lang w:eastAsia="en-US" w:bidi="ar-SA"/>
              </w:rPr>
              <w:t xml:space="preserve">  1 </w:t>
            </w:r>
            <w:r w:rsidRPr="00DE0C8C">
              <w:rPr>
                <w:rFonts w:ascii="Cambria" w:hAnsi="Cambria" w:cs="Cambria" w:hint="cs"/>
                <w:color w:val="000000"/>
                <w:sz w:val="20"/>
                <w:szCs w:val="20"/>
                <w:lang w:eastAsia="en-US" w:bidi="ar-SA"/>
              </w:rPr>
              <w:t>штука</w:t>
            </w:r>
          </w:p>
        </w:tc>
        <w:tc>
          <w:tcPr>
            <w:tcW w:w="1316" w:type="dxa"/>
            <w:tcBorders>
              <w:top w:val="nil"/>
              <w:left w:val="nil"/>
              <w:bottom w:val="single" w:sz="4" w:space="0" w:color="auto"/>
              <w:right w:val="single" w:sz="4" w:space="0" w:color="auto"/>
            </w:tcBorders>
            <w:vAlign w:val="center"/>
            <w:hideMark/>
          </w:tcPr>
          <w:p w14:paraId="711A15F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5E96F49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441C5B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274</w:t>
            </w:r>
          </w:p>
        </w:tc>
        <w:tc>
          <w:tcPr>
            <w:tcW w:w="7296" w:type="dxa"/>
            <w:tcBorders>
              <w:top w:val="nil"/>
              <w:left w:val="nil"/>
              <w:bottom w:val="single" w:sz="4" w:space="0" w:color="auto"/>
              <w:right w:val="single" w:sz="4" w:space="0" w:color="auto"/>
            </w:tcBorders>
            <w:vAlign w:val="center"/>
            <w:hideMark/>
          </w:tcPr>
          <w:p w14:paraId="0A4A6EF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болта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верхнего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рычага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48F0A9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75C5181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03115B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275</w:t>
            </w:r>
          </w:p>
        </w:tc>
        <w:tc>
          <w:tcPr>
            <w:tcW w:w="7296" w:type="dxa"/>
            <w:tcBorders>
              <w:top w:val="nil"/>
              <w:left w:val="nil"/>
              <w:bottom w:val="single" w:sz="4" w:space="0" w:color="auto"/>
              <w:right w:val="single" w:sz="4" w:space="0" w:color="auto"/>
            </w:tcBorders>
            <w:vAlign w:val="center"/>
            <w:hideMark/>
          </w:tcPr>
          <w:p w14:paraId="561C2DA2"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втулков</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заднего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верхнего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рычага</w:t>
            </w:r>
            <w:r w:rsidRPr="00DE0C8C">
              <w:rPr>
                <w:rFonts w:ascii="Sakkal Majalla" w:hAnsi="Sakkal Majalla" w:cs="Sakkal Majalla" w:hint="cs"/>
                <w:color w:val="000000"/>
                <w:sz w:val="20"/>
                <w:szCs w:val="20"/>
                <w:lang w:eastAsia="en-US" w:bidi="ar-SA"/>
              </w:rPr>
              <w:t xml:space="preserve">  1 </w:t>
            </w:r>
            <w:r w:rsidRPr="00DE0C8C">
              <w:rPr>
                <w:rFonts w:ascii="Cambria" w:hAnsi="Cambria" w:cs="Cambria" w:hint="cs"/>
                <w:color w:val="000000"/>
                <w:sz w:val="20"/>
                <w:szCs w:val="20"/>
                <w:lang w:eastAsia="en-US" w:bidi="ar-SA"/>
              </w:rPr>
              <w:t>штука</w:t>
            </w:r>
          </w:p>
        </w:tc>
        <w:tc>
          <w:tcPr>
            <w:tcW w:w="1316" w:type="dxa"/>
            <w:tcBorders>
              <w:top w:val="nil"/>
              <w:left w:val="nil"/>
              <w:bottom w:val="single" w:sz="4" w:space="0" w:color="auto"/>
              <w:right w:val="single" w:sz="4" w:space="0" w:color="auto"/>
            </w:tcBorders>
            <w:vAlign w:val="center"/>
            <w:hideMark/>
          </w:tcPr>
          <w:p w14:paraId="120F734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364789C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53A334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276</w:t>
            </w:r>
          </w:p>
        </w:tc>
        <w:tc>
          <w:tcPr>
            <w:tcW w:w="7296" w:type="dxa"/>
            <w:tcBorders>
              <w:top w:val="nil"/>
              <w:left w:val="nil"/>
              <w:bottom w:val="single" w:sz="4" w:space="0" w:color="auto"/>
              <w:right w:val="single" w:sz="4" w:space="0" w:color="auto"/>
            </w:tcBorders>
            <w:vAlign w:val="center"/>
            <w:hideMark/>
          </w:tcPr>
          <w:p w14:paraId="44CCF2B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чехла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шарового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шарнира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587655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0789C73F" w14:textId="77777777" w:rsidTr="00DE0C8C">
        <w:trPr>
          <w:trHeight w:val="360"/>
        </w:trPr>
        <w:tc>
          <w:tcPr>
            <w:tcW w:w="508" w:type="dxa"/>
            <w:tcBorders>
              <w:top w:val="nil"/>
              <w:left w:val="single" w:sz="4" w:space="0" w:color="auto"/>
              <w:bottom w:val="single" w:sz="4" w:space="0" w:color="auto"/>
              <w:right w:val="single" w:sz="4" w:space="0" w:color="auto"/>
            </w:tcBorders>
            <w:vAlign w:val="center"/>
            <w:hideMark/>
          </w:tcPr>
          <w:p w14:paraId="717E7D7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277</w:t>
            </w:r>
          </w:p>
        </w:tc>
        <w:tc>
          <w:tcPr>
            <w:tcW w:w="7296" w:type="dxa"/>
            <w:tcBorders>
              <w:top w:val="nil"/>
              <w:left w:val="nil"/>
              <w:bottom w:val="single" w:sz="4" w:space="0" w:color="auto"/>
              <w:right w:val="single" w:sz="4" w:space="0" w:color="auto"/>
            </w:tcBorders>
            <w:vAlign w:val="center"/>
            <w:hideMark/>
          </w:tcPr>
          <w:p w14:paraId="1C9F87E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шарового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шарнира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F2DB51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24D01BB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BAD67B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278</w:t>
            </w:r>
          </w:p>
        </w:tc>
        <w:tc>
          <w:tcPr>
            <w:tcW w:w="7296" w:type="dxa"/>
            <w:tcBorders>
              <w:top w:val="nil"/>
              <w:left w:val="nil"/>
              <w:bottom w:val="single" w:sz="4" w:space="0" w:color="auto"/>
              <w:right w:val="single" w:sz="4" w:space="0" w:color="auto"/>
            </w:tcBorders>
            <w:vAlign w:val="center"/>
            <w:hideMark/>
          </w:tcPr>
          <w:p w14:paraId="5670E1A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Ремонт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шарового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шарнира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38D750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3FC91CE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EC4D4F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279</w:t>
            </w:r>
          </w:p>
        </w:tc>
        <w:tc>
          <w:tcPr>
            <w:tcW w:w="7296" w:type="dxa"/>
            <w:tcBorders>
              <w:top w:val="nil"/>
              <w:left w:val="nil"/>
              <w:bottom w:val="single" w:sz="4" w:space="0" w:color="auto"/>
              <w:right w:val="single" w:sz="4" w:space="0" w:color="auto"/>
            </w:tcBorders>
            <w:vAlign w:val="center"/>
            <w:hideMark/>
          </w:tcPr>
          <w:p w14:paraId="402BB1A5"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стабилизатора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74AE89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w:t>
            </w:r>
          </w:p>
        </w:tc>
      </w:tr>
      <w:tr w:rsidR="00DE0C8C" w:rsidRPr="00DE0C8C" w14:paraId="743C1C6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165B68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280</w:t>
            </w:r>
          </w:p>
        </w:tc>
        <w:tc>
          <w:tcPr>
            <w:tcW w:w="7296" w:type="dxa"/>
            <w:tcBorders>
              <w:top w:val="nil"/>
              <w:left w:val="nil"/>
              <w:bottom w:val="single" w:sz="4" w:space="0" w:color="auto"/>
              <w:right w:val="single" w:sz="4" w:space="0" w:color="auto"/>
            </w:tcBorders>
            <w:vAlign w:val="center"/>
            <w:hideMark/>
          </w:tcPr>
          <w:p w14:paraId="5618749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втулок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переднего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стабилизацора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33DC85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2978E43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11B8BD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281</w:t>
            </w:r>
          </w:p>
        </w:tc>
        <w:tc>
          <w:tcPr>
            <w:tcW w:w="7296" w:type="dxa"/>
            <w:tcBorders>
              <w:top w:val="nil"/>
              <w:left w:val="nil"/>
              <w:bottom w:val="single" w:sz="4" w:space="0" w:color="auto"/>
              <w:right w:val="single" w:sz="4" w:space="0" w:color="auto"/>
            </w:tcBorders>
            <w:vAlign w:val="center"/>
            <w:hideMark/>
          </w:tcPr>
          <w:p w14:paraId="58D0ACD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кронштейна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стабилизацора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882B57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4DD7097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DD7ABC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282</w:t>
            </w:r>
          </w:p>
        </w:tc>
        <w:tc>
          <w:tcPr>
            <w:tcW w:w="7296" w:type="dxa"/>
            <w:tcBorders>
              <w:top w:val="nil"/>
              <w:left w:val="nil"/>
              <w:bottom w:val="single" w:sz="4" w:space="0" w:color="auto"/>
              <w:right w:val="single" w:sz="4" w:space="0" w:color="auto"/>
            </w:tcBorders>
            <w:vAlign w:val="center"/>
            <w:hideMark/>
          </w:tcPr>
          <w:p w14:paraId="75E4F78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стойки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стабилизацора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BF9163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589FC95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D93C67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283</w:t>
            </w:r>
          </w:p>
        </w:tc>
        <w:tc>
          <w:tcPr>
            <w:tcW w:w="7296" w:type="dxa"/>
            <w:tcBorders>
              <w:top w:val="nil"/>
              <w:left w:val="nil"/>
              <w:bottom w:val="single" w:sz="4" w:space="0" w:color="auto"/>
              <w:right w:val="single" w:sz="4" w:space="0" w:color="auto"/>
            </w:tcBorders>
            <w:vAlign w:val="center"/>
            <w:hideMark/>
          </w:tcPr>
          <w:p w14:paraId="3931BD1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Регулировка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колесногоотверстия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подвески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42EF5F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4F4080F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4FB238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284</w:t>
            </w:r>
          </w:p>
        </w:tc>
        <w:tc>
          <w:tcPr>
            <w:tcW w:w="7296" w:type="dxa"/>
            <w:tcBorders>
              <w:top w:val="nil"/>
              <w:left w:val="nil"/>
              <w:bottom w:val="single" w:sz="4" w:space="0" w:color="auto"/>
              <w:right w:val="single" w:sz="4" w:space="0" w:color="auto"/>
            </w:tcBorders>
            <w:vAlign w:val="center"/>
            <w:hideMark/>
          </w:tcPr>
          <w:p w14:paraId="318F02F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втулок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стабилизатора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6712FB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6D70029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8A00C0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285</w:t>
            </w:r>
          </w:p>
        </w:tc>
        <w:tc>
          <w:tcPr>
            <w:tcW w:w="7296" w:type="dxa"/>
            <w:tcBorders>
              <w:top w:val="nil"/>
              <w:left w:val="nil"/>
              <w:bottom w:val="single" w:sz="4" w:space="0" w:color="auto"/>
              <w:right w:val="single" w:sz="4" w:space="0" w:color="auto"/>
            </w:tcBorders>
            <w:vAlign w:val="center"/>
            <w:hideMark/>
          </w:tcPr>
          <w:p w14:paraId="2EFB086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стойки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стабилизатора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F7EC59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6A076C0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D1FF35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286</w:t>
            </w:r>
          </w:p>
        </w:tc>
        <w:tc>
          <w:tcPr>
            <w:tcW w:w="7296" w:type="dxa"/>
            <w:tcBorders>
              <w:top w:val="nil"/>
              <w:left w:val="nil"/>
              <w:bottom w:val="single" w:sz="4" w:space="0" w:color="auto"/>
              <w:right w:val="single" w:sz="4" w:space="0" w:color="auto"/>
            </w:tcBorders>
            <w:vAlign w:val="center"/>
            <w:hideMark/>
          </w:tcPr>
          <w:p w14:paraId="4DC7D32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кронштейна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стабилизацора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5FD85E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7EED6C1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9C8125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287</w:t>
            </w:r>
          </w:p>
        </w:tc>
        <w:tc>
          <w:tcPr>
            <w:tcW w:w="7296" w:type="dxa"/>
            <w:tcBorders>
              <w:top w:val="nil"/>
              <w:left w:val="nil"/>
              <w:bottom w:val="single" w:sz="4" w:space="0" w:color="auto"/>
              <w:right w:val="single" w:sz="4" w:space="0" w:color="auto"/>
            </w:tcBorders>
            <w:vAlign w:val="center"/>
            <w:hideMark/>
          </w:tcPr>
          <w:p w14:paraId="4B74B6F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задних</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пружин</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79B613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6C25F9A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559C5B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288</w:t>
            </w:r>
          </w:p>
        </w:tc>
        <w:tc>
          <w:tcPr>
            <w:tcW w:w="7296" w:type="dxa"/>
            <w:tcBorders>
              <w:top w:val="nil"/>
              <w:left w:val="nil"/>
              <w:bottom w:val="single" w:sz="4" w:space="0" w:color="auto"/>
              <w:right w:val="single" w:sz="4" w:space="0" w:color="auto"/>
            </w:tcBorders>
            <w:vAlign w:val="center"/>
            <w:hideMark/>
          </w:tcPr>
          <w:p w14:paraId="1003D3D5"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заднего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стержня</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7DE242B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367CE49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7E7B56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289</w:t>
            </w:r>
          </w:p>
        </w:tc>
        <w:tc>
          <w:tcPr>
            <w:tcW w:w="7296" w:type="dxa"/>
            <w:tcBorders>
              <w:top w:val="nil"/>
              <w:left w:val="nil"/>
              <w:bottom w:val="single" w:sz="4" w:space="0" w:color="auto"/>
              <w:right w:val="single" w:sz="4" w:space="0" w:color="auto"/>
            </w:tcBorders>
            <w:vAlign w:val="center"/>
            <w:hideMark/>
          </w:tcPr>
          <w:p w14:paraId="5F27886F"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заднего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диагонального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рычага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AA9FDD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3FC58CA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059945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290</w:t>
            </w:r>
          </w:p>
        </w:tc>
        <w:tc>
          <w:tcPr>
            <w:tcW w:w="7296" w:type="dxa"/>
            <w:tcBorders>
              <w:top w:val="nil"/>
              <w:left w:val="nil"/>
              <w:bottom w:val="single" w:sz="4" w:space="0" w:color="auto"/>
              <w:right w:val="single" w:sz="4" w:space="0" w:color="auto"/>
            </w:tcBorders>
            <w:vAlign w:val="center"/>
            <w:hideMark/>
          </w:tcPr>
          <w:p w14:paraId="379CF5F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рессора</w:t>
            </w:r>
          </w:p>
        </w:tc>
        <w:tc>
          <w:tcPr>
            <w:tcW w:w="1316" w:type="dxa"/>
            <w:tcBorders>
              <w:top w:val="nil"/>
              <w:left w:val="nil"/>
              <w:bottom w:val="single" w:sz="4" w:space="0" w:color="auto"/>
              <w:right w:val="single" w:sz="4" w:space="0" w:color="auto"/>
            </w:tcBorders>
            <w:vAlign w:val="center"/>
            <w:hideMark/>
          </w:tcPr>
          <w:p w14:paraId="1B950AA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5DBEE72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8B24F3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291</w:t>
            </w:r>
          </w:p>
        </w:tc>
        <w:tc>
          <w:tcPr>
            <w:tcW w:w="7296" w:type="dxa"/>
            <w:tcBorders>
              <w:top w:val="nil"/>
              <w:left w:val="nil"/>
              <w:bottom w:val="single" w:sz="4" w:space="0" w:color="auto"/>
              <w:right w:val="single" w:sz="4" w:space="0" w:color="auto"/>
            </w:tcBorders>
            <w:vAlign w:val="center"/>
            <w:hideMark/>
          </w:tcPr>
          <w:p w14:paraId="0B95DBA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втулок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рессора</w:t>
            </w:r>
            <w:r w:rsidRPr="00DE0C8C">
              <w:rPr>
                <w:rFonts w:ascii="Sakkal Majalla" w:hAnsi="Sakkal Majalla" w:cs="Sakkal Majalla" w:hint="cs"/>
                <w:color w:val="000000"/>
                <w:sz w:val="20"/>
                <w:szCs w:val="20"/>
                <w:lang w:val="en-US" w:eastAsia="en-US" w:bidi="ar-SA"/>
              </w:rPr>
              <w:t xml:space="preserve"> 1 </w:t>
            </w:r>
            <w:r w:rsidRPr="00DE0C8C">
              <w:rPr>
                <w:rFonts w:ascii="Cambria" w:hAnsi="Cambria" w:cs="Cambria" w:hint="cs"/>
                <w:color w:val="000000"/>
                <w:sz w:val="20"/>
                <w:szCs w:val="20"/>
                <w:lang w:val="en-US" w:eastAsia="en-US" w:bidi="ar-SA"/>
              </w:rPr>
              <w:t>штука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F196ED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6695598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FB6BF5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292</w:t>
            </w:r>
          </w:p>
        </w:tc>
        <w:tc>
          <w:tcPr>
            <w:tcW w:w="7296" w:type="dxa"/>
            <w:tcBorders>
              <w:top w:val="nil"/>
              <w:left w:val="nil"/>
              <w:bottom w:val="single" w:sz="4" w:space="0" w:color="auto"/>
              <w:right w:val="single" w:sz="4" w:space="0" w:color="auto"/>
            </w:tcBorders>
            <w:vAlign w:val="center"/>
            <w:hideMark/>
          </w:tcPr>
          <w:p w14:paraId="20D6AC2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амортизатора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697BF5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4B6A0B6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A979A5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293</w:t>
            </w:r>
          </w:p>
        </w:tc>
        <w:tc>
          <w:tcPr>
            <w:tcW w:w="7296" w:type="dxa"/>
            <w:tcBorders>
              <w:top w:val="nil"/>
              <w:left w:val="nil"/>
              <w:bottom w:val="single" w:sz="4" w:space="0" w:color="auto"/>
              <w:right w:val="single" w:sz="4" w:space="0" w:color="auto"/>
            </w:tcBorders>
            <w:vAlign w:val="center"/>
            <w:hideMark/>
          </w:tcPr>
          <w:p w14:paraId="75087B0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втулок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амортизатора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163C42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w:t>
            </w:r>
          </w:p>
        </w:tc>
      </w:tr>
      <w:tr w:rsidR="00DE0C8C" w:rsidRPr="00DE0C8C" w14:paraId="3B215D5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E4531F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294</w:t>
            </w:r>
          </w:p>
        </w:tc>
        <w:tc>
          <w:tcPr>
            <w:tcW w:w="7296" w:type="dxa"/>
            <w:tcBorders>
              <w:top w:val="nil"/>
              <w:left w:val="nil"/>
              <w:bottom w:val="single" w:sz="4" w:space="0" w:color="auto"/>
              <w:right w:val="single" w:sz="4" w:space="0" w:color="auto"/>
            </w:tcBorders>
            <w:vAlign w:val="center"/>
            <w:hideMark/>
          </w:tcPr>
          <w:p w14:paraId="7F9A6A4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Обслуживание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сайлентблоак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подвески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1EC23A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6,500</w:t>
            </w:r>
          </w:p>
        </w:tc>
      </w:tr>
      <w:tr w:rsidR="00DE0C8C" w:rsidRPr="00DE0C8C" w14:paraId="3ED24BF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A05D27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295</w:t>
            </w:r>
          </w:p>
        </w:tc>
        <w:tc>
          <w:tcPr>
            <w:tcW w:w="7296" w:type="dxa"/>
            <w:tcBorders>
              <w:top w:val="nil"/>
              <w:left w:val="nil"/>
              <w:bottom w:val="single" w:sz="4" w:space="0" w:color="auto"/>
              <w:right w:val="single" w:sz="4" w:space="0" w:color="auto"/>
            </w:tcBorders>
            <w:vAlign w:val="center"/>
            <w:hideMark/>
          </w:tcPr>
          <w:p w14:paraId="1C687B4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втулок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диагонального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рычага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F4ED87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w:t>
            </w:r>
          </w:p>
        </w:tc>
      </w:tr>
      <w:tr w:rsidR="00DE0C8C" w:rsidRPr="00DE0C8C" w14:paraId="01A5EB95"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24B9A970" w14:textId="77777777" w:rsidR="00DE0C8C" w:rsidRPr="00DE0C8C" w:rsidRDefault="00DE0C8C" w:rsidP="00DE0C8C">
            <w:pPr>
              <w:jc w:val="cente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 xml:space="preserve">8. </w:t>
            </w:r>
            <w:r w:rsidRPr="00DE0C8C">
              <w:rPr>
                <w:rFonts w:ascii="Cambria" w:hAnsi="Cambria" w:cs="Cambria" w:hint="cs"/>
                <w:b/>
                <w:bCs/>
                <w:sz w:val="20"/>
                <w:szCs w:val="20"/>
                <w:lang w:val="en-US" w:eastAsia="en-US" w:bidi="ar-SA"/>
              </w:rPr>
              <w:t>Рулевой</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механизм</w:t>
            </w:r>
          </w:p>
        </w:tc>
      </w:tr>
      <w:tr w:rsidR="00DE0C8C" w:rsidRPr="00DE0C8C" w14:paraId="7BA5C47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54B67F4"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296</w:t>
            </w:r>
          </w:p>
        </w:tc>
        <w:tc>
          <w:tcPr>
            <w:tcW w:w="7296" w:type="dxa"/>
            <w:tcBorders>
              <w:top w:val="nil"/>
              <w:left w:val="nil"/>
              <w:bottom w:val="single" w:sz="4" w:space="0" w:color="auto"/>
              <w:right w:val="single" w:sz="4" w:space="0" w:color="auto"/>
            </w:tcBorders>
            <w:vAlign w:val="center"/>
            <w:hideMark/>
          </w:tcPr>
          <w:p w14:paraId="48DFD7A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Основной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ремонт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рулевой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колонки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E61091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270E663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16FDE2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297</w:t>
            </w:r>
          </w:p>
        </w:tc>
        <w:tc>
          <w:tcPr>
            <w:tcW w:w="7296" w:type="dxa"/>
            <w:tcBorders>
              <w:top w:val="nil"/>
              <w:left w:val="nil"/>
              <w:bottom w:val="single" w:sz="4" w:space="0" w:color="auto"/>
              <w:right w:val="single" w:sz="4" w:space="0" w:color="auto"/>
            </w:tcBorders>
            <w:vAlign w:val="center"/>
            <w:hideMark/>
          </w:tcPr>
          <w:p w14:paraId="5BAA69F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сошки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рулевой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колонки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3B0F75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3B78456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E73B44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298</w:t>
            </w:r>
          </w:p>
        </w:tc>
        <w:tc>
          <w:tcPr>
            <w:tcW w:w="7296" w:type="dxa"/>
            <w:tcBorders>
              <w:top w:val="nil"/>
              <w:left w:val="nil"/>
              <w:bottom w:val="single" w:sz="4" w:space="0" w:color="auto"/>
              <w:right w:val="single" w:sz="4" w:space="0" w:color="auto"/>
            </w:tcBorders>
            <w:vAlign w:val="center"/>
            <w:hideMark/>
          </w:tcPr>
          <w:p w14:paraId="67D8DEE3"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аксиальной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оси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рулевой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колонки</w:t>
            </w:r>
          </w:p>
        </w:tc>
        <w:tc>
          <w:tcPr>
            <w:tcW w:w="1316" w:type="dxa"/>
            <w:tcBorders>
              <w:top w:val="nil"/>
              <w:left w:val="nil"/>
              <w:bottom w:val="single" w:sz="4" w:space="0" w:color="auto"/>
              <w:right w:val="single" w:sz="4" w:space="0" w:color="auto"/>
            </w:tcBorders>
            <w:vAlign w:val="center"/>
            <w:hideMark/>
          </w:tcPr>
          <w:p w14:paraId="05EBA07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5EC4FE1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00A8B0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299</w:t>
            </w:r>
          </w:p>
        </w:tc>
        <w:tc>
          <w:tcPr>
            <w:tcW w:w="7296" w:type="dxa"/>
            <w:tcBorders>
              <w:top w:val="nil"/>
              <w:left w:val="nil"/>
              <w:bottom w:val="single" w:sz="4" w:space="0" w:color="auto"/>
              <w:right w:val="single" w:sz="4" w:space="0" w:color="auto"/>
            </w:tcBorders>
            <w:vAlign w:val="center"/>
            <w:hideMark/>
          </w:tcPr>
          <w:p w14:paraId="7F838D5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крестика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рулевой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колонки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4D3071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6547B91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6556DE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300</w:t>
            </w:r>
          </w:p>
        </w:tc>
        <w:tc>
          <w:tcPr>
            <w:tcW w:w="7296" w:type="dxa"/>
            <w:tcBorders>
              <w:top w:val="nil"/>
              <w:left w:val="nil"/>
              <w:bottom w:val="single" w:sz="4" w:space="0" w:color="auto"/>
              <w:right w:val="single" w:sz="4" w:space="0" w:color="auto"/>
            </w:tcBorders>
            <w:vAlign w:val="center"/>
            <w:hideMark/>
          </w:tcPr>
          <w:p w14:paraId="56655EA7"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комплекта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для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ремонта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рулевой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колонки</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9ED078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02861C0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B946D6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301</w:t>
            </w:r>
          </w:p>
        </w:tc>
        <w:tc>
          <w:tcPr>
            <w:tcW w:w="7296" w:type="dxa"/>
            <w:tcBorders>
              <w:top w:val="nil"/>
              <w:left w:val="nil"/>
              <w:bottom w:val="single" w:sz="4" w:space="0" w:color="auto"/>
              <w:right w:val="single" w:sz="4" w:space="0" w:color="auto"/>
            </w:tcBorders>
            <w:vAlign w:val="center"/>
            <w:hideMark/>
          </w:tcPr>
          <w:p w14:paraId="58364EFA"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Разборка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дефектовка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рулевой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колонки</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680B3F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5748390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DEECD1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302</w:t>
            </w:r>
          </w:p>
        </w:tc>
        <w:tc>
          <w:tcPr>
            <w:tcW w:w="7296" w:type="dxa"/>
            <w:tcBorders>
              <w:top w:val="nil"/>
              <w:left w:val="nil"/>
              <w:bottom w:val="single" w:sz="4" w:space="0" w:color="auto"/>
              <w:right w:val="single" w:sz="4" w:space="0" w:color="auto"/>
            </w:tcBorders>
            <w:vAlign w:val="center"/>
            <w:hideMark/>
          </w:tcPr>
          <w:p w14:paraId="7D3F48F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Регулировка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колонки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FE0346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0AB0E09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8C1808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303</w:t>
            </w:r>
          </w:p>
        </w:tc>
        <w:tc>
          <w:tcPr>
            <w:tcW w:w="7296" w:type="dxa"/>
            <w:tcBorders>
              <w:top w:val="nil"/>
              <w:left w:val="nil"/>
              <w:bottom w:val="single" w:sz="4" w:space="0" w:color="auto"/>
              <w:right w:val="single" w:sz="4" w:space="0" w:color="auto"/>
            </w:tcBorders>
            <w:vAlign w:val="center"/>
            <w:hideMark/>
          </w:tcPr>
          <w:p w14:paraId="026C04C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сигнала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рулевого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механизма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500CC7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2A0AC98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EA4551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304</w:t>
            </w:r>
          </w:p>
        </w:tc>
        <w:tc>
          <w:tcPr>
            <w:tcW w:w="7296" w:type="dxa"/>
            <w:tcBorders>
              <w:top w:val="nil"/>
              <w:left w:val="nil"/>
              <w:bottom w:val="single" w:sz="4" w:space="0" w:color="auto"/>
              <w:right w:val="single" w:sz="4" w:space="0" w:color="auto"/>
            </w:tcBorders>
            <w:vAlign w:val="center"/>
            <w:hideMark/>
          </w:tcPr>
          <w:p w14:paraId="41611AF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ленты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механизма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5535C5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1D763C9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AE1276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305</w:t>
            </w:r>
          </w:p>
        </w:tc>
        <w:tc>
          <w:tcPr>
            <w:tcW w:w="7296" w:type="dxa"/>
            <w:tcBorders>
              <w:top w:val="nil"/>
              <w:left w:val="nil"/>
              <w:bottom w:val="single" w:sz="4" w:space="0" w:color="auto"/>
              <w:right w:val="single" w:sz="4" w:space="0" w:color="auto"/>
            </w:tcBorders>
            <w:vAlign w:val="center"/>
            <w:hideMark/>
          </w:tcPr>
          <w:p w14:paraId="2AB1E746"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комлекта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трансформаторов</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рулевого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механизма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602334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161FB5A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BFFCBE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306</w:t>
            </w:r>
          </w:p>
        </w:tc>
        <w:tc>
          <w:tcPr>
            <w:tcW w:w="7296" w:type="dxa"/>
            <w:tcBorders>
              <w:top w:val="nil"/>
              <w:left w:val="nil"/>
              <w:bottom w:val="single" w:sz="4" w:space="0" w:color="auto"/>
              <w:right w:val="single" w:sz="4" w:space="0" w:color="auto"/>
            </w:tcBorders>
            <w:vAlign w:val="center"/>
            <w:hideMark/>
          </w:tcPr>
          <w:p w14:paraId="7F3EC664"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Ремонт</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комлекта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трансформаторов</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рулевого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механизма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64DEA3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6131C0A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98951F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307</w:t>
            </w:r>
          </w:p>
        </w:tc>
        <w:tc>
          <w:tcPr>
            <w:tcW w:w="7296" w:type="dxa"/>
            <w:tcBorders>
              <w:top w:val="nil"/>
              <w:left w:val="nil"/>
              <w:bottom w:val="single" w:sz="4" w:space="0" w:color="auto"/>
              <w:right w:val="single" w:sz="4" w:space="0" w:color="auto"/>
            </w:tcBorders>
            <w:vAlign w:val="center"/>
            <w:hideMark/>
          </w:tcPr>
          <w:p w14:paraId="041A395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чехла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колонки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D16727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737C9D2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CB8B1E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308</w:t>
            </w:r>
          </w:p>
        </w:tc>
        <w:tc>
          <w:tcPr>
            <w:tcW w:w="7296" w:type="dxa"/>
            <w:tcBorders>
              <w:top w:val="nil"/>
              <w:left w:val="nil"/>
              <w:bottom w:val="single" w:sz="4" w:space="0" w:color="auto"/>
              <w:right w:val="single" w:sz="4" w:space="0" w:color="auto"/>
            </w:tcBorders>
            <w:vAlign w:val="center"/>
            <w:hideMark/>
          </w:tcPr>
          <w:p w14:paraId="648D4EE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замка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рулевого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механизма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C18839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2618961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EA6D47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309</w:t>
            </w:r>
          </w:p>
        </w:tc>
        <w:tc>
          <w:tcPr>
            <w:tcW w:w="7296" w:type="dxa"/>
            <w:tcBorders>
              <w:top w:val="nil"/>
              <w:left w:val="nil"/>
              <w:bottom w:val="single" w:sz="4" w:space="0" w:color="auto"/>
              <w:right w:val="single" w:sz="4" w:space="0" w:color="auto"/>
            </w:tcBorders>
            <w:vAlign w:val="center"/>
            <w:hideMark/>
          </w:tcPr>
          <w:p w14:paraId="3130A7BA"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механизма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противопохищения</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рулевого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механизма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29F58A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4A4FFDE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843F77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310</w:t>
            </w:r>
          </w:p>
        </w:tc>
        <w:tc>
          <w:tcPr>
            <w:tcW w:w="7296" w:type="dxa"/>
            <w:tcBorders>
              <w:top w:val="nil"/>
              <w:left w:val="nil"/>
              <w:bottom w:val="single" w:sz="4" w:space="0" w:color="auto"/>
              <w:right w:val="single" w:sz="4" w:space="0" w:color="auto"/>
            </w:tcBorders>
            <w:vAlign w:val="center"/>
            <w:hideMark/>
          </w:tcPr>
          <w:p w14:paraId="027A09D2"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хомута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крепления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рулевой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колонки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рулевого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механизма</w:t>
            </w:r>
          </w:p>
        </w:tc>
        <w:tc>
          <w:tcPr>
            <w:tcW w:w="1316" w:type="dxa"/>
            <w:tcBorders>
              <w:top w:val="nil"/>
              <w:left w:val="nil"/>
              <w:bottom w:val="single" w:sz="4" w:space="0" w:color="auto"/>
              <w:right w:val="single" w:sz="4" w:space="0" w:color="auto"/>
            </w:tcBorders>
            <w:vAlign w:val="center"/>
            <w:hideMark/>
          </w:tcPr>
          <w:p w14:paraId="1ED7727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00913B4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9CC654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311</w:t>
            </w:r>
          </w:p>
        </w:tc>
        <w:tc>
          <w:tcPr>
            <w:tcW w:w="7296" w:type="dxa"/>
            <w:tcBorders>
              <w:top w:val="nil"/>
              <w:left w:val="nil"/>
              <w:bottom w:val="single" w:sz="4" w:space="0" w:color="auto"/>
              <w:right w:val="single" w:sz="4" w:space="0" w:color="auto"/>
            </w:tcBorders>
            <w:vAlign w:val="center"/>
            <w:hideMark/>
          </w:tcPr>
          <w:p w14:paraId="31553C6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подшипника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рулевого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стержня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DFA90C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06C0D4B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E9CA90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312</w:t>
            </w:r>
          </w:p>
        </w:tc>
        <w:tc>
          <w:tcPr>
            <w:tcW w:w="7296" w:type="dxa"/>
            <w:tcBorders>
              <w:top w:val="nil"/>
              <w:left w:val="nil"/>
              <w:bottom w:val="single" w:sz="4" w:space="0" w:color="auto"/>
              <w:right w:val="single" w:sz="4" w:space="0" w:color="auto"/>
            </w:tcBorders>
            <w:vAlign w:val="center"/>
            <w:hideMark/>
          </w:tcPr>
          <w:p w14:paraId="3B0C4F6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крючков</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рулевого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башмака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24EDEA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62CEBA0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ADF3E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313</w:t>
            </w:r>
          </w:p>
        </w:tc>
        <w:tc>
          <w:tcPr>
            <w:tcW w:w="7296" w:type="dxa"/>
            <w:tcBorders>
              <w:top w:val="nil"/>
              <w:left w:val="nil"/>
              <w:bottom w:val="single" w:sz="4" w:space="0" w:color="auto"/>
              <w:right w:val="single" w:sz="4" w:space="0" w:color="auto"/>
            </w:tcBorders>
            <w:vAlign w:val="center"/>
            <w:hideMark/>
          </w:tcPr>
          <w:p w14:paraId="6271F8CB"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срединного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крючка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рулевого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башмака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49627FD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7AA8311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FC4CDA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314</w:t>
            </w:r>
          </w:p>
        </w:tc>
        <w:tc>
          <w:tcPr>
            <w:tcW w:w="7296" w:type="dxa"/>
            <w:tcBorders>
              <w:top w:val="nil"/>
              <w:left w:val="nil"/>
              <w:bottom w:val="single" w:sz="4" w:space="0" w:color="auto"/>
              <w:right w:val="single" w:sz="4" w:space="0" w:color="auto"/>
            </w:tcBorders>
            <w:vAlign w:val="center"/>
            <w:hideMark/>
          </w:tcPr>
          <w:p w14:paraId="2C136C32"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подшипника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втулков</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подшипника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РУ</w:t>
            </w:r>
          </w:p>
        </w:tc>
        <w:tc>
          <w:tcPr>
            <w:tcW w:w="1316" w:type="dxa"/>
            <w:tcBorders>
              <w:top w:val="nil"/>
              <w:left w:val="nil"/>
              <w:bottom w:val="single" w:sz="4" w:space="0" w:color="auto"/>
              <w:right w:val="single" w:sz="4" w:space="0" w:color="auto"/>
            </w:tcBorders>
            <w:vAlign w:val="center"/>
            <w:hideMark/>
          </w:tcPr>
          <w:p w14:paraId="002A87C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16,000</w:t>
            </w:r>
          </w:p>
        </w:tc>
      </w:tr>
      <w:tr w:rsidR="00DE0C8C" w:rsidRPr="00DE0C8C" w14:paraId="3ED8873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171127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315</w:t>
            </w:r>
          </w:p>
        </w:tc>
        <w:tc>
          <w:tcPr>
            <w:tcW w:w="7296" w:type="dxa"/>
            <w:tcBorders>
              <w:top w:val="nil"/>
              <w:left w:val="nil"/>
              <w:bottom w:val="single" w:sz="4" w:space="0" w:color="auto"/>
              <w:right w:val="single" w:sz="4" w:space="0" w:color="auto"/>
            </w:tcBorders>
            <w:vAlign w:val="center"/>
            <w:hideMark/>
          </w:tcPr>
          <w:p w14:paraId="09DEE4F5"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маятникового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рычага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4702508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1B311D5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3C71A1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316</w:t>
            </w:r>
          </w:p>
        </w:tc>
        <w:tc>
          <w:tcPr>
            <w:tcW w:w="7296" w:type="dxa"/>
            <w:tcBorders>
              <w:top w:val="nil"/>
              <w:left w:val="nil"/>
              <w:bottom w:val="single" w:sz="4" w:space="0" w:color="auto"/>
              <w:right w:val="single" w:sz="4" w:space="0" w:color="auto"/>
            </w:tcBorders>
            <w:vAlign w:val="center"/>
            <w:hideMark/>
          </w:tcPr>
          <w:p w14:paraId="58410CD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электрического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регулятора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2978E0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5FC45D4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63EF77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317</w:t>
            </w:r>
          </w:p>
        </w:tc>
        <w:tc>
          <w:tcPr>
            <w:tcW w:w="7296" w:type="dxa"/>
            <w:tcBorders>
              <w:top w:val="nil"/>
              <w:left w:val="nil"/>
              <w:bottom w:val="single" w:sz="4" w:space="0" w:color="auto"/>
              <w:right w:val="single" w:sz="4" w:space="0" w:color="auto"/>
            </w:tcBorders>
            <w:vAlign w:val="center"/>
            <w:hideMark/>
          </w:tcPr>
          <w:p w14:paraId="78A90CF6"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комплекта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для</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ремонта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рулевого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маятника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8632D0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0</w:t>
            </w:r>
          </w:p>
        </w:tc>
      </w:tr>
      <w:tr w:rsidR="00DE0C8C" w:rsidRPr="00DE0C8C" w14:paraId="7805D3C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B3C76C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318</w:t>
            </w:r>
          </w:p>
        </w:tc>
        <w:tc>
          <w:tcPr>
            <w:tcW w:w="7296" w:type="dxa"/>
            <w:tcBorders>
              <w:top w:val="nil"/>
              <w:left w:val="nil"/>
              <w:bottom w:val="single" w:sz="4" w:space="0" w:color="auto"/>
              <w:right w:val="single" w:sz="4" w:space="0" w:color="auto"/>
            </w:tcBorders>
            <w:vAlign w:val="center"/>
            <w:hideMark/>
          </w:tcPr>
          <w:p w14:paraId="29A51997"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шарниров</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РУ</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DD38E4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w:t>
            </w:r>
          </w:p>
        </w:tc>
      </w:tr>
      <w:tr w:rsidR="00DE0C8C" w:rsidRPr="00DE0C8C" w14:paraId="51B0915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29AEDB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319</w:t>
            </w:r>
          </w:p>
        </w:tc>
        <w:tc>
          <w:tcPr>
            <w:tcW w:w="7296" w:type="dxa"/>
            <w:tcBorders>
              <w:top w:val="nil"/>
              <w:left w:val="nil"/>
              <w:bottom w:val="single" w:sz="4" w:space="0" w:color="auto"/>
              <w:right w:val="single" w:sz="4" w:space="0" w:color="auto"/>
            </w:tcBorders>
            <w:vAlign w:val="center"/>
            <w:hideMark/>
          </w:tcPr>
          <w:p w14:paraId="5C9E265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нагнетателя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гидроусилителя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A3300C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5CBF61B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DC50E1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320</w:t>
            </w:r>
          </w:p>
        </w:tc>
        <w:tc>
          <w:tcPr>
            <w:tcW w:w="7296" w:type="dxa"/>
            <w:tcBorders>
              <w:top w:val="nil"/>
              <w:left w:val="nil"/>
              <w:bottom w:val="single" w:sz="4" w:space="0" w:color="auto"/>
              <w:right w:val="single" w:sz="4" w:space="0" w:color="auto"/>
            </w:tcBorders>
            <w:vAlign w:val="center"/>
            <w:hideMark/>
          </w:tcPr>
          <w:p w14:paraId="0BBABE36"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Основной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ремонт</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нагнетателя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гидроусилителя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включая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работы</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61FCB1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21,000</w:t>
            </w:r>
          </w:p>
        </w:tc>
      </w:tr>
      <w:tr w:rsidR="00DE0C8C" w:rsidRPr="00DE0C8C" w14:paraId="4CB93FB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515597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321</w:t>
            </w:r>
          </w:p>
        </w:tc>
        <w:tc>
          <w:tcPr>
            <w:tcW w:w="7296" w:type="dxa"/>
            <w:tcBorders>
              <w:top w:val="nil"/>
              <w:left w:val="nil"/>
              <w:bottom w:val="single" w:sz="4" w:space="0" w:color="auto"/>
              <w:right w:val="single" w:sz="4" w:space="0" w:color="auto"/>
            </w:tcBorders>
            <w:vAlign w:val="center"/>
            <w:hideMark/>
          </w:tcPr>
          <w:p w14:paraId="0F1600DA"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ремня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гидроусилителя</w:t>
            </w:r>
          </w:p>
        </w:tc>
        <w:tc>
          <w:tcPr>
            <w:tcW w:w="1316" w:type="dxa"/>
            <w:tcBorders>
              <w:top w:val="nil"/>
              <w:left w:val="nil"/>
              <w:bottom w:val="single" w:sz="4" w:space="0" w:color="auto"/>
              <w:right w:val="single" w:sz="4" w:space="0" w:color="auto"/>
            </w:tcBorders>
            <w:vAlign w:val="center"/>
            <w:hideMark/>
          </w:tcPr>
          <w:p w14:paraId="5A2B5DC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w:t>
            </w:r>
          </w:p>
        </w:tc>
      </w:tr>
      <w:tr w:rsidR="00DE0C8C" w:rsidRPr="00DE0C8C" w14:paraId="5125C77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9CDE73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322</w:t>
            </w:r>
          </w:p>
        </w:tc>
        <w:tc>
          <w:tcPr>
            <w:tcW w:w="7296" w:type="dxa"/>
            <w:tcBorders>
              <w:top w:val="nil"/>
              <w:left w:val="nil"/>
              <w:bottom w:val="single" w:sz="4" w:space="0" w:color="auto"/>
              <w:right w:val="single" w:sz="4" w:space="0" w:color="auto"/>
            </w:tcBorders>
            <w:vAlign w:val="center"/>
            <w:hideMark/>
          </w:tcPr>
          <w:p w14:paraId="6B2CB286"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трубки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высокого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давления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гидроусилителя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CC9B4B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2C38F05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160E51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323</w:t>
            </w:r>
          </w:p>
        </w:tc>
        <w:tc>
          <w:tcPr>
            <w:tcW w:w="7296" w:type="dxa"/>
            <w:tcBorders>
              <w:top w:val="nil"/>
              <w:left w:val="nil"/>
              <w:bottom w:val="single" w:sz="4" w:space="0" w:color="auto"/>
              <w:right w:val="single" w:sz="4" w:space="0" w:color="auto"/>
            </w:tcBorders>
            <w:vAlign w:val="center"/>
            <w:hideMark/>
          </w:tcPr>
          <w:p w14:paraId="6D405454"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трубки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низкого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давления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гидроусилителя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57EFF93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10C4FE2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F687A3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324</w:t>
            </w:r>
          </w:p>
        </w:tc>
        <w:tc>
          <w:tcPr>
            <w:tcW w:w="7296" w:type="dxa"/>
            <w:tcBorders>
              <w:top w:val="nil"/>
              <w:left w:val="nil"/>
              <w:bottom w:val="single" w:sz="4" w:space="0" w:color="auto"/>
              <w:right w:val="single" w:sz="4" w:space="0" w:color="auto"/>
            </w:tcBorders>
            <w:vAlign w:val="center"/>
            <w:hideMark/>
          </w:tcPr>
          <w:p w14:paraId="06257690"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комплекта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для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ремонта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гидроусилителя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64218F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395977F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0579F2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325</w:t>
            </w:r>
          </w:p>
        </w:tc>
        <w:tc>
          <w:tcPr>
            <w:tcW w:w="7296" w:type="dxa"/>
            <w:tcBorders>
              <w:top w:val="nil"/>
              <w:left w:val="nil"/>
              <w:bottom w:val="single" w:sz="4" w:space="0" w:color="auto"/>
              <w:right w:val="single" w:sz="4" w:space="0" w:color="auto"/>
            </w:tcBorders>
            <w:vAlign w:val="center"/>
            <w:hideMark/>
          </w:tcPr>
          <w:p w14:paraId="6C8235DF"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рулевого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стержня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5A59929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w:t>
            </w:r>
          </w:p>
        </w:tc>
      </w:tr>
      <w:tr w:rsidR="00DE0C8C" w:rsidRPr="00DE0C8C" w14:paraId="2F3E3D4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85BC85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326</w:t>
            </w:r>
          </w:p>
        </w:tc>
        <w:tc>
          <w:tcPr>
            <w:tcW w:w="7296" w:type="dxa"/>
            <w:tcBorders>
              <w:top w:val="nil"/>
              <w:left w:val="nil"/>
              <w:bottom w:val="single" w:sz="4" w:space="0" w:color="auto"/>
              <w:right w:val="single" w:sz="4" w:space="0" w:color="auto"/>
            </w:tcBorders>
            <w:vAlign w:val="center"/>
            <w:hideMark/>
          </w:tcPr>
          <w:p w14:paraId="3420D538"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Ремонт</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шарового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шарнира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рулевого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стержня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AA0A09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w:t>
            </w:r>
          </w:p>
        </w:tc>
      </w:tr>
      <w:tr w:rsidR="00DE0C8C" w:rsidRPr="00DE0C8C" w14:paraId="097EE5B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1C217B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327</w:t>
            </w:r>
          </w:p>
        </w:tc>
        <w:tc>
          <w:tcPr>
            <w:tcW w:w="7296" w:type="dxa"/>
            <w:tcBorders>
              <w:top w:val="nil"/>
              <w:left w:val="nil"/>
              <w:bottom w:val="single" w:sz="4" w:space="0" w:color="auto"/>
              <w:right w:val="single" w:sz="4" w:space="0" w:color="auto"/>
            </w:tcBorders>
            <w:vAlign w:val="center"/>
            <w:hideMark/>
          </w:tcPr>
          <w:p w14:paraId="0E140360"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крючков</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рулевого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стержня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0D2291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6A8769F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4407F1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328</w:t>
            </w:r>
          </w:p>
        </w:tc>
        <w:tc>
          <w:tcPr>
            <w:tcW w:w="7296" w:type="dxa"/>
            <w:tcBorders>
              <w:top w:val="nil"/>
              <w:left w:val="nil"/>
              <w:bottom w:val="single" w:sz="4" w:space="0" w:color="auto"/>
              <w:right w:val="single" w:sz="4" w:space="0" w:color="auto"/>
            </w:tcBorders>
            <w:vAlign w:val="center"/>
            <w:hideMark/>
          </w:tcPr>
          <w:p w14:paraId="19578F3D"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руля</w:t>
            </w:r>
          </w:p>
        </w:tc>
        <w:tc>
          <w:tcPr>
            <w:tcW w:w="1316" w:type="dxa"/>
            <w:tcBorders>
              <w:top w:val="nil"/>
              <w:left w:val="nil"/>
              <w:bottom w:val="single" w:sz="4" w:space="0" w:color="auto"/>
              <w:right w:val="single" w:sz="4" w:space="0" w:color="auto"/>
            </w:tcBorders>
            <w:vAlign w:val="center"/>
            <w:hideMark/>
          </w:tcPr>
          <w:p w14:paraId="4F1EC56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w:t>
            </w:r>
          </w:p>
        </w:tc>
      </w:tr>
      <w:tr w:rsidR="00DE0C8C" w:rsidRPr="00DE0C8C" w14:paraId="0B80F67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7F8098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329</w:t>
            </w:r>
          </w:p>
        </w:tc>
        <w:tc>
          <w:tcPr>
            <w:tcW w:w="7296" w:type="dxa"/>
            <w:tcBorders>
              <w:top w:val="nil"/>
              <w:left w:val="nil"/>
              <w:bottom w:val="single" w:sz="4" w:space="0" w:color="auto"/>
              <w:right w:val="single" w:sz="4" w:space="0" w:color="auto"/>
            </w:tcBorders>
            <w:vAlign w:val="center"/>
            <w:hideMark/>
          </w:tcPr>
          <w:p w14:paraId="31919A9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башмаков</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рулевого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стержня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9E46EF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44A4E4B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D7BB75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330</w:t>
            </w:r>
          </w:p>
        </w:tc>
        <w:tc>
          <w:tcPr>
            <w:tcW w:w="7296" w:type="dxa"/>
            <w:tcBorders>
              <w:top w:val="nil"/>
              <w:left w:val="nil"/>
              <w:bottom w:val="single" w:sz="4" w:space="0" w:color="auto"/>
              <w:right w:val="single" w:sz="4" w:space="0" w:color="auto"/>
            </w:tcBorders>
            <w:vAlign w:val="center"/>
            <w:hideMark/>
          </w:tcPr>
          <w:p w14:paraId="3E35D12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системы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гидроусилителя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1A5E73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44A6EA1B" w14:textId="77777777" w:rsidTr="00DE0C8C">
        <w:trPr>
          <w:trHeight w:val="495"/>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04E79E0C" w14:textId="77777777" w:rsidR="00DE0C8C" w:rsidRPr="00DE0C8C" w:rsidRDefault="00DE0C8C" w:rsidP="00DE0C8C">
            <w:pPr>
              <w:jc w:val="cente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 xml:space="preserve">9. </w:t>
            </w:r>
            <w:r w:rsidRPr="00DE0C8C">
              <w:rPr>
                <w:rFonts w:ascii="Cambria" w:hAnsi="Cambria" w:cs="Cambria" w:hint="cs"/>
                <w:b/>
                <w:bCs/>
                <w:sz w:val="20"/>
                <w:szCs w:val="20"/>
                <w:lang w:val="en-US" w:eastAsia="en-US" w:bidi="ar-SA"/>
              </w:rPr>
              <w:t>Тормозная</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система</w:t>
            </w:r>
          </w:p>
        </w:tc>
      </w:tr>
      <w:tr w:rsidR="00DE0C8C" w:rsidRPr="00DE0C8C" w14:paraId="029F0072" w14:textId="77777777" w:rsidTr="00DE0C8C">
        <w:trPr>
          <w:trHeight w:val="345"/>
        </w:trPr>
        <w:tc>
          <w:tcPr>
            <w:tcW w:w="508" w:type="dxa"/>
            <w:tcBorders>
              <w:top w:val="nil"/>
              <w:left w:val="single" w:sz="4" w:space="0" w:color="auto"/>
              <w:bottom w:val="single" w:sz="4" w:space="0" w:color="auto"/>
              <w:right w:val="single" w:sz="4" w:space="0" w:color="auto"/>
            </w:tcBorders>
            <w:vAlign w:val="center"/>
            <w:hideMark/>
          </w:tcPr>
          <w:p w14:paraId="526FED0B"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331</w:t>
            </w:r>
          </w:p>
        </w:tc>
        <w:tc>
          <w:tcPr>
            <w:tcW w:w="7296" w:type="dxa"/>
            <w:tcBorders>
              <w:top w:val="nil"/>
              <w:left w:val="nil"/>
              <w:bottom w:val="single" w:sz="4" w:space="0" w:color="auto"/>
              <w:right w:val="single" w:sz="4" w:space="0" w:color="auto"/>
            </w:tcBorders>
            <w:vAlign w:val="center"/>
            <w:hideMark/>
          </w:tcPr>
          <w:p w14:paraId="2AE593A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вакуумного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усилителя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45EC45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2E7582C9" w14:textId="77777777" w:rsidTr="00DE0C8C">
        <w:trPr>
          <w:trHeight w:val="345"/>
        </w:trPr>
        <w:tc>
          <w:tcPr>
            <w:tcW w:w="508" w:type="dxa"/>
            <w:tcBorders>
              <w:top w:val="nil"/>
              <w:left w:val="single" w:sz="4" w:space="0" w:color="auto"/>
              <w:bottom w:val="single" w:sz="4" w:space="0" w:color="auto"/>
              <w:right w:val="single" w:sz="4" w:space="0" w:color="auto"/>
            </w:tcBorders>
            <w:vAlign w:val="center"/>
            <w:hideMark/>
          </w:tcPr>
          <w:p w14:paraId="28E0C9C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332</w:t>
            </w:r>
          </w:p>
        </w:tc>
        <w:tc>
          <w:tcPr>
            <w:tcW w:w="7296" w:type="dxa"/>
            <w:tcBorders>
              <w:top w:val="nil"/>
              <w:left w:val="nil"/>
              <w:bottom w:val="single" w:sz="4" w:space="0" w:color="auto"/>
              <w:right w:val="single" w:sz="4" w:space="0" w:color="auto"/>
            </w:tcBorders>
            <w:vAlign w:val="center"/>
            <w:hideMark/>
          </w:tcPr>
          <w:p w14:paraId="52AA22F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клапана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вакуумного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усилителя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40BA99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w:t>
            </w:r>
          </w:p>
        </w:tc>
      </w:tr>
      <w:tr w:rsidR="00DE0C8C" w:rsidRPr="00DE0C8C" w14:paraId="5FC03B55" w14:textId="77777777" w:rsidTr="00DE0C8C">
        <w:trPr>
          <w:trHeight w:val="345"/>
        </w:trPr>
        <w:tc>
          <w:tcPr>
            <w:tcW w:w="508" w:type="dxa"/>
            <w:tcBorders>
              <w:top w:val="nil"/>
              <w:left w:val="single" w:sz="4" w:space="0" w:color="auto"/>
              <w:bottom w:val="single" w:sz="4" w:space="0" w:color="auto"/>
              <w:right w:val="single" w:sz="4" w:space="0" w:color="auto"/>
            </w:tcBorders>
            <w:vAlign w:val="center"/>
            <w:hideMark/>
          </w:tcPr>
          <w:p w14:paraId="6D2721B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333</w:t>
            </w:r>
          </w:p>
        </w:tc>
        <w:tc>
          <w:tcPr>
            <w:tcW w:w="7296" w:type="dxa"/>
            <w:tcBorders>
              <w:top w:val="nil"/>
              <w:left w:val="nil"/>
              <w:bottom w:val="single" w:sz="4" w:space="0" w:color="auto"/>
              <w:right w:val="single" w:sz="4" w:space="0" w:color="auto"/>
            </w:tcBorders>
            <w:vAlign w:val="center"/>
            <w:hideMark/>
          </w:tcPr>
          <w:p w14:paraId="1144B136"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главного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цилиндра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34F2EB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343F90B6" w14:textId="77777777" w:rsidTr="00DE0C8C">
        <w:trPr>
          <w:trHeight w:val="405"/>
        </w:trPr>
        <w:tc>
          <w:tcPr>
            <w:tcW w:w="508" w:type="dxa"/>
            <w:tcBorders>
              <w:top w:val="nil"/>
              <w:left w:val="single" w:sz="4" w:space="0" w:color="auto"/>
              <w:bottom w:val="single" w:sz="4" w:space="0" w:color="auto"/>
              <w:right w:val="single" w:sz="4" w:space="0" w:color="auto"/>
            </w:tcBorders>
            <w:vAlign w:val="center"/>
            <w:hideMark/>
          </w:tcPr>
          <w:p w14:paraId="6CB11AB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334</w:t>
            </w:r>
          </w:p>
        </w:tc>
        <w:tc>
          <w:tcPr>
            <w:tcW w:w="7296" w:type="dxa"/>
            <w:tcBorders>
              <w:top w:val="nil"/>
              <w:left w:val="nil"/>
              <w:bottom w:val="single" w:sz="4" w:space="0" w:color="auto"/>
              <w:right w:val="single" w:sz="4" w:space="0" w:color="auto"/>
            </w:tcBorders>
            <w:vAlign w:val="center"/>
            <w:hideMark/>
          </w:tcPr>
          <w:p w14:paraId="615A114D"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Основной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ремонт</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главного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цилиндра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том</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числе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все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работы</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5756B3E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w:t>
            </w:r>
          </w:p>
        </w:tc>
      </w:tr>
      <w:tr w:rsidR="00DE0C8C" w:rsidRPr="00DE0C8C" w14:paraId="632B15C8" w14:textId="77777777" w:rsidTr="00DE0C8C">
        <w:trPr>
          <w:trHeight w:val="375"/>
        </w:trPr>
        <w:tc>
          <w:tcPr>
            <w:tcW w:w="508" w:type="dxa"/>
            <w:tcBorders>
              <w:top w:val="nil"/>
              <w:left w:val="single" w:sz="4" w:space="0" w:color="auto"/>
              <w:bottom w:val="single" w:sz="4" w:space="0" w:color="auto"/>
              <w:right w:val="single" w:sz="4" w:space="0" w:color="auto"/>
            </w:tcBorders>
            <w:vAlign w:val="center"/>
            <w:hideMark/>
          </w:tcPr>
          <w:p w14:paraId="059F650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335</w:t>
            </w:r>
          </w:p>
        </w:tc>
        <w:tc>
          <w:tcPr>
            <w:tcW w:w="7296" w:type="dxa"/>
            <w:tcBorders>
              <w:top w:val="nil"/>
              <w:left w:val="nil"/>
              <w:bottom w:val="single" w:sz="4" w:space="0" w:color="auto"/>
              <w:right w:val="single" w:sz="4" w:space="0" w:color="auto"/>
            </w:tcBorders>
            <w:vAlign w:val="center"/>
            <w:hideMark/>
          </w:tcPr>
          <w:p w14:paraId="4EF32E8F"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рабочего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цилиндра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24DF13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6C2058B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6EF74D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336</w:t>
            </w:r>
          </w:p>
        </w:tc>
        <w:tc>
          <w:tcPr>
            <w:tcW w:w="7296" w:type="dxa"/>
            <w:tcBorders>
              <w:top w:val="nil"/>
              <w:left w:val="nil"/>
              <w:bottom w:val="single" w:sz="4" w:space="0" w:color="auto"/>
              <w:right w:val="single" w:sz="4" w:space="0" w:color="auto"/>
            </w:tcBorders>
            <w:vAlign w:val="center"/>
            <w:hideMark/>
          </w:tcPr>
          <w:p w14:paraId="2B625E7B"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Основной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ремонт</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рабочего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цилиндра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том</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числе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все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работы</w:t>
            </w:r>
          </w:p>
        </w:tc>
        <w:tc>
          <w:tcPr>
            <w:tcW w:w="1316" w:type="dxa"/>
            <w:tcBorders>
              <w:top w:val="nil"/>
              <w:left w:val="nil"/>
              <w:bottom w:val="single" w:sz="4" w:space="0" w:color="auto"/>
              <w:right w:val="single" w:sz="4" w:space="0" w:color="auto"/>
            </w:tcBorders>
            <w:vAlign w:val="center"/>
            <w:hideMark/>
          </w:tcPr>
          <w:p w14:paraId="77CF709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w:t>
            </w:r>
          </w:p>
        </w:tc>
      </w:tr>
      <w:tr w:rsidR="00DE0C8C" w:rsidRPr="00DE0C8C" w14:paraId="22B20AE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FF8D72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337</w:t>
            </w:r>
          </w:p>
        </w:tc>
        <w:tc>
          <w:tcPr>
            <w:tcW w:w="7296" w:type="dxa"/>
            <w:tcBorders>
              <w:top w:val="nil"/>
              <w:left w:val="nil"/>
              <w:bottom w:val="single" w:sz="4" w:space="0" w:color="auto"/>
              <w:right w:val="single" w:sz="4" w:space="0" w:color="auto"/>
            </w:tcBorders>
            <w:vAlign w:val="center"/>
            <w:hideMark/>
          </w:tcPr>
          <w:p w14:paraId="786399B5"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суппорта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00CB61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5CC9022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358765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338</w:t>
            </w:r>
          </w:p>
        </w:tc>
        <w:tc>
          <w:tcPr>
            <w:tcW w:w="7296" w:type="dxa"/>
            <w:tcBorders>
              <w:top w:val="nil"/>
              <w:left w:val="nil"/>
              <w:bottom w:val="single" w:sz="4" w:space="0" w:color="auto"/>
              <w:right w:val="single" w:sz="4" w:space="0" w:color="auto"/>
            </w:tcBorders>
            <w:vAlign w:val="center"/>
            <w:hideMark/>
          </w:tcPr>
          <w:p w14:paraId="13C0B336"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суппорта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2A7DCA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35A5EF0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6648C4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339</w:t>
            </w:r>
          </w:p>
        </w:tc>
        <w:tc>
          <w:tcPr>
            <w:tcW w:w="7296" w:type="dxa"/>
            <w:tcBorders>
              <w:top w:val="nil"/>
              <w:left w:val="nil"/>
              <w:bottom w:val="single" w:sz="4" w:space="0" w:color="auto"/>
              <w:right w:val="single" w:sz="4" w:space="0" w:color="auto"/>
            </w:tcBorders>
            <w:vAlign w:val="center"/>
            <w:hideMark/>
          </w:tcPr>
          <w:p w14:paraId="7A6742A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Ремонт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переднего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суппорта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6751B5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2FE5C96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9CFE25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340</w:t>
            </w:r>
          </w:p>
        </w:tc>
        <w:tc>
          <w:tcPr>
            <w:tcW w:w="7296" w:type="dxa"/>
            <w:tcBorders>
              <w:top w:val="nil"/>
              <w:left w:val="nil"/>
              <w:bottom w:val="single" w:sz="4" w:space="0" w:color="auto"/>
              <w:right w:val="single" w:sz="4" w:space="0" w:color="auto"/>
            </w:tcBorders>
            <w:vAlign w:val="center"/>
            <w:hideMark/>
          </w:tcPr>
          <w:p w14:paraId="772C0F8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Ремонт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суппорта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05CB70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7AFA6D9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D6D44A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341</w:t>
            </w:r>
          </w:p>
        </w:tc>
        <w:tc>
          <w:tcPr>
            <w:tcW w:w="7296" w:type="dxa"/>
            <w:tcBorders>
              <w:top w:val="nil"/>
              <w:left w:val="nil"/>
              <w:bottom w:val="single" w:sz="4" w:space="0" w:color="auto"/>
              <w:right w:val="single" w:sz="4" w:space="0" w:color="auto"/>
            </w:tcBorders>
            <w:vAlign w:val="center"/>
            <w:hideMark/>
          </w:tcPr>
          <w:p w14:paraId="03EE626E"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рычага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аварийной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разблокировки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тормоза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B42C13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62973BD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44AE5D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342</w:t>
            </w:r>
          </w:p>
        </w:tc>
        <w:tc>
          <w:tcPr>
            <w:tcW w:w="7296" w:type="dxa"/>
            <w:tcBorders>
              <w:top w:val="nil"/>
              <w:left w:val="nil"/>
              <w:bottom w:val="single" w:sz="4" w:space="0" w:color="auto"/>
              <w:right w:val="single" w:sz="4" w:space="0" w:color="auto"/>
            </w:tcBorders>
            <w:vAlign w:val="center"/>
            <w:hideMark/>
          </w:tcPr>
          <w:p w14:paraId="7860348E"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Ремонт</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рычага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аварийной</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разблокировки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тормоза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DCD287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42CF2E8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EDEBD2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343</w:t>
            </w:r>
          </w:p>
        </w:tc>
        <w:tc>
          <w:tcPr>
            <w:tcW w:w="7296" w:type="dxa"/>
            <w:tcBorders>
              <w:top w:val="nil"/>
              <w:left w:val="nil"/>
              <w:bottom w:val="single" w:sz="4" w:space="0" w:color="auto"/>
              <w:right w:val="single" w:sz="4" w:space="0" w:color="auto"/>
            </w:tcBorders>
            <w:vAlign w:val="center"/>
            <w:hideMark/>
          </w:tcPr>
          <w:p w14:paraId="220B878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тормозной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трубы</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F5AA09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2F10673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137AB1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344</w:t>
            </w:r>
          </w:p>
        </w:tc>
        <w:tc>
          <w:tcPr>
            <w:tcW w:w="7296" w:type="dxa"/>
            <w:tcBorders>
              <w:top w:val="nil"/>
              <w:left w:val="nil"/>
              <w:bottom w:val="single" w:sz="4" w:space="0" w:color="auto"/>
              <w:right w:val="single" w:sz="4" w:space="0" w:color="auto"/>
            </w:tcBorders>
            <w:vAlign w:val="center"/>
            <w:hideMark/>
          </w:tcPr>
          <w:p w14:paraId="6FAB228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тормозных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колодок</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357EC4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07030A4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3537EE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345</w:t>
            </w:r>
          </w:p>
        </w:tc>
        <w:tc>
          <w:tcPr>
            <w:tcW w:w="7296" w:type="dxa"/>
            <w:tcBorders>
              <w:top w:val="nil"/>
              <w:left w:val="nil"/>
              <w:bottom w:val="single" w:sz="4" w:space="0" w:color="auto"/>
              <w:right w:val="single" w:sz="4" w:space="0" w:color="auto"/>
            </w:tcBorders>
            <w:vAlign w:val="center"/>
            <w:hideMark/>
          </w:tcPr>
          <w:p w14:paraId="5537E49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Выкачивание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тормозной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системы</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C49670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3BD3786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AAF2F1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346</w:t>
            </w:r>
          </w:p>
        </w:tc>
        <w:tc>
          <w:tcPr>
            <w:tcW w:w="7296" w:type="dxa"/>
            <w:tcBorders>
              <w:top w:val="nil"/>
              <w:left w:val="nil"/>
              <w:bottom w:val="single" w:sz="4" w:space="0" w:color="auto"/>
              <w:right w:val="single" w:sz="4" w:space="0" w:color="auto"/>
            </w:tcBorders>
            <w:vAlign w:val="center"/>
            <w:hideMark/>
          </w:tcPr>
          <w:p w14:paraId="4DAEA6F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задних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дисковых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колодок</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04896F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53D4081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ABE49D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347</w:t>
            </w:r>
          </w:p>
        </w:tc>
        <w:tc>
          <w:tcPr>
            <w:tcW w:w="7296" w:type="dxa"/>
            <w:tcBorders>
              <w:top w:val="nil"/>
              <w:left w:val="nil"/>
              <w:bottom w:val="single" w:sz="4" w:space="0" w:color="auto"/>
              <w:right w:val="single" w:sz="4" w:space="0" w:color="auto"/>
            </w:tcBorders>
            <w:vAlign w:val="center"/>
            <w:hideMark/>
          </w:tcPr>
          <w:p w14:paraId="3123180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задних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барабанных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колодок</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A5D2EA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335BE03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84786D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348</w:t>
            </w:r>
          </w:p>
        </w:tc>
        <w:tc>
          <w:tcPr>
            <w:tcW w:w="7296" w:type="dxa"/>
            <w:tcBorders>
              <w:top w:val="nil"/>
              <w:left w:val="nil"/>
              <w:bottom w:val="single" w:sz="4" w:space="0" w:color="auto"/>
              <w:right w:val="single" w:sz="4" w:space="0" w:color="auto"/>
            </w:tcBorders>
            <w:vAlign w:val="center"/>
            <w:hideMark/>
          </w:tcPr>
          <w:p w14:paraId="3B0CC53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переднего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тормозного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диска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3F5AF8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07B941F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6B5F99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349</w:t>
            </w:r>
          </w:p>
        </w:tc>
        <w:tc>
          <w:tcPr>
            <w:tcW w:w="7296" w:type="dxa"/>
            <w:tcBorders>
              <w:top w:val="nil"/>
              <w:left w:val="nil"/>
              <w:bottom w:val="single" w:sz="4" w:space="0" w:color="auto"/>
              <w:right w:val="single" w:sz="4" w:space="0" w:color="auto"/>
            </w:tcBorders>
            <w:vAlign w:val="center"/>
            <w:hideMark/>
          </w:tcPr>
          <w:p w14:paraId="6E3524F7"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Шлифовка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тормозных</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дисков</w:t>
            </w:r>
            <w:r w:rsidRPr="00DE0C8C">
              <w:rPr>
                <w:rFonts w:ascii="Sakkal Majalla" w:hAnsi="Sakkal Majalla" w:cs="Sakkal Majalla" w:hint="cs"/>
                <w:sz w:val="20"/>
                <w:szCs w:val="20"/>
                <w:lang w:eastAsia="en-US" w:bidi="ar-SA"/>
              </w:rPr>
              <w:t xml:space="preserve"> 1 </w:t>
            </w:r>
            <w:r w:rsidRPr="00DE0C8C">
              <w:rPr>
                <w:rFonts w:ascii="Cambria" w:hAnsi="Cambria" w:cs="Cambria" w:hint="cs"/>
                <w:sz w:val="20"/>
                <w:szCs w:val="20"/>
                <w:lang w:eastAsia="en-US" w:bidi="ar-SA"/>
              </w:rPr>
              <w:t>штука</w:t>
            </w:r>
          </w:p>
        </w:tc>
        <w:tc>
          <w:tcPr>
            <w:tcW w:w="1316" w:type="dxa"/>
            <w:tcBorders>
              <w:top w:val="nil"/>
              <w:left w:val="nil"/>
              <w:bottom w:val="single" w:sz="4" w:space="0" w:color="auto"/>
              <w:right w:val="single" w:sz="4" w:space="0" w:color="auto"/>
            </w:tcBorders>
            <w:vAlign w:val="center"/>
            <w:hideMark/>
          </w:tcPr>
          <w:p w14:paraId="07D8156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9,000</w:t>
            </w:r>
          </w:p>
        </w:tc>
      </w:tr>
      <w:tr w:rsidR="00DE0C8C" w:rsidRPr="00DE0C8C" w14:paraId="2E7B95D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9249A1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350</w:t>
            </w:r>
          </w:p>
        </w:tc>
        <w:tc>
          <w:tcPr>
            <w:tcW w:w="7296" w:type="dxa"/>
            <w:tcBorders>
              <w:top w:val="nil"/>
              <w:left w:val="nil"/>
              <w:bottom w:val="single" w:sz="4" w:space="0" w:color="auto"/>
              <w:right w:val="single" w:sz="4" w:space="0" w:color="auto"/>
            </w:tcBorders>
            <w:vAlign w:val="center"/>
            <w:hideMark/>
          </w:tcPr>
          <w:p w14:paraId="3C392E44"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тормозного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диска</w:t>
            </w:r>
            <w:r w:rsidRPr="00DE0C8C">
              <w:rPr>
                <w:rFonts w:ascii="Sakkal Majalla" w:hAnsi="Sakkal Majalla" w:cs="Sakkal Majalla" w:hint="cs"/>
                <w:sz w:val="20"/>
                <w:szCs w:val="20"/>
                <w:lang w:eastAsia="en-US" w:bidi="ar-SA"/>
              </w:rPr>
              <w:t xml:space="preserve">  1 </w:t>
            </w:r>
            <w:r w:rsidRPr="00DE0C8C">
              <w:rPr>
                <w:rFonts w:ascii="Cambria" w:hAnsi="Cambria" w:cs="Cambria" w:hint="cs"/>
                <w:sz w:val="20"/>
                <w:szCs w:val="20"/>
                <w:lang w:eastAsia="en-US" w:bidi="ar-SA"/>
              </w:rPr>
              <w:t>штука</w:t>
            </w:r>
          </w:p>
        </w:tc>
        <w:tc>
          <w:tcPr>
            <w:tcW w:w="1316" w:type="dxa"/>
            <w:tcBorders>
              <w:top w:val="nil"/>
              <w:left w:val="nil"/>
              <w:bottom w:val="single" w:sz="4" w:space="0" w:color="auto"/>
              <w:right w:val="single" w:sz="4" w:space="0" w:color="auto"/>
            </w:tcBorders>
            <w:vAlign w:val="center"/>
            <w:hideMark/>
          </w:tcPr>
          <w:p w14:paraId="78B0B77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5AD4FA4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62F4C5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351</w:t>
            </w:r>
          </w:p>
        </w:tc>
        <w:tc>
          <w:tcPr>
            <w:tcW w:w="7296" w:type="dxa"/>
            <w:tcBorders>
              <w:top w:val="nil"/>
              <w:left w:val="nil"/>
              <w:bottom w:val="single" w:sz="4" w:space="0" w:color="auto"/>
              <w:right w:val="single" w:sz="4" w:space="0" w:color="auto"/>
            </w:tcBorders>
            <w:vAlign w:val="center"/>
            <w:hideMark/>
          </w:tcPr>
          <w:p w14:paraId="6F8F8DA6"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Шлифовка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тормозно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годиска</w:t>
            </w:r>
            <w:r w:rsidRPr="00DE0C8C">
              <w:rPr>
                <w:rFonts w:ascii="Sakkal Majalla" w:hAnsi="Sakkal Majalla" w:cs="Sakkal Majalla" w:hint="cs"/>
                <w:sz w:val="20"/>
                <w:szCs w:val="20"/>
                <w:lang w:eastAsia="en-US" w:bidi="ar-SA"/>
              </w:rPr>
              <w:t xml:space="preserve"> 1 </w:t>
            </w:r>
            <w:r w:rsidRPr="00DE0C8C">
              <w:rPr>
                <w:rFonts w:ascii="Cambria" w:hAnsi="Cambria" w:cs="Cambria" w:hint="cs"/>
                <w:sz w:val="20"/>
                <w:szCs w:val="20"/>
                <w:lang w:eastAsia="en-US" w:bidi="ar-SA"/>
              </w:rPr>
              <w:t>штука</w:t>
            </w:r>
          </w:p>
        </w:tc>
        <w:tc>
          <w:tcPr>
            <w:tcW w:w="1316" w:type="dxa"/>
            <w:tcBorders>
              <w:top w:val="nil"/>
              <w:left w:val="nil"/>
              <w:bottom w:val="single" w:sz="4" w:space="0" w:color="auto"/>
              <w:right w:val="single" w:sz="4" w:space="0" w:color="auto"/>
            </w:tcBorders>
            <w:vAlign w:val="center"/>
            <w:hideMark/>
          </w:tcPr>
          <w:p w14:paraId="713A0B6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9,000</w:t>
            </w:r>
          </w:p>
        </w:tc>
      </w:tr>
      <w:tr w:rsidR="00DE0C8C" w:rsidRPr="00DE0C8C" w14:paraId="12110F8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792AA7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352</w:t>
            </w:r>
          </w:p>
        </w:tc>
        <w:tc>
          <w:tcPr>
            <w:tcW w:w="7296" w:type="dxa"/>
            <w:tcBorders>
              <w:top w:val="nil"/>
              <w:left w:val="nil"/>
              <w:bottom w:val="single" w:sz="4" w:space="0" w:color="auto"/>
              <w:right w:val="single" w:sz="4" w:space="0" w:color="auto"/>
            </w:tcBorders>
            <w:vAlign w:val="center"/>
            <w:hideMark/>
          </w:tcPr>
          <w:p w14:paraId="10A1AEC9"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тормозной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клеммы</w:t>
            </w:r>
          </w:p>
        </w:tc>
        <w:tc>
          <w:tcPr>
            <w:tcW w:w="1316" w:type="dxa"/>
            <w:tcBorders>
              <w:top w:val="nil"/>
              <w:left w:val="nil"/>
              <w:bottom w:val="single" w:sz="4" w:space="0" w:color="auto"/>
              <w:right w:val="single" w:sz="4" w:space="0" w:color="auto"/>
            </w:tcBorders>
            <w:vAlign w:val="center"/>
            <w:hideMark/>
          </w:tcPr>
          <w:p w14:paraId="25BB008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30BA627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38D232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353</w:t>
            </w:r>
          </w:p>
        </w:tc>
        <w:tc>
          <w:tcPr>
            <w:tcW w:w="7296" w:type="dxa"/>
            <w:tcBorders>
              <w:top w:val="nil"/>
              <w:left w:val="nil"/>
              <w:bottom w:val="single" w:sz="4" w:space="0" w:color="auto"/>
              <w:right w:val="single" w:sz="4" w:space="0" w:color="auto"/>
            </w:tcBorders>
            <w:vAlign w:val="center"/>
            <w:hideMark/>
          </w:tcPr>
          <w:p w14:paraId="488B6896"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Sakkal Majalla" w:hAnsi="Sakkal Majalla" w:cs="Sakkal Majalla" w:hint="cs"/>
                <w:color w:val="000000"/>
                <w:sz w:val="20"/>
                <w:szCs w:val="20"/>
                <w:lang w:val="en-US" w:eastAsia="en-US" w:bidi="ar-SA"/>
              </w:rPr>
              <w:t>ABS</w:t>
            </w:r>
          </w:p>
        </w:tc>
        <w:tc>
          <w:tcPr>
            <w:tcW w:w="1316" w:type="dxa"/>
            <w:tcBorders>
              <w:top w:val="nil"/>
              <w:left w:val="nil"/>
              <w:bottom w:val="single" w:sz="4" w:space="0" w:color="auto"/>
              <w:right w:val="single" w:sz="4" w:space="0" w:color="auto"/>
            </w:tcBorders>
            <w:vAlign w:val="center"/>
            <w:hideMark/>
          </w:tcPr>
          <w:p w14:paraId="27382A4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5234F80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9617C4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354</w:t>
            </w:r>
          </w:p>
        </w:tc>
        <w:tc>
          <w:tcPr>
            <w:tcW w:w="7296" w:type="dxa"/>
            <w:tcBorders>
              <w:top w:val="nil"/>
              <w:left w:val="nil"/>
              <w:bottom w:val="single" w:sz="4" w:space="0" w:color="auto"/>
              <w:right w:val="single" w:sz="4" w:space="0" w:color="auto"/>
            </w:tcBorders>
            <w:vAlign w:val="center"/>
            <w:hideMark/>
          </w:tcPr>
          <w:p w14:paraId="2BE976FA"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Основной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ремонт</w:t>
            </w:r>
            <w:r w:rsidRPr="00DE0C8C">
              <w:rPr>
                <w:rFonts w:ascii="Sakkal Majalla" w:hAnsi="Sakkal Majalla" w:cs="Sakkal Majalla" w:hint="cs"/>
                <w:color w:val="000000"/>
                <w:sz w:val="20"/>
                <w:szCs w:val="20"/>
                <w:lang w:eastAsia="en-US" w:bidi="ar-SA"/>
              </w:rPr>
              <w:t xml:space="preserve"> </w:t>
            </w:r>
            <w:r w:rsidRPr="00DE0C8C">
              <w:rPr>
                <w:rFonts w:ascii="Sakkal Majalla" w:hAnsi="Sakkal Majalla" w:cs="Sakkal Majalla" w:hint="cs"/>
                <w:color w:val="000000"/>
                <w:sz w:val="20"/>
                <w:szCs w:val="20"/>
                <w:lang w:val="en-US" w:eastAsia="en-US" w:bidi="ar-SA"/>
              </w:rPr>
              <w:t>ABS</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том</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числе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все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работы</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6861DE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283CB86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51C4D0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355</w:t>
            </w:r>
          </w:p>
        </w:tc>
        <w:tc>
          <w:tcPr>
            <w:tcW w:w="7296" w:type="dxa"/>
            <w:tcBorders>
              <w:top w:val="nil"/>
              <w:left w:val="nil"/>
              <w:bottom w:val="single" w:sz="4" w:space="0" w:color="auto"/>
              <w:right w:val="single" w:sz="4" w:space="0" w:color="auto"/>
            </w:tcBorders>
            <w:vAlign w:val="center"/>
            <w:hideMark/>
          </w:tcPr>
          <w:p w14:paraId="39C4FF7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датчика</w:t>
            </w:r>
            <w:r w:rsidRPr="00DE0C8C">
              <w:rPr>
                <w:rFonts w:ascii="Sakkal Majalla" w:hAnsi="Sakkal Majalla" w:cs="Sakkal Majalla" w:hint="cs"/>
                <w:color w:val="000000"/>
                <w:sz w:val="20"/>
                <w:szCs w:val="20"/>
                <w:lang w:val="en-US" w:eastAsia="en-US" w:bidi="ar-SA"/>
              </w:rPr>
              <w:t xml:space="preserve"> ABS</w:t>
            </w:r>
          </w:p>
        </w:tc>
        <w:tc>
          <w:tcPr>
            <w:tcW w:w="1316" w:type="dxa"/>
            <w:tcBorders>
              <w:top w:val="nil"/>
              <w:left w:val="nil"/>
              <w:bottom w:val="single" w:sz="4" w:space="0" w:color="auto"/>
              <w:right w:val="single" w:sz="4" w:space="0" w:color="auto"/>
            </w:tcBorders>
            <w:vAlign w:val="center"/>
            <w:hideMark/>
          </w:tcPr>
          <w:p w14:paraId="5589F30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3A078AC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C7BC42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356</w:t>
            </w:r>
          </w:p>
        </w:tc>
        <w:tc>
          <w:tcPr>
            <w:tcW w:w="7296" w:type="dxa"/>
            <w:tcBorders>
              <w:top w:val="nil"/>
              <w:left w:val="nil"/>
              <w:bottom w:val="single" w:sz="4" w:space="0" w:color="auto"/>
              <w:right w:val="single" w:sz="4" w:space="0" w:color="auto"/>
            </w:tcBorders>
            <w:vAlign w:val="center"/>
            <w:hideMark/>
          </w:tcPr>
          <w:p w14:paraId="7320D97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электрических</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проводов</w:t>
            </w:r>
            <w:r w:rsidRPr="00DE0C8C">
              <w:rPr>
                <w:rFonts w:ascii="Sakkal Majalla" w:hAnsi="Sakkal Majalla" w:cs="Sakkal Majalla" w:hint="cs"/>
                <w:color w:val="000000"/>
                <w:sz w:val="20"/>
                <w:szCs w:val="20"/>
                <w:lang w:val="en-US" w:eastAsia="en-US" w:bidi="ar-SA"/>
              </w:rPr>
              <w:t xml:space="preserve"> ABS</w:t>
            </w:r>
          </w:p>
        </w:tc>
        <w:tc>
          <w:tcPr>
            <w:tcW w:w="1316" w:type="dxa"/>
            <w:tcBorders>
              <w:top w:val="nil"/>
              <w:left w:val="nil"/>
              <w:bottom w:val="single" w:sz="4" w:space="0" w:color="auto"/>
              <w:right w:val="single" w:sz="4" w:space="0" w:color="auto"/>
            </w:tcBorders>
            <w:vAlign w:val="center"/>
            <w:hideMark/>
          </w:tcPr>
          <w:p w14:paraId="4E44A1F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780C9C0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E63D7A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357</w:t>
            </w:r>
          </w:p>
        </w:tc>
        <w:tc>
          <w:tcPr>
            <w:tcW w:w="7296" w:type="dxa"/>
            <w:tcBorders>
              <w:top w:val="nil"/>
              <w:left w:val="nil"/>
              <w:bottom w:val="single" w:sz="4" w:space="0" w:color="auto"/>
              <w:right w:val="single" w:sz="4" w:space="0" w:color="auto"/>
            </w:tcBorders>
            <w:vAlign w:val="center"/>
            <w:hideMark/>
          </w:tcPr>
          <w:p w14:paraId="6754CF99"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ручного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тормоза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BAD07A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3110313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6CA1E5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358</w:t>
            </w:r>
          </w:p>
        </w:tc>
        <w:tc>
          <w:tcPr>
            <w:tcW w:w="7296" w:type="dxa"/>
            <w:tcBorders>
              <w:top w:val="nil"/>
              <w:left w:val="nil"/>
              <w:bottom w:val="single" w:sz="4" w:space="0" w:color="auto"/>
              <w:right w:val="single" w:sz="4" w:space="0" w:color="auto"/>
            </w:tcBorders>
            <w:vAlign w:val="center"/>
            <w:hideMark/>
          </w:tcPr>
          <w:p w14:paraId="62F9F3B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Ремонт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ручного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тормозного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механизма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A08DCE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670A9BD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53CB88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359</w:t>
            </w:r>
          </w:p>
        </w:tc>
        <w:tc>
          <w:tcPr>
            <w:tcW w:w="7296" w:type="dxa"/>
            <w:tcBorders>
              <w:top w:val="nil"/>
              <w:left w:val="nil"/>
              <w:bottom w:val="single" w:sz="4" w:space="0" w:color="auto"/>
              <w:right w:val="single" w:sz="4" w:space="0" w:color="auto"/>
            </w:tcBorders>
            <w:vAlign w:val="center"/>
            <w:hideMark/>
          </w:tcPr>
          <w:p w14:paraId="15804A6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колодок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ручного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тормоза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5B2CA5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8,500</w:t>
            </w:r>
          </w:p>
        </w:tc>
      </w:tr>
      <w:tr w:rsidR="00DE0C8C" w:rsidRPr="00DE0C8C" w14:paraId="67A7DB4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D0A692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360</w:t>
            </w:r>
          </w:p>
        </w:tc>
        <w:tc>
          <w:tcPr>
            <w:tcW w:w="7296" w:type="dxa"/>
            <w:tcBorders>
              <w:top w:val="nil"/>
              <w:left w:val="nil"/>
              <w:bottom w:val="single" w:sz="4" w:space="0" w:color="auto"/>
              <w:right w:val="single" w:sz="4" w:space="0" w:color="auto"/>
            </w:tcBorders>
            <w:vAlign w:val="center"/>
            <w:hideMark/>
          </w:tcPr>
          <w:p w14:paraId="33706D96"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троса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ручного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тормоза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7B28CF5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3C202E8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D94318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361</w:t>
            </w:r>
          </w:p>
        </w:tc>
        <w:tc>
          <w:tcPr>
            <w:tcW w:w="7296" w:type="dxa"/>
            <w:tcBorders>
              <w:top w:val="nil"/>
              <w:left w:val="nil"/>
              <w:bottom w:val="single" w:sz="4" w:space="0" w:color="auto"/>
              <w:right w:val="single" w:sz="4" w:space="0" w:color="auto"/>
            </w:tcBorders>
            <w:vAlign w:val="center"/>
            <w:hideMark/>
          </w:tcPr>
          <w:p w14:paraId="293BB4E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Ремонт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троса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ручного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тормоза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297944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4C1B8AD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9A5B68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362</w:t>
            </w:r>
          </w:p>
        </w:tc>
        <w:tc>
          <w:tcPr>
            <w:tcW w:w="7296" w:type="dxa"/>
            <w:tcBorders>
              <w:top w:val="nil"/>
              <w:left w:val="nil"/>
              <w:bottom w:val="single" w:sz="4" w:space="0" w:color="auto"/>
              <w:right w:val="single" w:sz="4" w:space="0" w:color="auto"/>
            </w:tcBorders>
            <w:vAlign w:val="center"/>
            <w:hideMark/>
          </w:tcPr>
          <w:p w14:paraId="255734F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Регулировка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задних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тормозов</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D97301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207DD4D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7AB0AD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363</w:t>
            </w:r>
          </w:p>
        </w:tc>
        <w:tc>
          <w:tcPr>
            <w:tcW w:w="7296" w:type="dxa"/>
            <w:tcBorders>
              <w:top w:val="nil"/>
              <w:left w:val="nil"/>
              <w:bottom w:val="single" w:sz="4" w:space="0" w:color="auto"/>
              <w:right w:val="single" w:sz="4" w:space="0" w:color="auto"/>
            </w:tcBorders>
            <w:vAlign w:val="center"/>
            <w:hideMark/>
          </w:tcPr>
          <w:p w14:paraId="57CBA9A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Промывка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тормозной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системы</w:t>
            </w:r>
          </w:p>
        </w:tc>
        <w:tc>
          <w:tcPr>
            <w:tcW w:w="1316" w:type="dxa"/>
            <w:tcBorders>
              <w:top w:val="nil"/>
              <w:left w:val="nil"/>
              <w:bottom w:val="single" w:sz="4" w:space="0" w:color="auto"/>
              <w:right w:val="single" w:sz="4" w:space="0" w:color="auto"/>
            </w:tcBorders>
            <w:vAlign w:val="center"/>
            <w:hideMark/>
          </w:tcPr>
          <w:p w14:paraId="3B394E4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378B65B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65BE38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364</w:t>
            </w:r>
          </w:p>
        </w:tc>
        <w:tc>
          <w:tcPr>
            <w:tcW w:w="7296" w:type="dxa"/>
            <w:tcBorders>
              <w:top w:val="nil"/>
              <w:left w:val="nil"/>
              <w:bottom w:val="single" w:sz="4" w:space="0" w:color="auto"/>
              <w:right w:val="single" w:sz="4" w:space="0" w:color="auto"/>
            </w:tcBorders>
            <w:vAlign w:val="center"/>
            <w:hideMark/>
          </w:tcPr>
          <w:p w14:paraId="5E3553B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тормозной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жидкости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ED975D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58662551"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79CA13CA" w14:textId="77777777" w:rsidR="00DE0C8C" w:rsidRPr="00DE0C8C" w:rsidRDefault="00DE0C8C" w:rsidP="00DE0C8C">
            <w:pPr>
              <w:jc w:val="cente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 xml:space="preserve">10. </w:t>
            </w:r>
            <w:r w:rsidRPr="00DE0C8C">
              <w:rPr>
                <w:rFonts w:ascii="Cambria" w:hAnsi="Cambria" w:cs="Cambria" w:hint="cs"/>
                <w:b/>
                <w:bCs/>
                <w:sz w:val="20"/>
                <w:szCs w:val="20"/>
                <w:lang w:val="en-US" w:eastAsia="en-US" w:bidi="ar-SA"/>
              </w:rPr>
              <w:t>Электрооборудование</w:t>
            </w:r>
          </w:p>
        </w:tc>
      </w:tr>
      <w:tr w:rsidR="00DE0C8C" w:rsidRPr="00DE0C8C" w14:paraId="591614C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1B274DB"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365</w:t>
            </w:r>
          </w:p>
        </w:tc>
        <w:tc>
          <w:tcPr>
            <w:tcW w:w="7296" w:type="dxa"/>
            <w:tcBorders>
              <w:top w:val="nil"/>
              <w:left w:val="nil"/>
              <w:bottom w:val="single" w:sz="4" w:space="0" w:color="auto"/>
              <w:right w:val="single" w:sz="4" w:space="0" w:color="auto"/>
            </w:tcBorders>
            <w:vAlign w:val="center"/>
            <w:hideMark/>
          </w:tcPr>
          <w:p w14:paraId="1639ECFF"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генератора</w:t>
            </w:r>
          </w:p>
        </w:tc>
        <w:tc>
          <w:tcPr>
            <w:tcW w:w="1316" w:type="dxa"/>
            <w:tcBorders>
              <w:top w:val="nil"/>
              <w:left w:val="nil"/>
              <w:bottom w:val="single" w:sz="4" w:space="0" w:color="auto"/>
              <w:right w:val="single" w:sz="4" w:space="0" w:color="auto"/>
            </w:tcBorders>
            <w:vAlign w:val="center"/>
            <w:hideMark/>
          </w:tcPr>
          <w:p w14:paraId="4745BAA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40FDA64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F27B8A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366</w:t>
            </w:r>
          </w:p>
        </w:tc>
        <w:tc>
          <w:tcPr>
            <w:tcW w:w="7296" w:type="dxa"/>
            <w:tcBorders>
              <w:top w:val="nil"/>
              <w:left w:val="nil"/>
              <w:bottom w:val="single" w:sz="4" w:space="0" w:color="auto"/>
              <w:right w:val="single" w:sz="4" w:space="0" w:color="auto"/>
            </w:tcBorders>
            <w:vAlign w:val="center"/>
            <w:hideMark/>
          </w:tcPr>
          <w:p w14:paraId="71E4F9B9"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Разборка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дефектовка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генератора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784D1A7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6EEEAAA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DE15B5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367</w:t>
            </w:r>
          </w:p>
        </w:tc>
        <w:tc>
          <w:tcPr>
            <w:tcW w:w="7296" w:type="dxa"/>
            <w:tcBorders>
              <w:top w:val="nil"/>
              <w:left w:val="nil"/>
              <w:bottom w:val="single" w:sz="4" w:space="0" w:color="auto"/>
              <w:right w:val="single" w:sz="4" w:space="0" w:color="auto"/>
            </w:tcBorders>
            <w:vAlign w:val="center"/>
            <w:hideMark/>
          </w:tcPr>
          <w:p w14:paraId="297A1F7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статора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генератора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D16635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7CEFDC1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51651B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368</w:t>
            </w:r>
          </w:p>
        </w:tc>
        <w:tc>
          <w:tcPr>
            <w:tcW w:w="7296" w:type="dxa"/>
            <w:tcBorders>
              <w:top w:val="nil"/>
              <w:left w:val="nil"/>
              <w:bottom w:val="single" w:sz="4" w:space="0" w:color="auto"/>
              <w:right w:val="single" w:sz="4" w:space="0" w:color="auto"/>
            </w:tcBorders>
            <w:vAlign w:val="center"/>
            <w:hideMark/>
          </w:tcPr>
          <w:p w14:paraId="5448B89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ротора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генератора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4DF133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71A77A3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8DB85B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369</w:t>
            </w:r>
          </w:p>
        </w:tc>
        <w:tc>
          <w:tcPr>
            <w:tcW w:w="7296" w:type="dxa"/>
            <w:tcBorders>
              <w:top w:val="nil"/>
              <w:left w:val="nil"/>
              <w:bottom w:val="single" w:sz="4" w:space="0" w:color="auto"/>
              <w:right w:val="single" w:sz="4" w:space="0" w:color="auto"/>
            </w:tcBorders>
            <w:vAlign w:val="center"/>
            <w:hideMark/>
          </w:tcPr>
          <w:p w14:paraId="38A6C22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реле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зарядки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генератора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07272B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055F915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108A8E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370</w:t>
            </w:r>
          </w:p>
        </w:tc>
        <w:tc>
          <w:tcPr>
            <w:tcW w:w="7296" w:type="dxa"/>
            <w:tcBorders>
              <w:top w:val="nil"/>
              <w:left w:val="nil"/>
              <w:bottom w:val="single" w:sz="4" w:space="0" w:color="auto"/>
              <w:right w:val="single" w:sz="4" w:space="0" w:color="auto"/>
            </w:tcBorders>
            <w:vAlign w:val="center"/>
            <w:hideMark/>
          </w:tcPr>
          <w:p w14:paraId="0444C22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диодного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моста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генератора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CD8D49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2FEC2B0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E56DE0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371</w:t>
            </w:r>
          </w:p>
        </w:tc>
        <w:tc>
          <w:tcPr>
            <w:tcW w:w="7296" w:type="dxa"/>
            <w:tcBorders>
              <w:top w:val="nil"/>
              <w:left w:val="nil"/>
              <w:bottom w:val="single" w:sz="4" w:space="0" w:color="auto"/>
              <w:right w:val="single" w:sz="4" w:space="0" w:color="auto"/>
            </w:tcBorders>
            <w:vAlign w:val="center"/>
            <w:hideMark/>
          </w:tcPr>
          <w:p w14:paraId="25910B0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подшипника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генератора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86042B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56E6E2D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23C003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372</w:t>
            </w:r>
          </w:p>
        </w:tc>
        <w:tc>
          <w:tcPr>
            <w:tcW w:w="7296" w:type="dxa"/>
            <w:tcBorders>
              <w:top w:val="nil"/>
              <w:left w:val="nil"/>
              <w:bottom w:val="single" w:sz="4" w:space="0" w:color="auto"/>
              <w:right w:val="single" w:sz="4" w:space="0" w:color="auto"/>
            </w:tcBorders>
            <w:vAlign w:val="center"/>
            <w:hideMark/>
          </w:tcPr>
          <w:p w14:paraId="22E01E4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шкива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генератора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AF7939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2B5A594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2997F7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373</w:t>
            </w:r>
          </w:p>
        </w:tc>
        <w:tc>
          <w:tcPr>
            <w:tcW w:w="7296" w:type="dxa"/>
            <w:tcBorders>
              <w:top w:val="nil"/>
              <w:left w:val="nil"/>
              <w:bottom w:val="single" w:sz="4" w:space="0" w:color="auto"/>
              <w:right w:val="single" w:sz="4" w:space="0" w:color="auto"/>
            </w:tcBorders>
            <w:vAlign w:val="center"/>
            <w:hideMark/>
          </w:tcPr>
          <w:p w14:paraId="05BCC464"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амортизатора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капота</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35C6EC0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75BCE26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41FFF9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374</w:t>
            </w:r>
          </w:p>
        </w:tc>
        <w:tc>
          <w:tcPr>
            <w:tcW w:w="7296" w:type="dxa"/>
            <w:tcBorders>
              <w:top w:val="nil"/>
              <w:left w:val="nil"/>
              <w:bottom w:val="single" w:sz="4" w:space="0" w:color="auto"/>
              <w:right w:val="single" w:sz="4" w:space="0" w:color="auto"/>
            </w:tcBorders>
            <w:vAlign w:val="center"/>
            <w:hideMark/>
          </w:tcPr>
          <w:p w14:paraId="1A9D14EE"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Разборка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дефектовка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сборка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стартера</w:t>
            </w:r>
          </w:p>
        </w:tc>
        <w:tc>
          <w:tcPr>
            <w:tcW w:w="1316" w:type="dxa"/>
            <w:tcBorders>
              <w:top w:val="nil"/>
              <w:left w:val="nil"/>
              <w:bottom w:val="single" w:sz="4" w:space="0" w:color="auto"/>
              <w:right w:val="single" w:sz="4" w:space="0" w:color="auto"/>
            </w:tcBorders>
            <w:vAlign w:val="center"/>
            <w:hideMark/>
          </w:tcPr>
          <w:p w14:paraId="1738B67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6090267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A47385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375</w:t>
            </w:r>
          </w:p>
        </w:tc>
        <w:tc>
          <w:tcPr>
            <w:tcW w:w="7296" w:type="dxa"/>
            <w:tcBorders>
              <w:top w:val="nil"/>
              <w:left w:val="nil"/>
              <w:bottom w:val="single" w:sz="4" w:space="0" w:color="auto"/>
              <w:right w:val="single" w:sz="4" w:space="0" w:color="auto"/>
            </w:tcBorders>
            <w:vAlign w:val="center"/>
            <w:hideMark/>
          </w:tcPr>
          <w:p w14:paraId="4949BCE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якоря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стартера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CE1769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5A91814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51FD33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376</w:t>
            </w:r>
          </w:p>
        </w:tc>
        <w:tc>
          <w:tcPr>
            <w:tcW w:w="7296" w:type="dxa"/>
            <w:tcBorders>
              <w:top w:val="nil"/>
              <w:left w:val="nil"/>
              <w:bottom w:val="single" w:sz="4" w:space="0" w:color="auto"/>
              <w:right w:val="single" w:sz="4" w:space="0" w:color="auto"/>
            </w:tcBorders>
            <w:vAlign w:val="center"/>
            <w:hideMark/>
          </w:tcPr>
          <w:p w14:paraId="00F6726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корпуса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стартера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98F53E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56818F6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B19826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377</w:t>
            </w:r>
          </w:p>
        </w:tc>
        <w:tc>
          <w:tcPr>
            <w:tcW w:w="7296" w:type="dxa"/>
            <w:tcBorders>
              <w:top w:val="nil"/>
              <w:left w:val="nil"/>
              <w:bottom w:val="single" w:sz="4" w:space="0" w:color="auto"/>
              <w:right w:val="single" w:sz="4" w:space="0" w:color="auto"/>
            </w:tcBorders>
            <w:vAlign w:val="center"/>
            <w:hideMark/>
          </w:tcPr>
          <w:p w14:paraId="3CABB5E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держателя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стартера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26D4F2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376E125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366A01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378</w:t>
            </w:r>
          </w:p>
        </w:tc>
        <w:tc>
          <w:tcPr>
            <w:tcW w:w="7296" w:type="dxa"/>
            <w:tcBorders>
              <w:top w:val="nil"/>
              <w:left w:val="nil"/>
              <w:bottom w:val="single" w:sz="4" w:space="0" w:color="auto"/>
              <w:right w:val="single" w:sz="4" w:space="0" w:color="auto"/>
            </w:tcBorders>
            <w:vAlign w:val="center"/>
            <w:hideMark/>
          </w:tcPr>
          <w:p w14:paraId="53190F2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бендикса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стартера</w:t>
            </w:r>
          </w:p>
        </w:tc>
        <w:tc>
          <w:tcPr>
            <w:tcW w:w="1316" w:type="dxa"/>
            <w:tcBorders>
              <w:top w:val="nil"/>
              <w:left w:val="nil"/>
              <w:bottom w:val="single" w:sz="4" w:space="0" w:color="auto"/>
              <w:right w:val="single" w:sz="4" w:space="0" w:color="auto"/>
            </w:tcBorders>
            <w:vAlign w:val="center"/>
            <w:hideMark/>
          </w:tcPr>
          <w:p w14:paraId="0367928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6464C91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C1D19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379</w:t>
            </w:r>
          </w:p>
        </w:tc>
        <w:tc>
          <w:tcPr>
            <w:tcW w:w="7296" w:type="dxa"/>
            <w:tcBorders>
              <w:top w:val="nil"/>
              <w:left w:val="nil"/>
              <w:bottom w:val="single" w:sz="4" w:space="0" w:color="auto"/>
              <w:right w:val="single" w:sz="4" w:space="0" w:color="auto"/>
            </w:tcBorders>
            <w:vAlign w:val="center"/>
            <w:hideMark/>
          </w:tcPr>
          <w:p w14:paraId="6A928D1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автомата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стартера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33B48C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294C55C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982A74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380</w:t>
            </w:r>
          </w:p>
        </w:tc>
        <w:tc>
          <w:tcPr>
            <w:tcW w:w="7296" w:type="dxa"/>
            <w:tcBorders>
              <w:top w:val="nil"/>
              <w:left w:val="nil"/>
              <w:bottom w:val="single" w:sz="4" w:space="0" w:color="auto"/>
              <w:right w:val="single" w:sz="4" w:space="0" w:color="auto"/>
            </w:tcBorders>
            <w:vAlign w:val="center"/>
            <w:hideMark/>
          </w:tcPr>
          <w:p w14:paraId="7457622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клапана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стартера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75D171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4A87FE2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0838D8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381</w:t>
            </w:r>
          </w:p>
        </w:tc>
        <w:tc>
          <w:tcPr>
            <w:tcW w:w="7296" w:type="dxa"/>
            <w:tcBorders>
              <w:top w:val="nil"/>
              <w:left w:val="nil"/>
              <w:bottom w:val="single" w:sz="4" w:space="0" w:color="auto"/>
              <w:right w:val="single" w:sz="4" w:space="0" w:color="auto"/>
            </w:tcBorders>
            <w:vAlign w:val="center"/>
            <w:hideMark/>
          </w:tcPr>
          <w:p w14:paraId="01D8826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реле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стартера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A0E881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648110F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E2DEB3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382</w:t>
            </w:r>
          </w:p>
        </w:tc>
        <w:tc>
          <w:tcPr>
            <w:tcW w:w="7296" w:type="dxa"/>
            <w:tcBorders>
              <w:top w:val="nil"/>
              <w:left w:val="nil"/>
              <w:bottom w:val="single" w:sz="4" w:space="0" w:color="auto"/>
              <w:right w:val="single" w:sz="4" w:space="0" w:color="auto"/>
            </w:tcBorders>
            <w:vAlign w:val="center"/>
            <w:hideMark/>
          </w:tcPr>
          <w:p w14:paraId="22A4AC8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уголя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стартера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27B052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72C5A1B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674BA3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383</w:t>
            </w:r>
          </w:p>
        </w:tc>
        <w:tc>
          <w:tcPr>
            <w:tcW w:w="7296" w:type="dxa"/>
            <w:tcBorders>
              <w:top w:val="nil"/>
              <w:left w:val="nil"/>
              <w:bottom w:val="single" w:sz="4" w:space="0" w:color="auto"/>
              <w:right w:val="single" w:sz="4" w:space="0" w:color="auto"/>
            </w:tcBorders>
            <w:vAlign w:val="center"/>
            <w:hideMark/>
          </w:tcPr>
          <w:p w14:paraId="071955D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чехла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стартера</w:t>
            </w:r>
          </w:p>
        </w:tc>
        <w:tc>
          <w:tcPr>
            <w:tcW w:w="1316" w:type="dxa"/>
            <w:tcBorders>
              <w:top w:val="nil"/>
              <w:left w:val="nil"/>
              <w:bottom w:val="single" w:sz="4" w:space="0" w:color="auto"/>
              <w:right w:val="single" w:sz="4" w:space="0" w:color="auto"/>
            </w:tcBorders>
            <w:vAlign w:val="center"/>
            <w:hideMark/>
          </w:tcPr>
          <w:p w14:paraId="71FF860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4CFE5A7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2D9EE5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384</w:t>
            </w:r>
          </w:p>
        </w:tc>
        <w:tc>
          <w:tcPr>
            <w:tcW w:w="7296" w:type="dxa"/>
            <w:tcBorders>
              <w:top w:val="nil"/>
              <w:left w:val="nil"/>
              <w:bottom w:val="single" w:sz="4" w:space="0" w:color="auto"/>
              <w:right w:val="single" w:sz="4" w:space="0" w:color="auto"/>
            </w:tcBorders>
            <w:vAlign w:val="center"/>
            <w:hideMark/>
          </w:tcPr>
          <w:p w14:paraId="1D98E84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Регулировка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сигнала</w:t>
            </w:r>
          </w:p>
        </w:tc>
        <w:tc>
          <w:tcPr>
            <w:tcW w:w="1316" w:type="dxa"/>
            <w:tcBorders>
              <w:top w:val="nil"/>
              <w:left w:val="nil"/>
              <w:bottom w:val="single" w:sz="4" w:space="0" w:color="auto"/>
              <w:right w:val="single" w:sz="4" w:space="0" w:color="auto"/>
            </w:tcBorders>
            <w:vAlign w:val="center"/>
            <w:hideMark/>
          </w:tcPr>
          <w:p w14:paraId="0E14BF5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7C4DFB2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4E1F8A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385</w:t>
            </w:r>
          </w:p>
        </w:tc>
        <w:tc>
          <w:tcPr>
            <w:tcW w:w="7296" w:type="dxa"/>
            <w:tcBorders>
              <w:top w:val="nil"/>
              <w:left w:val="nil"/>
              <w:bottom w:val="single" w:sz="4" w:space="0" w:color="auto"/>
              <w:right w:val="single" w:sz="4" w:space="0" w:color="auto"/>
            </w:tcBorders>
            <w:vAlign w:val="center"/>
            <w:hideMark/>
          </w:tcPr>
          <w:p w14:paraId="7C0CDB95"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сигнала</w:t>
            </w:r>
          </w:p>
        </w:tc>
        <w:tc>
          <w:tcPr>
            <w:tcW w:w="1316" w:type="dxa"/>
            <w:tcBorders>
              <w:top w:val="nil"/>
              <w:left w:val="nil"/>
              <w:bottom w:val="single" w:sz="4" w:space="0" w:color="auto"/>
              <w:right w:val="single" w:sz="4" w:space="0" w:color="auto"/>
            </w:tcBorders>
            <w:vAlign w:val="center"/>
            <w:hideMark/>
          </w:tcPr>
          <w:p w14:paraId="1450D6D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4DCE051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6A8B7D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386</w:t>
            </w:r>
          </w:p>
        </w:tc>
        <w:tc>
          <w:tcPr>
            <w:tcW w:w="7296" w:type="dxa"/>
            <w:tcBorders>
              <w:top w:val="nil"/>
              <w:left w:val="nil"/>
              <w:bottom w:val="single" w:sz="4" w:space="0" w:color="auto"/>
              <w:right w:val="single" w:sz="4" w:space="0" w:color="auto"/>
            </w:tcBorders>
            <w:vAlign w:val="center"/>
            <w:hideMark/>
          </w:tcPr>
          <w:p w14:paraId="21A2C28D"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переднего</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фонаря</w:t>
            </w:r>
          </w:p>
        </w:tc>
        <w:tc>
          <w:tcPr>
            <w:tcW w:w="1316" w:type="dxa"/>
            <w:tcBorders>
              <w:top w:val="nil"/>
              <w:left w:val="nil"/>
              <w:bottom w:val="single" w:sz="4" w:space="0" w:color="auto"/>
              <w:right w:val="single" w:sz="4" w:space="0" w:color="auto"/>
            </w:tcBorders>
            <w:vAlign w:val="center"/>
            <w:hideMark/>
          </w:tcPr>
          <w:p w14:paraId="7C0E5B3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67123A4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3A6923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387</w:t>
            </w:r>
          </w:p>
        </w:tc>
        <w:tc>
          <w:tcPr>
            <w:tcW w:w="7296" w:type="dxa"/>
            <w:tcBorders>
              <w:top w:val="nil"/>
              <w:left w:val="nil"/>
              <w:bottom w:val="single" w:sz="4" w:space="0" w:color="auto"/>
              <w:right w:val="single" w:sz="4" w:space="0" w:color="auto"/>
            </w:tcBorders>
            <w:vAlign w:val="center"/>
            <w:hideMark/>
          </w:tcPr>
          <w:p w14:paraId="5844CED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Установка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противотуманного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фонаря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2BF7C5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32381A6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15358E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388</w:t>
            </w:r>
          </w:p>
        </w:tc>
        <w:tc>
          <w:tcPr>
            <w:tcW w:w="7296" w:type="dxa"/>
            <w:tcBorders>
              <w:top w:val="nil"/>
              <w:left w:val="nil"/>
              <w:bottom w:val="single" w:sz="4" w:space="0" w:color="auto"/>
              <w:right w:val="single" w:sz="4" w:space="0" w:color="auto"/>
            </w:tcBorders>
            <w:vAlign w:val="center"/>
            <w:hideMark/>
          </w:tcPr>
          <w:p w14:paraId="3585F02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центрального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трансформатора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фонаря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E5AF36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0819EB8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D59713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389</w:t>
            </w:r>
          </w:p>
        </w:tc>
        <w:tc>
          <w:tcPr>
            <w:tcW w:w="7296" w:type="dxa"/>
            <w:tcBorders>
              <w:top w:val="nil"/>
              <w:left w:val="nil"/>
              <w:bottom w:val="single" w:sz="4" w:space="0" w:color="auto"/>
              <w:right w:val="single" w:sz="4" w:space="0" w:color="auto"/>
            </w:tcBorders>
            <w:vAlign w:val="center"/>
            <w:hideMark/>
          </w:tcPr>
          <w:p w14:paraId="5B59A46C"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панели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приборов</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905A1B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459687C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56E8D0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390</w:t>
            </w:r>
          </w:p>
        </w:tc>
        <w:tc>
          <w:tcPr>
            <w:tcW w:w="7296" w:type="dxa"/>
            <w:tcBorders>
              <w:top w:val="nil"/>
              <w:left w:val="nil"/>
              <w:bottom w:val="single" w:sz="4" w:space="0" w:color="auto"/>
              <w:right w:val="single" w:sz="4" w:space="0" w:color="auto"/>
            </w:tcBorders>
            <w:vAlign w:val="center"/>
            <w:hideMark/>
          </w:tcPr>
          <w:p w14:paraId="5D24918B"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задних</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фонарей</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5EF0591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336BD46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AE458A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391</w:t>
            </w:r>
          </w:p>
        </w:tc>
        <w:tc>
          <w:tcPr>
            <w:tcW w:w="7296" w:type="dxa"/>
            <w:tcBorders>
              <w:top w:val="nil"/>
              <w:left w:val="nil"/>
              <w:bottom w:val="single" w:sz="4" w:space="0" w:color="auto"/>
              <w:right w:val="single" w:sz="4" w:space="0" w:color="auto"/>
            </w:tcBorders>
            <w:vAlign w:val="center"/>
            <w:hideMark/>
          </w:tcPr>
          <w:p w14:paraId="652ACE3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Регулировка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передних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фонарей</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6353CD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1F26077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AC14F0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392</w:t>
            </w:r>
          </w:p>
        </w:tc>
        <w:tc>
          <w:tcPr>
            <w:tcW w:w="7296" w:type="dxa"/>
            <w:tcBorders>
              <w:top w:val="nil"/>
              <w:left w:val="nil"/>
              <w:bottom w:val="single" w:sz="4" w:space="0" w:color="auto"/>
              <w:right w:val="single" w:sz="4" w:space="0" w:color="auto"/>
            </w:tcBorders>
            <w:vAlign w:val="center"/>
            <w:hideMark/>
          </w:tcPr>
          <w:p w14:paraId="7500F1C4"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зажигания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4047D79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2FD260A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0F9D4C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393</w:t>
            </w:r>
          </w:p>
        </w:tc>
        <w:tc>
          <w:tcPr>
            <w:tcW w:w="7296" w:type="dxa"/>
            <w:tcBorders>
              <w:top w:val="nil"/>
              <w:left w:val="nil"/>
              <w:bottom w:val="single" w:sz="4" w:space="0" w:color="auto"/>
              <w:right w:val="single" w:sz="4" w:space="0" w:color="auto"/>
            </w:tcBorders>
            <w:vAlign w:val="center"/>
            <w:hideMark/>
          </w:tcPr>
          <w:p w14:paraId="5B656B2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контакта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замка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зажигания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CCC973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0BBF5D1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4D3365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394</w:t>
            </w:r>
          </w:p>
        </w:tc>
        <w:tc>
          <w:tcPr>
            <w:tcW w:w="7296" w:type="dxa"/>
            <w:tcBorders>
              <w:top w:val="nil"/>
              <w:left w:val="nil"/>
              <w:bottom w:val="single" w:sz="4" w:space="0" w:color="auto"/>
              <w:right w:val="single" w:sz="4" w:space="0" w:color="auto"/>
            </w:tcBorders>
            <w:vAlign w:val="center"/>
            <w:hideMark/>
          </w:tcPr>
          <w:p w14:paraId="25D9A179"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катушки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загигания</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91452F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02F39E1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7631E4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395</w:t>
            </w:r>
          </w:p>
        </w:tc>
        <w:tc>
          <w:tcPr>
            <w:tcW w:w="7296" w:type="dxa"/>
            <w:tcBorders>
              <w:top w:val="nil"/>
              <w:left w:val="nil"/>
              <w:bottom w:val="single" w:sz="4" w:space="0" w:color="auto"/>
              <w:right w:val="single" w:sz="4" w:space="0" w:color="auto"/>
            </w:tcBorders>
            <w:vAlign w:val="center"/>
            <w:hideMark/>
          </w:tcPr>
          <w:p w14:paraId="408CC130"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индукционной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катушки</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72DC27E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64C2DCB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705863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396</w:t>
            </w:r>
          </w:p>
        </w:tc>
        <w:tc>
          <w:tcPr>
            <w:tcW w:w="7296" w:type="dxa"/>
            <w:tcBorders>
              <w:top w:val="nil"/>
              <w:left w:val="nil"/>
              <w:bottom w:val="single" w:sz="4" w:space="0" w:color="auto"/>
              <w:right w:val="single" w:sz="4" w:space="0" w:color="auto"/>
            </w:tcBorders>
            <w:vAlign w:val="center"/>
            <w:hideMark/>
          </w:tcPr>
          <w:p w14:paraId="09FBCBD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шнур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абажура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BC80DB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253C125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299BA3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397</w:t>
            </w:r>
          </w:p>
        </w:tc>
        <w:tc>
          <w:tcPr>
            <w:tcW w:w="7296" w:type="dxa"/>
            <w:tcBorders>
              <w:top w:val="nil"/>
              <w:left w:val="nil"/>
              <w:bottom w:val="single" w:sz="4" w:space="0" w:color="auto"/>
              <w:right w:val="single" w:sz="4" w:space="0" w:color="auto"/>
            </w:tcBorders>
            <w:vAlign w:val="center"/>
            <w:hideMark/>
          </w:tcPr>
          <w:p w14:paraId="7E8974C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Ремонт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шнур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абажура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A518A8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1E83CF5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C978CF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398</w:t>
            </w:r>
          </w:p>
        </w:tc>
        <w:tc>
          <w:tcPr>
            <w:tcW w:w="7296" w:type="dxa"/>
            <w:tcBorders>
              <w:top w:val="nil"/>
              <w:left w:val="nil"/>
              <w:bottom w:val="single" w:sz="4" w:space="0" w:color="auto"/>
              <w:right w:val="single" w:sz="4" w:space="0" w:color="auto"/>
            </w:tcBorders>
            <w:vAlign w:val="center"/>
            <w:hideMark/>
          </w:tcPr>
          <w:p w14:paraId="2D07838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спидометра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44E64F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w:t>
            </w:r>
          </w:p>
        </w:tc>
      </w:tr>
      <w:tr w:rsidR="00DE0C8C" w:rsidRPr="00DE0C8C" w14:paraId="73C3983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1B6094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399</w:t>
            </w:r>
          </w:p>
        </w:tc>
        <w:tc>
          <w:tcPr>
            <w:tcW w:w="7296" w:type="dxa"/>
            <w:tcBorders>
              <w:top w:val="nil"/>
              <w:left w:val="nil"/>
              <w:bottom w:val="single" w:sz="4" w:space="0" w:color="auto"/>
              <w:right w:val="single" w:sz="4" w:space="0" w:color="auto"/>
            </w:tcBorders>
            <w:vAlign w:val="center"/>
            <w:hideMark/>
          </w:tcPr>
          <w:p w14:paraId="7F8DFBD8"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троса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спидометра</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050389A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w:t>
            </w:r>
          </w:p>
        </w:tc>
      </w:tr>
      <w:tr w:rsidR="00DE0C8C" w:rsidRPr="00DE0C8C" w14:paraId="55A727A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1B34EB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400</w:t>
            </w:r>
          </w:p>
        </w:tc>
        <w:tc>
          <w:tcPr>
            <w:tcW w:w="7296" w:type="dxa"/>
            <w:tcBorders>
              <w:top w:val="nil"/>
              <w:left w:val="nil"/>
              <w:bottom w:val="single" w:sz="4" w:space="0" w:color="auto"/>
              <w:right w:val="single" w:sz="4" w:space="0" w:color="auto"/>
            </w:tcBorders>
            <w:vAlign w:val="center"/>
            <w:hideMark/>
          </w:tcPr>
          <w:p w14:paraId="46DEDEE7"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измерительных</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приборов</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F1A0E6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6BA8B5F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8A958B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401</w:t>
            </w:r>
          </w:p>
        </w:tc>
        <w:tc>
          <w:tcPr>
            <w:tcW w:w="7296" w:type="dxa"/>
            <w:tcBorders>
              <w:top w:val="nil"/>
              <w:left w:val="nil"/>
              <w:bottom w:val="single" w:sz="4" w:space="0" w:color="auto"/>
              <w:right w:val="single" w:sz="4" w:space="0" w:color="auto"/>
            </w:tcBorders>
            <w:vAlign w:val="center"/>
            <w:hideMark/>
          </w:tcPr>
          <w:p w14:paraId="63BC06B1"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стеклоомывателя</w:t>
            </w:r>
          </w:p>
        </w:tc>
        <w:tc>
          <w:tcPr>
            <w:tcW w:w="1316" w:type="dxa"/>
            <w:tcBorders>
              <w:top w:val="nil"/>
              <w:left w:val="nil"/>
              <w:bottom w:val="single" w:sz="4" w:space="0" w:color="auto"/>
              <w:right w:val="single" w:sz="4" w:space="0" w:color="auto"/>
            </w:tcBorders>
            <w:vAlign w:val="center"/>
            <w:hideMark/>
          </w:tcPr>
          <w:p w14:paraId="3F599B5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w:t>
            </w:r>
          </w:p>
        </w:tc>
      </w:tr>
      <w:tr w:rsidR="00DE0C8C" w:rsidRPr="00DE0C8C" w14:paraId="3CB365C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25A87E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402</w:t>
            </w:r>
          </w:p>
        </w:tc>
        <w:tc>
          <w:tcPr>
            <w:tcW w:w="7296" w:type="dxa"/>
            <w:tcBorders>
              <w:top w:val="nil"/>
              <w:left w:val="nil"/>
              <w:bottom w:val="single" w:sz="4" w:space="0" w:color="auto"/>
              <w:right w:val="single" w:sz="4" w:space="0" w:color="auto"/>
            </w:tcBorders>
            <w:vAlign w:val="center"/>
            <w:hideMark/>
          </w:tcPr>
          <w:p w14:paraId="261C4611" w14:textId="77777777" w:rsidR="00DE0C8C" w:rsidRPr="00DE0C8C" w:rsidRDefault="00DE0C8C" w:rsidP="00DE0C8C">
            <w:pPr>
              <w:rPr>
                <w:rFonts w:ascii="Sakkal Majalla" w:hAnsi="Sakkal Majalla" w:cs="Sakkal Majalla" w:hint="cs"/>
                <w:sz w:val="20"/>
                <w:szCs w:val="20"/>
                <w:lang w:eastAsia="en-US" w:bidi="ar-SA"/>
              </w:rPr>
            </w:pPr>
            <w:r w:rsidRPr="00DE0C8C">
              <w:rPr>
                <w:rFonts w:ascii="Cambria" w:hAnsi="Cambria" w:cs="Cambria" w:hint="cs"/>
                <w:sz w:val="20"/>
                <w:szCs w:val="20"/>
                <w:lang w:eastAsia="en-US" w:bidi="ar-SA"/>
              </w:rPr>
              <w:t>Снятие</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установка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или</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замена</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двигателя</w:t>
            </w:r>
            <w:r w:rsidRPr="00DE0C8C">
              <w:rPr>
                <w:rFonts w:ascii="Sakkal Majalla" w:hAnsi="Sakkal Majalla" w:cs="Sakkal Majalla" w:hint="cs"/>
                <w:sz w:val="20"/>
                <w:szCs w:val="20"/>
                <w:lang w:eastAsia="en-US" w:bidi="ar-SA"/>
              </w:rPr>
              <w:t xml:space="preserve"> </w:t>
            </w:r>
            <w:r w:rsidRPr="00DE0C8C">
              <w:rPr>
                <w:rFonts w:ascii="Cambria" w:hAnsi="Cambria" w:cs="Cambria" w:hint="cs"/>
                <w:sz w:val="20"/>
                <w:szCs w:val="20"/>
                <w:lang w:eastAsia="en-US" w:bidi="ar-SA"/>
              </w:rPr>
              <w:t>стеклоомывателя</w:t>
            </w:r>
            <w:r w:rsidRPr="00DE0C8C">
              <w:rPr>
                <w:rFonts w:ascii="Sakkal Majalla" w:hAnsi="Sakkal Majalla" w:cs="Sakkal Majalla" w:hint="cs"/>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5B8C6E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25FB701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953952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403</w:t>
            </w:r>
          </w:p>
        </w:tc>
        <w:tc>
          <w:tcPr>
            <w:tcW w:w="7296" w:type="dxa"/>
            <w:tcBorders>
              <w:top w:val="nil"/>
              <w:left w:val="nil"/>
              <w:bottom w:val="single" w:sz="4" w:space="0" w:color="auto"/>
              <w:right w:val="single" w:sz="4" w:space="0" w:color="auto"/>
            </w:tcBorders>
            <w:vAlign w:val="center"/>
            <w:hideMark/>
          </w:tcPr>
          <w:p w14:paraId="268DAC3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двигателя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обогревателя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413C86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16,000</w:t>
            </w:r>
          </w:p>
        </w:tc>
      </w:tr>
      <w:tr w:rsidR="00DE0C8C" w:rsidRPr="00DE0C8C" w14:paraId="572B736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A07A19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404</w:t>
            </w:r>
          </w:p>
        </w:tc>
        <w:tc>
          <w:tcPr>
            <w:tcW w:w="7296" w:type="dxa"/>
            <w:tcBorders>
              <w:top w:val="nil"/>
              <w:left w:val="nil"/>
              <w:bottom w:val="single" w:sz="4" w:space="0" w:color="auto"/>
              <w:right w:val="single" w:sz="4" w:space="0" w:color="auto"/>
            </w:tcBorders>
            <w:vAlign w:val="center"/>
            <w:hideMark/>
          </w:tcPr>
          <w:p w14:paraId="51CF9831"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регуляторов</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поздушного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потока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обогревателя</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40E645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3163A37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8F8346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405</w:t>
            </w:r>
          </w:p>
        </w:tc>
        <w:tc>
          <w:tcPr>
            <w:tcW w:w="7296" w:type="dxa"/>
            <w:tcBorders>
              <w:top w:val="nil"/>
              <w:left w:val="nil"/>
              <w:bottom w:val="single" w:sz="4" w:space="0" w:color="auto"/>
              <w:right w:val="single" w:sz="4" w:space="0" w:color="auto"/>
            </w:tcBorders>
            <w:vAlign w:val="center"/>
            <w:hideMark/>
          </w:tcPr>
          <w:p w14:paraId="24FF2D69"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Ремонт</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регуляторов</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поздушного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потока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обогревателя</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C7DCE6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3243E43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6834E5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406</w:t>
            </w:r>
          </w:p>
        </w:tc>
        <w:tc>
          <w:tcPr>
            <w:tcW w:w="7296" w:type="dxa"/>
            <w:tcBorders>
              <w:top w:val="nil"/>
              <w:left w:val="nil"/>
              <w:bottom w:val="single" w:sz="4" w:space="0" w:color="auto"/>
              <w:right w:val="single" w:sz="4" w:space="0" w:color="auto"/>
            </w:tcBorders>
            <w:vAlign w:val="center"/>
            <w:hideMark/>
          </w:tcPr>
          <w:p w14:paraId="06625E3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предохранителей</w:t>
            </w:r>
          </w:p>
        </w:tc>
        <w:tc>
          <w:tcPr>
            <w:tcW w:w="1316" w:type="dxa"/>
            <w:tcBorders>
              <w:top w:val="nil"/>
              <w:left w:val="nil"/>
              <w:bottom w:val="single" w:sz="4" w:space="0" w:color="auto"/>
              <w:right w:val="single" w:sz="4" w:space="0" w:color="auto"/>
            </w:tcBorders>
            <w:vAlign w:val="center"/>
            <w:hideMark/>
          </w:tcPr>
          <w:p w14:paraId="06C442D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w:t>
            </w:r>
          </w:p>
        </w:tc>
      </w:tr>
      <w:tr w:rsidR="00DE0C8C" w:rsidRPr="00DE0C8C" w14:paraId="67EE9F9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196730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407</w:t>
            </w:r>
          </w:p>
        </w:tc>
        <w:tc>
          <w:tcPr>
            <w:tcW w:w="7296" w:type="dxa"/>
            <w:tcBorders>
              <w:top w:val="nil"/>
              <w:left w:val="nil"/>
              <w:bottom w:val="single" w:sz="4" w:space="0" w:color="auto"/>
              <w:right w:val="single" w:sz="4" w:space="0" w:color="auto"/>
            </w:tcBorders>
            <w:vAlign w:val="center"/>
            <w:hideMark/>
          </w:tcPr>
          <w:p w14:paraId="33C7F96F"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центрального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дверей</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19B8F72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332EF96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86D001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408</w:t>
            </w:r>
          </w:p>
        </w:tc>
        <w:tc>
          <w:tcPr>
            <w:tcW w:w="7296" w:type="dxa"/>
            <w:tcBorders>
              <w:top w:val="nil"/>
              <w:left w:val="nil"/>
              <w:bottom w:val="single" w:sz="4" w:space="0" w:color="auto"/>
              <w:right w:val="single" w:sz="4" w:space="0" w:color="auto"/>
            </w:tcBorders>
            <w:vAlign w:val="center"/>
            <w:hideMark/>
          </w:tcPr>
          <w:p w14:paraId="18A9D1A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эл</w:t>
            </w:r>
            <w:r w:rsidRPr="00DE0C8C">
              <w:rPr>
                <w:rFonts w:ascii="Sakkal Majalla" w:hAnsi="Sakkal Majalla" w:cs="Sakkal Majalla" w:hint="cs"/>
                <w:color w:val="000000"/>
                <w:sz w:val="20"/>
                <w:szCs w:val="20"/>
                <w:lang w:val="en-US" w:eastAsia="en-US" w:bidi="ar-SA"/>
              </w:rPr>
              <w:t>/</w:t>
            </w:r>
            <w:r w:rsidRPr="00DE0C8C">
              <w:rPr>
                <w:rFonts w:ascii="Cambria" w:hAnsi="Cambria" w:cs="Cambria" w:hint="cs"/>
                <w:color w:val="000000"/>
                <w:sz w:val="20"/>
                <w:szCs w:val="20"/>
                <w:lang w:val="en-US" w:eastAsia="en-US" w:bidi="ar-SA"/>
              </w:rPr>
              <w:t>замка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двере</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5DC658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579AEC3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C22C1B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409</w:t>
            </w:r>
          </w:p>
        </w:tc>
        <w:tc>
          <w:tcPr>
            <w:tcW w:w="7296" w:type="dxa"/>
            <w:tcBorders>
              <w:top w:val="nil"/>
              <w:left w:val="nil"/>
              <w:bottom w:val="single" w:sz="4" w:space="0" w:color="auto"/>
              <w:right w:val="single" w:sz="4" w:space="0" w:color="auto"/>
            </w:tcBorders>
            <w:vAlign w:val="center"/>
            <w:hideMark/>
          </w:tcPr>
          <w:p w14:paraId="4C6DF5B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стеклоподъемника</w:t>
            </w:r>
          </w:p>
        </w:tc>
        <w:tc>
          <w:tcPr>
            <w:tcW w:w="1316" w:type="dxa"/>
            <w:tcBorders>
              <w:top w:val="nil"/>
              <w:left w:val="nil"/>
              <w:bottom w:val="single" w:sz="4" w:space="0" w:color="auto"/>
              <w:right w:val="single" w:sz="4" w:space="0" w:color="auto"/>
            </w:tcBorders>
            <w:vAlign w:val="center"/>
            <w:hideMark/>
          </w:tcPr>
          <w:p w14:paraId="3177AFA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w:t>
            </w:r>
          </w:p>
        </w:tc>
      </w:tr>
      <w:tr w:rsidR="00DE0C8C" w:rsidRPr="00DE0C8C" w14:paraId="6151394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D64E38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410</w:t>
            </w:r>
          </w:p>
        </w:tc>
        <w:tc>
          <w:tcPr>
            <w:tcW w:w="7296" w:type="dxa"/>
            <w:tcBorders>
              <w:top w:val="nil"/>
              <w:left w:val="nil"/>
              <w:bottom w:val="single" w:sz="4" w:space="0" w:color="auto"/>
              <w:right w:val="single" w:sz="4" w:space="0" w:color="auto"/>
            </w:tcBorders>
            <w:vAlign w:val="center"/>
            <w:hideMark/>
          </w:tcPr>
          <w:p w14:paraId="527A95C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стеклоподъемника</w:t>
            </w:r>
          </w:p>
        </w:tc>
        <w:tc>
          <w:tcPr>
            <w:tcW w:w="1316" w:type="dxa"/>
            <w:tcBorders>
              <w:top w:val="nil"/>
              <w:left w:val="nil"/>
              <w:bottom w:val="single" w:sz="4" w:space="0" w:color="auto"/>
              <w:right w:val="single" w:sz="4" w:space="0" w:color="auto"/>
            </w:tcBorders>
            <w:vAlign w:val="center"/>
            <w:hideMark/>
          </w:tcPr>
          <w:p w14:paraId="43D1C3C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0E6F357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40F66A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411</w:t>
            </w:r>
          </w:p>
        </w:tc>
        <w:tc>
          <w:tcPr>
            <w:tcW w:w="7296" w:type="dxa"/>
            <w:tcBorders>
              <w:top w:val="nil"/>
              <w:left w:val="nil"/>
              <w:bottom w:val="single" w:sz="4" w:space="0" w:color="auto"/>
              <w:right w:val="single" w:sz="4" w:space="0" w:color="auto"/>
            </w:tcBorders>
            <w:vAlign w:val="center"/>
            <w:hideMark/>
          </w:tcPr>
          <w:p w14:paraId="5DE128C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Установка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магнитолы</w:t>
            </w:r>
          </w:p>
        </w:tc>
        <w:tc>
          <w:tcPr>
            <w:tcW w:w="1316" w:type="dxa"/>
            <w:tcBorders>
              <w:top w:val="nil"/>
              <w:left w:val="nil"/>
              <w:bottom w:val="single" w:sz="4" w:space="0" w:color="auto"/>
              <w:right w:val="single" w:sz="4" w:space="0" w:color="auto"/>
            </w:tcBorders>
            <w:vAlign w:val="center"/>
            <w:hideMark/>
          </w:tcPr>
          <w:p w14:paraId="21E5F83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w:t>
            </w:r>
          </w:p>
        </w:tc>
      </w:tr>
      <w:tr w:rsidR="00DE0C8C" w:rsidRPr="00DE0C8C" w14:paraId="1F4E1B5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B63AD0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412</w:t>
            </w:r>
          </w:p>
        </w:tc>
        <w:tc>
          <w:tcPr>
            <w:tcW w:w="7296" w:type="dxa"/>
            <w:tcBorders>
              <w:top w:val="nil"/>
              <w:left w:val="nil"/>
              <w:bottom w:val="single" w:sz="4" w:space="0" w:color="auto"/>
              <w:right w:val="single" w:sz="4" w:space="0" w:color="auto"/>
            </w:tcBorders>
            <w:vAlign w:val="center"/>
            <w:hideMark/>
          </w:tcPr>
          <w:p w14:paraId="19F22E0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электических</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датчиков</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ADD854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w:t>
            </w:r>
          </w:p>
        </w:tc>
      </w:tr>
      <w:tr w:rsidR="00DE0C8C" w:rsidRPr="00DE0C8C" w14:paraId="4B299D5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27B442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413</w:t>
            </w:r>
          </w:p>
        </w:tc>
        <w:tc>
          <w:tcPr>
            <w:tcW w:w="7296" w:type="dxa"/>
            <w:tcBorders>
              <w:top w:val="nil"/>
              <w:left w:val="nil"/>
              <w:bottom w:val="single" w:sz="4" w:space="0" w:color="auto"/>
              <w:right w:val="single" w:sz="4" w:space="0" w:color="auto"/>
            </w:tcBorders>
            <w:vAlign w:val="center"/>
            <w:hideMark/>
          </w:tcPr>
          <w:p w14:paraId="1DF24F7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электрическихв</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выключателей</w:t>
            </w:r>
          </w:p>
        </w:tc>
        <w:tc>
          <w:tcPr>
            <w:tcW w:w="1316" w:type="dxa"/>
            <w:tcBorders>
              <w:top w:val="nil"/>
              <w:left w:val="nil"/>
              <w:bottom w:val="single" w:sz="4" w:space="0" w:color="auto"/>
              <w:right w:val="single" w:sz="4" w:space="0" w:color="auto"/>
            </w:tcBorders>
            <w:vAlign w:val="center"/>
            <w:hideMark/>
          </w:tcPr>
          <w:p w14:paraId="73DEF35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w:t>
            </w:r>
          </w:p>
        </w:tc>
      </w:tr>
      <w:tr w:rsidR="00DE0C8C" w:rsidRPr="00DE0C8C" w14:paraId="6B04AFF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6867C9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414</w:t>
            </w:r>
          </w:p>
        </w:tc>
        <w:tc>
          <w:tcPr>
            <w:tcW w:w="7296" w:type="dxa"/>
            <w:tcBorders>
              <w:top w:val="nil"/>
              <w:left w:val="nil"/>
              <w:bottom w:val="single" w:sz="4" w:space="0" w:color="auto"/>
              <w:right w:val="single" w:sz="4" w:space="0" w:color="auto"/>
            </w:tcBorders>
            <w:vAlign w:val="center"/>
            <w:hideMark/>
          </w:tcPr>
          <w:p w14:paraId="40672A4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аккумулятора</w:t>
            </w:r>
          </w:p>
        </w:tc>
        <w:tc>
          <w:tcPr>
            <w:tcW w:w="1316" w:type="dxa"/>
            <w:tcBorders>
              <w:top w:val="nil"/>
              <w:left w:val="nil"/>
              <w:bottom w:val="single" w:sz="4" w:space="0" w:color="auto"/>
              <w:right w:val="single" w:sz="4" w:space="0" w:color="auto"/>
            </w:tcBorders>
            <w:vAlign w:val="center"/>
            <w:hideMark/>
          </w:tcPr>
          <w:p w14:paraId="50CD320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w:t>
            </w:r>
          </w:p>
        </w:tc>
      </w:tr>
      <w:tr w:rsidR="00DE0C8C" w:rsidRPr="00DE0C8C" w14:paraId="11F9CAB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DDED7B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415</w:t>
            </w:r>
          </w:p>
        </w:tc>
        <w:tc>
          <w:tcPr>
            <w:tcW w:w="7296" w:type="dxa"/>
            <w:tcBorders>
              <w:top w:val="nil"/>
              <w:left w:val="nil"/>
              <w:bottom w:val="single" w:sz="4" w:space="0" w:color="auto"/>
              <w:right w:val="single" w:sz="4" w:space="0" w:color="auto"/>
            </w:tcBorders>
            <w:vAlign w:val="center"/>
            <w:hideMark/>
          </w:tcPr>
          <w:p w14:paraId="59066A9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клемм</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аккумулятора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634C86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122C3C6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6E20B5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416</w:t>
            </w:r>
          </w:p>
        </w:tc>
        <w:tc>
          <w:tcPr>
            <w:tcW w:w="7296" w:type="dxa"/>
            <w:tcBorders>
              <w:top w:val="nil"/>
              <w:left w:val="nil"/>
              <w:bottom w:val="single" w:sz="4" w:space="0" w:color="auto"/>
              <w:right w:val="single" w:sz="4" w:space="0" w:color="auto"/>
            </w:tcBorders>
            <w:vAlign w:val="center"/>
            <w:hideMark/>
          </w:tcPr>
          <w:p w14:paraId="18DA126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положительного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электрошнура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аккумулятора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100AE5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716B166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616399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417</w:t>
            </w:r>
          </w:p>
        </w:tc>
        <w:tc>
          <w:tcPr>
            <w:tcW w:w="7296" w:type="dxa"/>
            <w:tcBorders>
              <w:top w:val="nil"/>
              <w:left w:val="nil"/>
              <w:bottom w:val="single" w:sz="4" w:space="0" w:color="auto"/>
              <w:right w:val="single" w:sz="4" w:space="0" w:color="auto"/>
            </w:tcBorders>
            <w:vAlign w:val="center"/>
            <w:hideMark/>
          </w:tcPr>
          <w:p w14:paraId="5DAC836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отрицательного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электрошнура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аккумулятора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E3AD0D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43263EB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446899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418</w:t>
            </w:r>
          </w:p>
        </w:tc>
        <w:tc>
          <w:tcPr>
            <w:tcW w:w="7296" w:type="dxa"/>
            <w:tcBorders>
              <w:top w:val="nil"/>
              <w:left w:val="nil"/>
              <w:bottom w:val="single" w:sz="4" w:space="0" w:color="auto"/>
              <w:right w:val="single" w:sz="4" w:space="0" w:color="auto"/>
            </w:tcBorders>
            <w:vAlign w:val="center"/>
            <w:hideMark/>
          </w:tcPr>
          <w:p w14:paraId="111A27F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Установка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парктроника</w:t>
            </w:r>
          </w:p>
        </w:tc>
        <w:tc>
          <w:tcPr>
            <w:tcW w:w="1316" w:type="dxa"/>
            <w:tcBorders>
              <w:top w:val="nil"/>
              <w:left w:val="nil"/>
              <w:bottom w:val="single" w:sz="4" w:space="0" w:color="auto"/>
              <w:right w:val="single" w:sz="4" w:space="0" w:color="auto"/>
            </w:tcBorders>
            <w:vAlign w:val="center"/>
            <w:hideMark/>
          </w:tcPr>
          <w:p w14:paraId="337C506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39CBBF7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D3FBEA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419</w:t>
            </w:r>
          </w:p>
        </w:tc>
        <w:tc>
          <w:tcPr>
            <w:tcW w:w="7296" w:type="dxa"/>
            <w:tcBorders>
              <w:top w:val="nil"/>
              <w:left w:val="nil"/>
              <w:bottom w:val="single" w:sz="4" w:space="0" w:color="auto"/>
              <w:right w:val="single" w:sz="4" w:space="0" w:color="auto"/>
            </w:tcBorders>
            <w:vAlign w:val="center"/>
            <w:hideMark/>
          </w:tcPr>
          <w:p w14:paraId="0181E8E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Частичный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ремонт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эл</w:t>
            </w:r>
            <w:r w:rsidRPr="00DE0C8C">
              <w:rPr>
                <w:rFonts w:ascii="Sakkal Majalla" w:hAnsi="Sakkal Majalla" w:cs="Sakkal Majalla" w:hint="cs"/>
                <w:color w:val="000000"/>
                <w:sz w:val="20"/>
                <w:szCs w:val="20"/>
                <w:lang w:val="en-US" w:eastAsia="en-US" w:bidi="ar-SA"/>
              </w:rPr>
              <w:t>/</w:t>
            </w:r>
            <w:r w:rsidRPr="00DE0C8C">
              <w:rPr>
                <w:rFonts w:ascii="Cambria" w:hAnsi="Cambria" w:cs="Cambria" w:hint="cs"/>
                <w:color w:val="000000"/>
                <w:sz w:val="20"/>
                <w:szCs w:val="20"/>
                <w:lang w:val="en-US" w:eastAsia="en-US" w:bidi="ar-SA"/>
              </w:rPr>
              <w:t>проводов</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FD0D6C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18,000</w:t>
            </w:r>
          </w:p>
        </w:tc>
      </w:tr>
      <w:tr w:rsidR="00DE0C8C" w:rsidRPr="00DE0C8C" w14:paraId="1822BF5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87C5E3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420</w:t>
            </w:r>
          </w:p>
        </w:tc>
        <w:tc>
          <w:tcPr>
            <w:tcW w:w="7296" w:type="dxa"/>
            <w:tcBorders>
              <w:top w:val="nil"/>
              <w:left w:val="nil"/>
              <w:bottom w:val="single" w:sz="4" w:space="0" w:color="auto"/>
              <w:right w:val="single" w:sz="4" w:space="0" w:color="auto"/>
            </w:tcBorders>
            <w:vAlign w:val="center"/>
            <w:hideMark/>
          </w:tcPr>
          <w:p w14:paraId="36384498"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ремонт</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основ</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Пучка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эл</w:t>
            </w:r>
            <w:r w:rsidRPr="00DE0C8C">
              <w:rPr>
                <w:rFonts w:ascii="Sakkal Majalla" w:hAnsi="Sakkal Majalla" w:cs="Sakkal Majalla" w:hint="cs"/>
                <w:color w:val="000000"/>
                <w:sz w:val="20"/>
                <w:szCs w:val="20"/>
                <w:lang w:eastAsia="en-US" w:bidi="ar-SA"/>
              </w:rPr>
              <w:t>/</w:t>
            </w:r>
            <w:r w:rsidRPr="00DE0C8C">
              <w:rPr>
                <w:rFonts w:ascii="Cambria" w:hAnsi="Cambria" w:cs="Cambria" w:hint="cs"/>
                <w:color w:val="000000"/>
                <w:sz w:val="20"/>
                <w:szCs w:val="20"/>
                <w:lang w:eastAsia="en-US" w:bidi="ar-SA"/>
              </w:rPr>
              <w:t>проводов</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27AC4D6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6CD10F6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81237C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421</w:t>
            </w:r>
          </w:p>
        </w:tc>
        <w:tc>
          <w:tcPr>
            <w:tcW w:w="7296" w:type="dxa"/>
            <w:tcBorders>
              <w:top w:val="nil"/>
              <w:left w:val="nil"/>
              <w:bottom w:val="single" w:sz="4" w:space="0" w:color="auto"/>
              <w:right w:val="single" w:sz="4" w:space="0" w:color="auto"/>
            </w:tcBorders>
            <w:vAlign w:val="center"/>
            <w:hideMark/>
          </w:tcPr>
          <w:p w14:paraId="3DF3A836"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вакуумного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двигателя</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переднего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моста</w:t>
            </w:r>
          </w:p>
        </w:tc>
        <w:tc>
          <w:tcPr>
            <w:tcW w:w="1316" w:type="dxa"/>
            <w:tcBorders>
              <w:top w:val="nil"/>
              <w:left w:val="nil"/>
              <w:bottom w:val="single" w:sz="4" w:space="0" w:color="auto"/>
              <w:right w:val="single" w:sz="4" w:space="0" w:color="auto"/>
            </w:tcBorders>
            <w:vAlign w:val="center"/>
            <w:hideMark/>
          </w:tcPr>
          <w:p w14:paraId="4788F94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4E5CB66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B49F6F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422</w:t>
            </w:r>
          </w:p>
        </w:tc>
        <w:tc>
          <w:tcPr>
            <w:tcW w:w="7296" w:type="dxa"/>
            <w:tcBorders>
              <w:top w:val="nil"/>
              <w:left w:val="nil"/>
              <w:bottom w:val="single" w:sz="4" w:space="0" w:color="auto"/>
              <w:right w:val="single" w:sz="4" w:space="0" w:color="auto"/>
            </w:tcBorders>
            <w:vAlign w:val="center"/>
            <w:hideMark/>
          </w:tcPr>
          <w:p w14:paraId="4F93E28E"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вакуумного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двигателя</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делительной</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коробки</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77673B5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038E123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5CE44A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423</w:t>
            </w:r>
          </w:p>
        </w:tc>
        <w:tc>
          <w:tcPr>
            <w:tcW w:w="7296" w:type="dxa"/>
            <w:tcBorders>
              <w:top w:val="nil"/>
              <w:left w:val="nil"/>
              <w:bottom w:val="single" w:sz="4" w:space="0" w:color="auto"/>
              <w:right w:val="single" w:sz="4" w:space="0" w:color="auto"/>
            </w:tcBorders>
            <w:vAlign w:val="center"/>
            <w:hideMark/>
          </w:tcPr>
          <w:p w14:paraId="652C1C65"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ремонт</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вторичного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пучко</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эл</w:t>
            </w:r>
            <w:r w:rsidRPr="00DE0C8C">
              <w:rPr>
                <w:rFonts w:ascii="Sakkal Majalla" w:hAnsi="Sakkal Majalla" w:cs="Sakkal Majalla" w:hint="cs"/>
                <w:color w:val="000000"/>
                <w:sz w:val="20"/>
                <w:szCs w:val="20"/>
                <w:lang w:eastAsia="en-US" w:bidi="ar-SA"/>
              </w:rPr>
              <w:t>/</w:t>
            </w:r>
            <w:r w:rsidRPr="00DE0C8C">
              <w:rPr>
                <w:rFonts w:ascii="Cambria" w:hAnsi="Cambria" w:cs="Cambria" w:hint="cs"/>
                <w:color w:val="000000"/>
                <w:sz w:val="20"/>
                <w:szCs w:val="20"/>
                <w:lang w:eastAsia="en-US" w:bidi="ar-SA"/>
              </w:rPr>
              <w:t>проводов</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684A403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5271F15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C5D7D1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424</w:t>
            </w:r>
          </w:p>
        </w:tc>
        <w:tc>
          <w:tcPr>
            <w:tcW w:w="7296" w:type="dxa"/>
            <w:tcBorders>
              <w:top w:val="nil"/>
              <w:left w:val="nil"/>
              <w:bottom w:val="single" w:sz="4" w:space="0" w:color="auto"/>
              <w:right w:val="single" w:sz="4" w:space="0" w:color="auto"/>
            </w:tcBorders>
            <w:vAlign w:val="center"/>
            <w:hideMark/>
          </w:tcPr>
          <w:p w14:paraId="2995465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антенны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автомашины</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EB7F65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518D456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844AE5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425</w:t>
            </w:r>
          </w:p>
        </w:tc>
        <w:tc>
          <w:tcPr>
            <w:tcW w:w="7296" w:type="dxa"/>
            <w:tcBorders>
              <w:top w:val="nil"/>
              <w:left w:val="nil"/>
              <w:bottom w:val="single" w:sz="4" w:space="0" w:color="auto"/>
              <w:right w:val="single" w:sz="4" w:space="0" w:color="auto"/>
            </w:tcBorders>
            <w:vAlign w:val="center"/>
            <w:hideMark/>
          </w:tcPr>
          <w:p w14:paraId="7DE0EC4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Ремонт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антенны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автомашины</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8D4AA1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08755E9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3ABC06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426</w:t>
            </w:r>
          </w:p>
        </w:tc>
        <w:tc>
          <w:tcPr>
            <w:tcW w:w="7296" w:type="dxa"/>
            <w:tcBorders>
              <w:top w:val="nil"/>
              <w:left w:val="nil"/>
              <w:bottom w:val="single" w:sz="4" w:space="0" w:color="auto"/>
              <w:right w:val="single" w:sz="4" w:space="0" w:color="auto"/>
            </w:tcBorders>
            <w:vAlign w:val="center"/>
            <w:hideMark/>
          </w:tcPr>
          <w:p w14:paraId="5F02112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эл</w:t>
            </w:r>
            <w:r w:rsidRPr="00DE0C8C">
              <w:rPr>
                <w:rFonts w:ascii="Sakkal Majalla" w:hAnsi="Sakkal Majalla" w:cs="Sakkal Majalla" w:hint="cs"/>
                <w:sz w:val="20"/>
                <w:szCs w:val="20"/>
                <w:lang w:val="en-US" w:eastAsia="en-US" w:bidi="ar-SA"/>
              </w:rPr>
              <w:t>/</w:t>
            </w:r>
            <w:r w:rsidRPr="00DE0C8C">
              <w:rPr>
                <w:rFonts w:ascii="Cambria" w:hAnsi="Cambria" w:cs="Cambria" w:hint="cs"/>
                <w:sz w:val="20"/>
                <w:szCs w:val="20"/>
                <w:lang w:val="en-US" w:eastAsia="en-US" w:bidi="ar-SA"/>
              </w:rPr>
              <w:t>кнопки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D58F32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08847FE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9BB641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427</w:t>
            </w:r>
          </w:p>
        </w:tc>
        <w:tc>
          <w:tcPr>
            <w:tcW w:w="7296" w:type="dxa"/>
            <w:tcBorders>
              <w:top w:val="nil"/>
              <w:left w:val="nil"/>
              <w:bottom w:val="single" w:sz="4" w:space="0" w:color="auto"/>
              <w:right w:val="single" w:sz="4" w:space="0" w:color="auto"/>
            </w:tcBorders>
            <w:vAlign w:val="center"/>
            <w:hideMark/>
          </w:tcPr>
          <w:p w14:paraId="44FC4D0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руля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преключателя</w:t>
            </w:r>
          </w:p>
        </w:tc>
        <w:tc>
          <w:tcPr>
            <w:tcW w:w="1316" w:type="dxa"/>
            <w:tcBorders>
              <w:top w:val="nil"/>
              <w:left w:val="nil"/>
              <w:bottom w:val="single" w:sz="4" w:space="0" w:color="auto"/>
              <w:right w:val="single" w:sz="4" w:space="0" w:color="auto"/>
            </w:tcBorders>
            <w:vAlign w:val="center"/>
            <w:hideMark/>
          </w:tcPr>
          <w:p w14:paraId="1E24E57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1887F17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E2B305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428</w:t>
            </w:r>
          </w:p>
        </w:tc>
        <w:tc>
          <w:tcPr>
            <w:tcW w:w="7296" w:type="dxa"/>
            <w:tcBorders>
              <w:top w:val="nil"/>
              <w:left w:val="nil"/>
              <w:bottom w:val="single" w:sz="4" w:space="0" w:color="auto"/>
              <w:right w:val="single" w:sz="4" w:space="0" w:color="auto"/>
            </w:tcBorders>
            <w:vAlign w:val="center"/>
            <w:hideMark/>
          </w:tcPr>
          <w:p w14:paraId="39EB0DC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блока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ксенона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97CEC7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w:t>
            </w:r>
          </w:p>
        </w:tc>
      </w:tr>
      <w:tr w:rsidR="00DE0C8C" w:rsidRPr="00DE0C8C" w14:paraId="20528E9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247151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429</w:t>
            </w:r>
          </w:p>
        </w:tc>
        <w:tc>
          <w:tcPr>
            <w:tcW w:w="7296" w:type="dxa"/>
            <w:tcBorders>
              <w:top w:val="nil"/>
              <w:left w:val="nil"/>
              <w:bottom w:val="single" w:sz="4" w:space="0" w:color="auto"/>
              <w:right w:val="single" w:sz="4" w:space="0" w:color="auto"/>
            </w:tcBorders>
            <w:vAlign w:val="center"/>
            <w:hideMark/>
          </w:tcPr>
          <w:p w14:paraId="6C01937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электрического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штекера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382E9D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6F1B406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A34FF6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430</w:t>
            </w:r>
          </w:p>
        </w:tc>
        <w:tc>
          <w:tcPr>
            <w:tcW w:w="7296" w:type="dxa"/>
            <w:tcBorders>
              <w:top w:val="nil"/>
              <w:left w:val="nil"/>
              <w:bottom w:val="single" w:sz="4" w:space="0" w:color="auto"/>
              <w:right w:val="single" w:sz="4" w:space="0" w:color="auto"/>
            </w:tcBorders>
            <w:vAlign w:val="center"/>
            <w:hideMark/>
          </w:tcPr>
          <w:p w14:paraId="7E364C3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электрического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выключателя</w:t>
            </w:r>
          </w:p>
        </w:tc>
        <w:tc>
          <w:tcPr>
            <w:tcW w:w="1316" w:type="dxa"/>
            <w:tcBorders>
              <w:top w:val="nil"/>
              <w:left w:val="nil"/>
              <w:bottom w:val="single" w:sz="4" w:space="0" w:color="auto"/>
              <w:right w:val="single" w:sz="4" w:space="0" w:color="auto"/>
            </w:tcBorders>
            <w:vAlign w:val="center"/>
            <w:hideMark/>
          </w:tcPr>
          <w:p w14:paraId="041685E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w:t>
            </w:r>
          </w:p>
        </w:tc>
      </w:tr>
      <w:tr w:rsidR="00DE0C8C" w:rsidRPr="00DE0C8C" w14:paraId="6A1AF34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381F78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431</w:t>
            </w:r>
          </w:p>
        </w:tc>
        <w:tc>
          <w:tcPr>
            <w:tcW w:w="7296" w:type="dxa"/>
            <w:tcBorders>
              <w:top w:val="nil"/>
              <w:left w:val="nil"/>
              <w:bottom w:val="single" w:sz="4" w:space="0" w:color="auto"/>
              <w:right w:val="single" w:sz="4" w:space="0" w:color="auto"/>
            </w:tcBorders>
            <w:vAlign w:val="center"/>
            <w:hideMark/>
          </w:tcPr>
          <w:p w14:paraId="2C01965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пужка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шнуров</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зажигания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3F1461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4B117EB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6F43F4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432</w:t>
            </w:r>
          </w:p>
        </w:tc>
        <w:tc>
          <w:tcPr>
            <w:tcW w:w="7296" w:type="dxa"/>
            <w:tcBorders>
              <w:top w:val="nil"/>
              <w:left w:val="nil"/>
              <w:bottom w:val="single" w:sz="4" w:space="0" w:color="auto"/>
              <w:right w:val="single" w:sz="4" w:space="0" w:color="auto"/>
            </w:tcBorders>
            <w:vAlign w:val="center"/>
            <w:hideMark/>
          </w:tcPr>
          <w:p w14:paraId="032CD8D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опрыскивателя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воды</w:t>
            </w:r>
          </w:p>
        </w:tc>
        <w:tc>
          <w:tcPr>
            <w:tcW w:w="1316" w:type="dxa"/>
            <w:tcBorders>
              <w:top w:val="nil"/>
              <w:left w:val="nil"/>
              <w:bottom w:val="single" w:sz="4" w:space="0" w:color="auto"/>
              <w:right w:val="single" w:sz="4" w:space="0" w:color="auto"/>
            </w:tcBorders>
            <w:vAlign w:val="center"/>
            <w:hideMark/>
          </w:tcPr>
          <w:p w14:paraId="6A86A91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w:t>
            </w:r>
          </w:p>
        </w:tc>
      </w:tr>
      <w:tr w:rsidR="00DE0C8C" w:rsidRPr="00DE0C8C" w14:paraId="7863FDC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9364B0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433</w:t>
            </w:r>
          </w:p>
        </w:tc>
        <w:tc>
          <w:tcPr>
            <w:tcW w:w="7296" w:type="dxa"/>
            <w:tcBorders>
              <w:top w:val="nil"/>
              <w:left w:val="nil"/>
              <w:bottom w:val="single" w:sz="4" w:space="0" w:color="auto"/>
              <w:right w:val="single" w:sz="4" w:space="0" w:color="auto"/>
            </w:tcBorders>
            <w:vAlign w:val="center"/>
            <w:hideMark/>
          </w:tcPr>
          <w:p w14:paraId="32E8451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амортизатора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багажника</w:t>
            </w:r>
          </w:p>
        </w:tc>
        <w:tc>
          <w:tcPr>
            <w:tcW w:w="1316" w:type="dxa"/>
            <w:tcBorders>
              <w:top w:val="nil"/>
              <w:left w:val="nil"/>
              <w:bottom w:val="single" w:sz="4" w:space="0" w:color="auto"/>
              <w:right w:val="single" w:sz="4" w:space="0" w:color="auto"/>
            </w:tcBorders>
            <w:vAlign w:val="center"/>
            <w:hideMark/>
          </w:tcPr>
          <w:p w14:paraId="13B0958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1,400</w:t>
            </w:r>
          </w:p>
        </w:tc>
      </w:tr>
      <w:tr w:rsidR="00DE0C8C" w:rsidRPr="00DE0C8C" w14:paraId="1859B03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F0CAB6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434</w:t>
            </w:r>
          </w:p>
        </w:tc>
        <w:tc>
          <w:tcPr>
            <w:tcW w:w="7296" w:type="dxa"/>
            <w:tcBorders>
              <w:top w:val="nil"/>
              <w:left w:val="nil"/>
              <w:bottom w:val="single" w:sz="4" w:space="0" w:color="auto"/>
              <w:right w:val="single" w:sz="4" w:space="0" w:color="auto"/>
            </w:tcBorders>
            <w:vAlign w:val="center"/>
            <w:hideMark/>
          </w:tcPr>
          <w:p w14:paraId="1418EAC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бампера</w:t>
            </w:r>
          </w:p>
        </w:tc>
        <w:tc>
          <w:tcPr>
            <w:tcW w:w="1316" w:type="dxa"/>
            <w:tcBorders>
              <w:top w:val="nil"/>
              <w:left w:val="nil"/>
              <w:bottom w:val="single" w:sz="4" w:space="0" w:color="auto"/>
              <w:right w:val="single" w:sz="4" w:space="0" w:color="auto"/>
            </w:tcBorders>
            <w:vAlign w:val="center"/>
            <w:hideMark/>
          </w:tcPr>
          <w:p w14:paraId="1AF3DC5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406863C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3CA961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435</w:t>
            </w:r>
          </w:p>
        </w:tc>
        <w:tc>
          <w:tcPr>
            <w:tcW w:w="7296" w:type="dxa"/>
            <w:tcBorders>
              <w:top w:val="nil"/>
              <w:left w:val="nil"/>
              <w:bottom w:val="single" w:sz="4" w:space="0" w:color="auto"/>
              <w:right w:val="single" w:sz="4" w:space="0" w:color="auto"/>
            </w:tcBorders>
            <w:vAlign w:val="center"/>
            <w:hideMark/>
          </w:tcPr>
          <w:p w14:paraId="4DED7F5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кронштейна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бампера</w:t>
            </w:r>
          </w:p>
        </w:tc>
        <w:tc>
          <w:tcPr>
            <w:tcW w:w="1316" w:type="dxa"/>
            <w:tcBorders>
              <w:top w:val="nil"/>
              <w:left w:val="nil"/>
              <w:bottom w:val="single" w:sz="4" w:space="0" w:color="auto"/>
              <w:right w:val="single" w:sz="4" w:space="0" w:color="auto"/>
            </w:tcBorders>
            <w:vAlign w:val="center"/>
            <w:hideMark/>
          </w:tcPr>
          <w:p w14:paraId="2B3C392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1A373C7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FC7C8D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436</w:t>
            </w:r>
          </w:p>
        </w:tc>
        <w:tc>
          <w:tcPr>
            <w:tcW w:w="7296" w:type="dxa"/>
            <w:tcBorders>
              <w:top w:val="nil"/>
              <w:left w:val="nil"/>
              <w:bottom w:val="single" w:sz="4" w:space="0" w:color="auto"/>
              <w:right w:val="single" w:sz="4" w:space="0" w:color="auto"/>
            </w:tcBorders>
            <w:vAlign w:val="center"/>
            <w:hideMark/>
          </w:tcPr>
          <w:p w14:paraId="2E71B9C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балки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бампера</w:t>
            </w:r>
          </w:p>
        </w:tc>
        <w:tc>
          <w:tcPr>
            <w:tcW w:w="1316" w:type="dxa"/>
            <w:tcBorders>
              <w:top w:val="nil"/>
              <w:left w:val="nil"/>
              <w:bottom w:val="single" w:sz="4" w:space="0" w:color="auto"/>
              <w:right w:val="single" w:sz="4" w:space="0" w:color="auto"/>
            </w:tcBorders>
            <w:vAlign w:val="center"/>
            <w:hideMark/>
          </w:tcPr>
          <w:p w14:paraId="5BEFD12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6DC4A31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417EB7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437</w:t>
            </w:r>
          </w:p>
        </w:tc>
        <w:tc>
          <w:tcPr>
            <w:tcW w:w="7296" w:type="dxa"/>
            <w:tcBorders>
              <w:top w:val="nil"/>
              <w:left w:val="nil"/>
              <w:bottom w:val="single" w:sz="4" w:space="0" w:color="auto"/>
              <w:right w:val="single" w:sz="4" w:space="0" w:color="auto"/>
            </w:tcBorders>
            <w:vAlign w:val="center"/>
            <w:hideMark/>
          </w:tcPr>
          <w:p w14:paraId="34B0F13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пенопласта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багажника</w:t>
            </w:r>
          </w:p>
        </w:tc>
        <w:tc>
          <w:tcPr>
            <w:tcW w:w="1316" w:type="dxa"/>
            <w:tcBorders>
              <w:top w:val="nil"/>
              <w:left w:val="nil"/>
              <w:bottom w:val="single" w:sz="4" w:space="0" w:color="auto"/>
              <w:right w:val="single" w:sz="4" w:space="0" w:color="auto"/>
            </w:tcBorders>
            <w:vAlign w:val="center"/>
            <w:hideMark/>
          </w:tcPr>
          <w:p w14:paraId="0322EC0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782208F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BB1F3E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438</w:t>
            </w:r>
          </w:p>
        </w:tc>
        <w:tc>
          <w:tcPr>
            <w:tcW w:w="7296" w:type="dxa"/>
            <w:tcBorders>
              <w:top w:val="nil"/>
              <w:left w:val="nil"/>
              <w:bottom w:val="single" w:sz="4" w:space="0" w:color="auto"/>
              <w:right w:val="single" w:sz="4" w:space="0" w:color="auto"/>
            </w:tcBorders>
            <w:vAlign w:val="center"/>
            <w:hideMark/>
          </w:tcPr>
          <w:p w14:paraId="64E63B5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багажника</w:t>
            </w:r>
          </w:p>
        </w:tc>
        <w:tc>
          <w:tcPr>
            <w:tcW w:w="1316" w:type="dxa"/>
            <w:tcBorders>
              <w:top w:val="nil"/>
              <w:left w:val="nil"/>
              <w:bottom w:val="single" w:sz="4" w:space="0" w:color="auto"/>
              <w:right w:val="single" w:sz="4" w:space="0" w:color="auto"/>
            </w:tcBorders>
            <w:vAlign w:val="center"/>
            <w:hideMark/>
          </w:tcPr>
          <w:p w14:paraId="6F7F0CF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5989745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CBF01D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439</w:t>
            </w:r>
          </w:p>
        </w:tc>
        <w:tc>
          <w:tcPr>
            <w:tcW w:w="7296" w:type="dxa"/>
            <w:tcBorders>
              <w:top w:val="nil"/>
              <w:left w:val="nil"/>
              <w:bottom w:val="single" w:sz="4" w:space="0" w:color="auto"/>
              <w:right w:val="single" w:sz="4" w:space="0" w:color="auto"/>
            </w:tcBorders>
            <w:vAlign w:val="center"/>
            <w:hideMark/>
          </w:tcPr>
          <w:p w14:paraId="56B55BC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Ремонт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багажника</w:t>
            </w:r>
          </w:p>
        </w:tc>
        <w:tc>
          <w:tcPr>
            <w:tcW w:w="1316" w:type="dxa"/>
            <w:tcBorders>
              <w:top w:val="nil"/>
              <w:left w:val="nil"/>
              <w:bottom w:val="single" w:sz="4" w:space="0" w:color="auto"/>
              <w:right w:val="single" w:sz="4" w:space="0" w:color="auto"/>
            </w:tcBorders>
            <w:vAlign w:val="center"/>
            <w:hideMark/>
          </w:tcPr>
          <w:p w14:paraId="068FE67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67DE46B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9420DC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440</w:t>
            </w:r>
          </w:p>
        </w:tc>
        <w:tc>
          <w:tcPr>
            <w:tcW w:w="7296" w:type="dxa"/>
            <w:tcBorders>
              <w:top w:val="nil"/>
              <w:left w:val="nil"/>
              <w:bottom w:val="single" w:sz="4" w:space="0" w:color="auto"/>
              <w:right w:val="single" w:sz="4" w:space="0" w:color="auto"/>
            </w:tcBorders>
            <w:vAlign w:val="center"/>
            <w:hideMark/>
          </w:tcPr>
          <w:p w14:paraId="46170D5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клапана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багажника</w:t>
            </w:r>
          </w:p>
        </w:tc>
        <w:tc>
          <w:tcPr>
            <w:tcW w:w="1316" w:type="dxa"/>
            <w:tcBorders>
              <w:top w:val="nil"/>
              <w:left w:val="nil"/>
              <w:bottom w:val="single" w:sz="4" w:space="0" w:color="auto"/>
              <w:right w:val="single" w:sz="4" w:space="0" w:color="auto"/>
            </w:tcBorders>
            <w:vAlign w:val="center"/>
            <w:hideMark/>
          </w:tcPr>
          <w:p w14:paraId="7D66B29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313E23B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54B97B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441</w:t>
            </w:r>
          </w:p>
        </w:tc>
        <w:tc>
          <w:tcPr>
            <w:tcW w:w="7296" w:type="dxa"/>
            <w:tcBorders>
              <w:top w:val="nil"/>
              <w:left w:val="nil"/>
              <w:bottom w:val="single" w:sz="4" w:space="0" w:color="auto"/>
              <w:right w:val="single" w:sz="4" w:space="0" w:color="auto"/>
            </w:tcBorders>
            <w:vAlign w:val="center"/>
            <w:hideMark/>
          </w:tcPr>
          <w:p w14:paraId="500770D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резинки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багажника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881A90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7F673D8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7EE24B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442</w:t>
            </w:r>
          </w:p>
        </w:tc>
        <w:tc>
          <w:tcPr>
            <w:tcW w:w="7296" w:type="dxa"/>
            <w:tcBorders>
              <w:top w:val="nil"/>
              <w:left w:val="nil"/>
              <w:bottom w:val="single" w:sz="4" w:space="0" w:color="auto"/>
              <w:right w:val="single" w:sz="4" w:space="0" w:color="auto"/>
            </w:tcBorders>
            <w:vAlign w:val="center"/>
            <w:hideMark/>
          </w:tcPr>
          <w:p w14:paraId="460246A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обоев</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двери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05D894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1F346BE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6AF753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443</w:t>
            </w:r>
          </w:p>
        </w:tc>
        <w:tc>
          <w:tcPr>
            <w:tcW w:w="7296" w:type="dxa"/>
            <w:tcBorders>
              <w:top w:val="nil"/>
              <w:left w:val="nil"/>
              <w:bottom w:val="single" w:sz="4" w:space="0" w:color="auto"/>
              <w:right w:val="single" w:sz="4" w:space="0" w:color="auto"/>
            </w:tcBorders>
            <w:vAlign w:val="center"/>
            <w:hideMark/>
          </w:tcPr>
          <w:p w14:paraId="0430F33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клапана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капота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4EE25F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w:t>
            </w:r>
          </w:p>
        </w:tc>
      </w:tr>
      <w:tr w:rsidR="00DE0C8C" w:rsidRPr="00DE0C8C" w14:paraId="06742728"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391C1C3D" w14:textId="77777777" w:rsidR="00DE0C8C" w:rsidRPr="00DE0C8C" w:rsidRDefault="00DE0C8C" w:rsidP="00DE0C8C">
            <w:pPr>
              <w:jc w:val="cente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 xml:space="preserve">11. </w:t>
            </w:r>
            <w:r w:rsidRPr="00DE0C8C">
              <w:rPr>
                <w:rFonts w:ascii="Cambria" w:hAnsi="Cambria" w:cs="Cambria" w:hint="cs"/>
                <w:b/>
                <w:bCs/>
                <w:sz w:val="20"/>
                <w:szCs w:val="20"/>
                <w:lang w:val="en-US" w:eastAsia="en-US" w:bidi="ar-SA"/>
              </w:rPr>
              <w:t>Салон</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автомобиля</w:t>
            </w:r>
          </w:p>
        </w:tc>
      </w:tr>
      <w:tr w:rsidR="00DE0C8C" w:rsidRPr="00DE0C8C" w14:paraId="6630A0A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10ED896"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444</w:t>
            </w:r>
          </w:p>
        </w:tc>
        <w:tc>
          <w:tcPr>
            <w:tcW w:w="7296" w:type="dxa"/>
            <w:tcBorders>
              <w:top w:val="nil"/>
              <w:left w:val="nil"/>
              <w:bottom w:val="single" w:sz="4" w:space="0" w:color="auto"/>
              <w:right w:val="single" w:sz="4" w:space="0" w:color="auto"/>
            </w:tcBorders>
            <w:vAlign w:val="center"/>
            <w:hideMark/>
          </w:tcPr>
          <w:p w14:paraId="2197CF08" w14:textId="77777777" w:rsidR="00DE0C8C" w:rsidRPr="00DE0C8C" w:rsidRDefault="00DE0C8C" w:rsidP="00DE0C8C">
            <w:pPr>
              <w:rPr>
                <w:rFonts w:ascii="Sakkal Majalla" w:hAnsi="Sakkal Majalla" w:cs="Sakkal Majalla" w:hint="cs"/>
                <w:color w:val="000000"/>
                <w:sz w:val="20"/>
                <w:szCs w:val="20"/>
                <w:lang w:eastAsia="en-US" w:bidi="ar-SA"/>
              </w:rPr>
            </w:pPr>
            <w:r w:rsidRPr="00DE0C8C">
              <w:rPr>
                <w:rFonts w:ascii="Cambria" w:hAnsi="Cambria" w:cs="Cambria" w:hint="cs"/>
                <w:color w:val="000000"/>
                <w:sz w:val="20"/>
                <w:szCs w:val="20"/>
                <w:lang w:eastAsia="en-US" w:bidi="ar-SA"/>
              </w:rPr>
              <w:t>Снятие</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установка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или</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замена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блока</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управления</w:t>
            </w:r>
            <w:r w:rsidRPr="00DE0C8C">
              <w:rPr>
                <w:rFonts w:ascii="Sakkal Majalla" w:hAnsi="Sakkal Majalla" w:cs="Sakkal Majalla" w:hint="cs"/>
                <w:color w:val="000000"/>
                <w:sz w:val="20"/>
                <w:szCs w:val="20"/>
                <w:lang w:eastAsia="en-US" w:bidi="ar-SA"/>
              </w:rPr>
              <w:t xml:space="preserve"> </w:t>
            </w:r>
            <w:r w:rsidRPr="00DE0C8C">
              <w:rPr>
                <w:rFonts w:ascii="Cambria" w:hAnsi="Cambria" w:cs="Cambria" w:hint="cs"/>
                <w:color w:val="000000"/>
                <w:sz w:val="20"/>
                <w:szCs w:val="20"/>
                <w:lang w:eastAsia="en-US" w:bidi="ar-SA"/>
              </w:rPr>
              <w:t>обограветля</w:t>
            </w:r>
            <w:r w:rsidRPr="00DE0C8C">
              <w:rPr>
                <w:rFonts w:ascii="Sakkal Majalla" w:hAnsi="Sakkal Majalla" w:cs="Sakkal Majalla" w:hint="cs"/>
                <w:color w:val="000000"/>
                <w:sz w:val="20"/>
                <w:szCs w:val="20"/>
                <w:lang w:eastAsia="en-US" w:bidi="ar-SA"/>
              </w:rPr>
              <w:t xml:space="preserve">  </w:t>
            </w:r>
          </w:p>
        </w:tc>
        <w:tc>
          <w:tcPr>
            <w:tcW w:w="1316" w:type="dxa"/>
            <w:tcBorders>
              <w:top w:val="nil"/>
              <w:left w:val="nil"/>
              <w:bottom w:val="single" w:sz="4" w:space="0" w:color="auto"/>
              <w:right w:val="single" w:sz="4" w:space="0" w:color="auto"/>
            </w:tcBorders>
            <w:vAlign w:val="center"/>
            <w:hideMark/>
          </w:tcPr>
          <w:p w14:paraId="57EE25E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7CC1F1F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290E88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445</w:t>
            </w:r>
          </w:p>
        </w:tc>
        <w:tc>
          <w:tcPr>
            <w:tcW w:w="7296" w:type="dxa"/>
            <w:tcBorders>
              <w:top w:val="nil"/>
              <w:left w:val="nil"/>
              <w:bottom w:val="single" w:sz="4" w:space="0" w:color="auto"/>
              <w:right w:val="single" w:sz="4" w:space="0" w:color="auto"/>
            </w:tcBorders>
            <w:vAlign w:val="center"/>
            <w:hideMark/>
          </w:tcPr>
          <w:p w14:paraId="3C369C6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Снятие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установка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или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нагревающего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радиатора</w:t>
            </w:r>
          </w:p>
        </w:tc>
        <w:tc>
          <w:tcPr>
            <w:tcW w:w="1316" w:type="dxa"/>
            <w:tcBorders>
              <w:top w:val="nil"/>
              <w:left w:val="nil"/>
              <w:bottom w:val="single" w:sz="4" w:space="0" w:color="auto"/>
              <w:right w:val="single" w:sz="4" w:space="0" w:color="auto"/>
            </w:tcBorders>
            <w:vAlign w:val="center"/>
            <w:hideMark/>
          </w:tcPr>
          <w:p w14:paraId="1619F46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80,000</w:t>
            </w:r>
          </w:p>
        </w:tc>
      </w:tr>
      <w:tr w:rsidR="00DE0C8C" w:rsidRPr="00DE0C8C" w14:paraId="0A37F9B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76CE68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446</w:t>
            </w:r>
          </w:p>
        </w:tc>
        <w:tc>
          <w:tcPr>
            <w:tcW w:w="7296" w:type="dxa"/>
            <w:tcBorders>
              <w:top w:val="nil"/>
              <w:left w:val="nil"/>
              <w:bottom w:val="single" w:sz="4" w:space="0" w:color="auto"/>
              <w:right w:val="single" w:sz="4" w:space="0" w:color="auto"/>
            </w:tcBorders>
            <w:vAlign w:val="center"/>
            <w:hideMark/>
          </w:tcPr>
          <w:p w14:paraId="67D39EE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Установка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или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наружных</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зеркал</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C830A8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w:t>
            </w:r>
          </w:p>
        </w:tc>
      </w:tr>
      <w:tr w:rsidR="00DE0C8C" w:rsidRPr="00DE0C8C" w14:paraId="7813F85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073DA6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447</w:t>
            </w:r>
          </w:p>
        </w:tc>
        <w:tc>
          <w:tcPr>
            <w:tcW w:w="7296" w:type="dxa"/>
            <w:tcBorders>
              <w:top w:val="nil"/>
              <w:left w:val="nil"/>
              <w:bottom w:val="single" w:sz="4" w:space="0" w:color="auto"/>
              <w:right w:val="single" w:sz="4" w:space="0" w:color="auto"/>
            </w:tcBorders>
            <w:vAlign w:val="center"/>
            <w:hideMark/>
          </w:tcPr>
          <w:p w14:paraId="178EF4C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Установка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или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обоя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6251D2E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1033000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12B5CC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448</w:t>
            </w:r>
          </w:p>
        </w:tc>
        <w:tc>
          <w:tcPr>
            <w:tcW w:w="7296" w:type="dxa"/>
            <w:tcBorders>
              <w:top w:val="nil"/>
              <w:left w:val="nil"/>
              <w:bottom w:val="single" w:sz="4" w:space="0" w:color="auto"/>
              <w:right w:val="single" w:sz="4" w:space="0" w:color="auto"/>
            </w:tcBorders>
            <w:vAlign w:val="center"/>
            <w:hideMark/>
          </w:tcPr>
          <w:p w14:paraId="67930E3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Снятие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установка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или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скамейки</w:t>
            </w:r>
          </w:p>
        </w:tc>
        <w:tc>
          <w:tcPr>
            <w:tcW w:w="1316" w:type="dxa"/>
            <w:tcBorders>
              <w:top w:val="nil"/>
              <w:left w:val="nil"/>
              <w:bottom w:val="single" w:sz="4" w:space="0" w:color="auto"/>
              <w:right w:val="single" w:sz="4" w:space="0" w:color="auto"/>
            </w:tcBorders>
            <w:vAlign w:val="center"/>
            <w:hideMark/>
          </w:tcPr>
          <w:p w14:paraId="0F96331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77C2EF2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F93E98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449</w:t>
            </w:r>
          </w:p>
        </w:tc>
        <w:tc>
          <w:tcPr>
            <w:tcW w:w="7296" w:type="dxa"/>
            <w:tcBorders>
              <w:top w:val="nil"/>
              <w:left w:val="nil"/>
              <w:bottom w:val="single" w:sz="4" w:space="0" w:color="auto"/>
              <w:right w:val="single" w:sz="4" w:space="0" w:color="auto"/>
            </w:tcBorders>
            <w:vAlign w:val="center"/>
            <w:hideMark/>
          </w:tcPr>
          <w:p w14:paraId="3871A3C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Ремонт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скамейки</w:t>
            </w:r>
          </w:p>
        </w:tc>
        <w:tc>
          <w:tcPr>
            <w:tcW w:w="1316" w:type="dxa"/>
            <w:tcBorders>
              <w:top w:val="nil"/>
              <w:left w:val="nil"/>
              <w:bottom w:val="single" w:sz="4" w:space="0" w:color="auto"/>
              <w:right w:val="single" w:sz="4" w:space="0" w:color="auto"/>
            </w:tcBorders>
            <w:vAlign w:val="center"/>
            <w:hideMark/>
          </w:tcPr>
          <w:p w14:paraId="7AA3C4D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55294C1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C5E7C6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452</w:t>
            </w:r>
          </w:p>
        </w:tc>
        <w:tc>
          <w:tcPr>
            <w:tcW w:w="7296" w:type="dxa"/>
            <w:tcBorders>
              <w:top w:val="nil"/>
              <w:left w:val="nil"/>
              <w:bottom w:val="single" w:sz="4" w:space="0" w:color="auto"/>
              <w:right w:val="single" w:sz="4" w:space="0" w:color="auto"/>
            </w:tcBorders>
            <w:vAlign w:val="center"/>
            <w:hideMark/>
          </w:tcPr>
          <w:p w14:paraId="1FD8047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Затемнение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стекол</w:t>
            </w:r>
          </w:p>
        </w:tc>
        <w:tc>
          <w:tcPr>
            <w:tcW w:w="1316" w:type="dxa"/>
            <w:tcBorders>
              <w:top w:val="nil"/>
              <w:left w:val="nil"/>
              <w:bottom w:val="single" w:sz="4" w:space="0" w:color="auto"/>
              <w:right w:val="single" w:sz="4" w:space="0" w:color="auto"/>
            </w:tcBorders>
            <w:vAlign w:val="center"/>
            <w:hideMark/>
          </w:tcPr>
          <w:p w14:paraId="3D2F284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33ECE4D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C57EFF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453</w:t>
            </w:r>
          </w:p>
        </w:tc>
        <w:tc>
          <w:tcPr>
            <w:tcW w:w="7296" w:type="dxa"/>
            <w:tcBorders>
              <w:top w:val="nil"/>
              <w:left w:val="nil"/>
              <w:bottom w:val="single" w:sz="4" w:space="0" w:color="auto"/>
              <w:right w:val="single" w:sz="4" w:space="0" w:color="auto"/>
            </w:tcBorders>
            <w:vAlign w:val="center"/>
            <w:hideMark/>
          </w:tcPr>
          <w:p w14:paraId="449D644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замки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651D665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w:t>
            </w:r>
          </w:p>
        </w:tc>
      </w:tr>
      <w:tr w:rsidR="00DE0C8C" w:rsidRPr="00DE0C8C" w14:paraId="2205C94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212D00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454</w:t>
            </w:r>
          </w:p>
        </w:tc>
        <w:tc>
          <w:tcPr>
            <w:tcW w:w="7296" w:type="dxa"/>
            <w:tcBorders>
              <w:top w:val="nil"/>
              <w:left w:val="nil"/>
              <w:bottom w:val="single" w:sz="4" w:space="0" w:color="auto"/>
              <w:right w:val="single" w:sz="4" w:space="0" w:color="auto"/>
            </w:tcBorders>
            <w:vAlign w:val="center"/>
            <w:hideMark/>
          </w:tcPr>
          <w:p w14:paraId="46C3C64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троса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багажника</w:t>
            </w:r>
          </w:p>
        </w:tc>
        <w:tc>
          <w:tcPr>
            <w:tcW w:w="1316" w:type="dxa"/>
            <w:tcBorders>
              <w:top w:val="nil"/>
              <w:left w:val="nil"/>
              <w:bottom w:val="single" w:sz="4" w:space="0" w:color="auto"/>
              <w:right w:val="single" w:sz="4" w:space="0" w:color="auto"/>
            </w:tcBorders>
            <w:vAlign w:val="center"/>
            <w:hideMark/>
          </w:tcPr>
          <w:p w14:paraId="5F99956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w:t>
            </w:r>
          </w:p>
        </w:tc>
      </w:tr>
      <w:tr w:rsidR="00DE0C8C" w:rsidRPr="00DE0C8C" w14:paraId="026B5C7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30713A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455</w:t>
            </w:r>
          </w:p>
        </w:tc>
        <w:tc>
          <w:tcPr>
            <w:tcW w:w="7296" w:type="dxa"/>
            <w:tcBorders>
              <w:top w:val="nil"/>
              <w:left w:val="nil"/>
              <w:bottom w:val="single" w:sz="4" w:space="0" w:color="auto"/>
              <w:right w:val="single" w:sz="4" w:space="0" w:color="auto"/>
            </w:tcBorders>
            <w:vAlign w:val="center"/>
            <w:hideMark/>
          </w:tcPr>
          <w:p w14:paraId="518A320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брызговика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DAF1FF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03A0F7E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BC7317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456</w:t>
            </w:r>
          </w:p>
        </w:tc>
        <w:tc>
          <w:tcPr>
            <w:tcW w:w="7296" w:type="dxa"/>
            <w:tcBorders>
              <w:top w:val="nil"/>
              <w:left w:val="nil"/>
              <w:bottom w:val="single" w:sz="4" w:space="0" w:color="auto"/>
              <w:right w:val="single" w:sz="4" w:space="0" w:color="auto"/>
            </w:tcBorders>
            <w:vAlign w:val="center"/>
            <w:hideMark/>
          </w:tcPr>
          <w:p w14:paraId="53C1CC8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брызговика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CD0DC5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0B91282C" w14:textId="77777777" w:rsidTr="00DE0C8C">
        <w:trPr>
          <w:trHeight w:val="270"/>
        </w:trPr>
        <w:tc>
          <w:tcPr>
            <w:tcW w:w="508" w:type="dxa"/>
            <w:tcBorders>
              <w:top w:val="nil"/>
              <w:left w:val="single" w:sz="4" w:space="0" w:color="auto"/>
              <w:bottom w:val="single" w:sz="4" w:space="0" w:color="auto"/>
              <w:right w:val="single" w:sz="4" w:space="0" w:color="auto"/>
            </w:tcBorders>
            <w:shd w:val="clear" w:color="000000" w:fill="595959"/>
            <w:vAlign w:val="center"/>
            <w:hideMark/>
          </w:tcPr>
          <w:p w14:paraId="51522E2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457</w:t>
            </w:r>
          </w:p>
        </w:tc>
        <w:tc>
          <w:tcPr>
            <w:tcW w:w="7296" w:type="dxa"/>
            <w:tcBorders>
              <w:top w:val="nil"/>
              <w:left w:val="nil"/>
              <w:bottom w:val="single" w:sz="4" w:space="0" w:color="auto"/>
              <w:right w:val="single" w:sz="4" w:space="0" w:color="auto"/>
            </w:tcBorders>
            <w:shd w:val="clear" w:color="000000" w:fill="595959"/>
            <w:vAlign w:val="center"/>
            <w:hideMark/>
          </w:tcPr>
          <w:p w14:paraId="58C18FF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бельведера</w:t>
            </w:r>
          </w:p>
        </w:tc>
        <w:tc>
          <w:tcPr>
            <w:tcW w:w="1316" w:type="dxa"/>
            <w:tcBorders>
              <w:top w:val="nil"/>
              <w:left w:val="nil"/>
              <w:bottom w:val="single" w:sz="4" w:space="0" w:color="auto"/>
              <w:right w:val="single" w:sz="4" w:space="0" w:color="auto"/>
            </w:tcBorders>
            <w:vAlign w:val="center"/>
            <w:hideMark/>
          </w:tcPr>
          <w:p w14:paraId="14BC017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w:t>
            </w:r>
          </w:p>
        </w:tc>
      </w:tr>
      <w:tr w:rsidR="00DE0C8C" w:rsidRPr="00DE0C8C" w14:paraId="5E75E2C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ABECFB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458</w:t>
            </w:r>
          </w:p>
        </w:tc>
        <w:tc>
          <w:tcPr>
            <w:tcW w:w="7296" w:type="dxa"/>
            <w:tcBorders>
              <w:top w:val="nil"/>
              <w:left w:val="nil"/>
              <w:bottom w:val="single" w:sz="4" w:space="0" w:color="auto"/>
              <w:right w:val="single" w:sz="4" w:space="0" w:color="auto"/>
            </w:tcBorders>
            <w:vAlign w:val="center"/>
            <w:hideMark/>
          </w:tcPr>
          <w:p w14:paraId="65336E0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1 </w:t>
            </w:r>
            <w:r w:rsidRPr="00DE0C8C">
              <w:rPr>
                <w:rFonts w:ascii="Cambria" w:hAnsi="Cambria" w:cs="Cambria" w:hint="cs"/>
                <w:color w:val="000000"/>
                <w:sz w:val="20"/>
                <w:szCs w:val="20"/>
                <w:lang w:val="en-US" w:eastAsia="en-US" w:bidi="ar-SA"/>
              </w:rPr>
              <w:t>штука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11003F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0EE1531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B895B9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459</w:t>
            </w:r>
          </w:p>
        </w:tc>
        <w:tc>
          <w:tcPr>
            <w:tcW w:w="7296" w:type="dxa"/>
            <w:tcBorders>
              <w:top w:val="nil"/>
              <w:left w:val="nil"/>
              <w:bottom w:val="single" w:sz="4" w:space="0" w:color="auto"/>
              <w:right w:val="single" w:sz="4" w:space="0" w:color="auto"/>
            </w:tcBorders>
            <w:vAlign w:val="center"/>
            <w:hideMark/>
          </w:tcPr>
          <w:p w14:paraId="0F8B5B6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капота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петель</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03DD35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1A223DD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53CC8A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460</w:t>
            </w:r>
          </w:p>
        </w:tc>
        <w:tc>
          <w:tcPr>
            <w:tcW w:w="7296" w:type="dxa"/>
            <w:tcBorders>
              <w:top w:val="nil"/>
              <w:left w:val="nil"/>
              <w:bottom w:val="single" w:sz="4" w:space="0" w:color="auto"/>
              <w:right w:val="single" w:sz="4" w:space="0" w:color="auto"/>
            </w:tcBorders>
            <w:vAlign w:val="center"/>
            <w:hideMark/>
          </w:tcPr>
          <w:p w14:paraId="37EABD2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ручки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наружных</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дверей</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3687A2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w:t>
            </w:r>
          </w:p>
        </w:tc>
      </w:tr>
      <w:tr w:rsidR="00DE0C8C" w:rsidRPr="00DE0C8C" w14:paraId="42F62F5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AA887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461</w:t>
            </w:r>
          </w:p>
        </w:tc>
        <w:tc>
          <w:tcPr>
            <w:tcW w:w="7296" w:type="dxa"/>
            <w:tcBorders>
              <w:top w:val="nil"/>
              <w:left w:val="nil"/>
              <w:bottom w:val="single" w:sz="4" w:space="0" w:color="auto"/>
              <w:right w:val="single" w:sz="4" w:space="0" w:color="auto"/>
            </w:tcBorders>
            <w:vAlign w:val="center"/>
            <w:hideMark/>
          </w:tcPr>
          <w:p w14:paraId="5F421BA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ручки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внутренних</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дверей</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62B375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5451B26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982DB5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462</w:t>
            </w:r>
          </w:p>
        </w:tc>
        <w:tc>
          <w:tcPr>
            <w:tcW w:w="7296" w:type="dxa"/>
            <w:tcBorders>
              <w:top w:val="nil"/>
              <w:left w:val="nil"/>
              <w:bottom w:val="single" w:sz="4" w:space="0" w:color="auto"/>
              <w:right w:val="single" w:sz="4" w:space="0" w:color="auto"/>
            </w:tcBorders>
            <w:vAlign w:val="center"/>
            <w:hideMark/>
          </w:tcPr>
          <w:p w14:paraId="2C24B3E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молдинга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стекол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71679F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w:t>
            </w:r>
          </w:p>
        </w:tc>
      </w:tr>
      <w:tr w:rsidR="00DE0C8C" w:rsidRPr="00DE0C8C" w14:paraId="12910C9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D36D43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463</w:t>
            </w:r>
          </w:p>
        </w:tc>
        <w:tc>
          <w:tcPr>
            <w:tcW w:w="7296" w:type="dxa"/>
            <w:tcBorders>
              <w:top w:val="nil"/>
              <w:left w:val="nil"/>
              <w:bottom w:val="single" w:sz="4" w:space="0" w:color="auto"/>
              <w:right w:val="single" w:sz="4" w:space="0" w:color="auto"/>
            </w:tcBorders>
            <w:vAlign w:val="center"/>
            <w:hideMark/>
          </w:tcPr>
          <w:p w14:paraId="1B77386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резинок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дверей</w:t>
            </w:r>
          </w:p>
        </w:tc>
        <w:tc>
          <w:tcPr>
            <w:tcW w:w="1316" w:type="dxa"/>
            <w:tcBorders>
              <w:top w:val="nil"/>
              <w:left w:val="nil"/>
              <w:bottom w:val="single" w:sz="4" w:space="0" w:color="auto"/>
              <w:right w:val="single" w:sz="4" w:space="0" w:color="auto"/>
            </w:tcBorders>
            <w:vAlign w:val="center"/>
            <w:hideMark/>
          </w:tcPr>
          <w:p w14:paraId="47BC017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0E404AF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19CFF4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464</w:t>
            </w:r>
          </w:p>
        </w:tc>
        <w:tc>
          <w:tcPr>
            <w:tcW w:w="7296" w:type="dxa"/>
            <w:tcBorders>
              <w:top w:val="nil"/>
              <w:left w:val="nil"/>
              <w:bottom w:val="single" w:sz="4" w:space="0" w:color="auto"/>
              <w:right w:val="single" w:sz="4" w:space="0" w:color="auto"/>
            </w:tcBorders>
            <w:vAlign w:val="center"/>
            <w:hideMark/>
          </w:tcPr>
          <w:p w14:paraId="5EFB363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резинок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стекол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дверей</w:t>
            </w:r>
          </w:p>
        </w:tc>
        <w:tc>
          <w:tcPr>
            <w:tcW w:w="1316" w:type="dxa"/>
            <w:tcBorders>
              <w:top w:val="nil"/>
              <w:left w:val="nil"/>
              <w:bottom w:val="single" w:sz="4" w:space="0" w:color="auto"/>
              <w:right w:val="single" w:sz="4" w:space="0" w:color="auto"/>
            </w:tcBorders>
            <w:vAlign w:val="center"/>
            <w:hideMark/>
          </w:tcPr>
          <w:p w14:paraId="665CB95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083ED45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3892E0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465</w:t>
            </w:r>
          </w:p>
        </w:tc>
        <w:tc>
          <w:tcPr>
            <w:tcW w:w="7296" w:type="dxa"/>
            <w:tcBorders>
              <w:top w:val="nil"/>
              <w:left w:val="nil"/>
              <w:bottom w:val="single" w:sz="4" w:space="0" w:color="auto"/>
              <w:right w:val="single" w:sz="4" w:space="0" w:color="auto"/>
            </w:tcBorders>
            <w:vAlign w:val="center"/>
            <w:hideMark/>
          </w:tcPr>
          <w:p w14:paraId="50B7171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молдинга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AFD735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42879B0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D6480C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466</w:t>
            </w:r>
          </w:p>
        </w:tc>
        <w:tc>
          <w:tcPr>
            <w:tcW w:w="7296" w:type="dxa"/>
            <w:tcBorders>
              <w:top w:val="nil"/>
              <w:left w:val="nil"/>
              <w:bottom w:val="single" w:sz="4" w:space="0" w:color="auto"/>
              <w:right w:val="single" w:sz="4" w:space="0" w:color="auto"/>
            </w:tcBorders>
            <w:vAlign w:val="center"/>
            <w:hideMark/>
          </w:tcPr>
          <w:p w14:paraId="43ADC34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молдинга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C28C12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46588F8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753916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467</w:t>
            </w:r>
          </w:p>
        </w:tc>
        <w:tc>
          <w:tcPr>
            <w:tcW w:w="7296" w:type="dxa"/>
            <w:tcBorders>
              <w:top w:val="nil"/>
              <w:left w:val="nil"/>
              <w:bottom w:val="single" w:sz="4" w:space="0" w:color="auto"/>
              <w:right w:val="single" w:sz="4" w:space="0" w:color="auto"/>
            </w:tcBorders>
            <w:vAlign w:val="center"/>
            <w:hideMark/>
          </w:tcPr>
          <w:p w14:paraId="0BFDA37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лампы</w:t>
            </w:r>
          </w:p>
        </w:tc>
        <w:tc>
          <w:tcPr>
            <w:tcW w:w="1316" w:type="dxa"/>
            <w:tcBorders>
              <w:top w:val="nil"/>
              <w:left w:val="nil"/>
              <w:bottom w:val="single" w:sz="4" w:space="0" w:color="auto"/>
              <w:right w:val="single" w:sz="4" w:space="0" w:color="auto"/>
            </w:tcBorders>
            <w:vAlign w:val="center"/>
            <w:hideMark/>
          </w:tcPr>
          <w:p w14:paraId="1C74C28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736E4A0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E866AD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468</w:t>
            </w:r>
          </w:p>
        </w:tc>
        <w:tc>
          <w:tcPr>
            <w:tcW w:w="7296" w:type="dxa"/>
            <w:tcBorders>
              <w:top w:val="nil"/>
              <w:left w:val="nil"/>
              <w:bottom w:val="single" w:sz="4" w:space="0" w:color="auto"/>
              <w:right w:val="single" w:sz="4" w:space="0" w:color="auto"/>
            </w:tcBorders>
            <w:vAlign w:val="center"/>
            <w:hideMark/>
          </w:tcPr>
          <w:p w14:paraId="15BD49D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Установка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или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защитника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дождя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ветра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ветровик</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9C69C7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77612C0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91A56C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469</w:t>
            </w:r>
          </w:p>
        </w:tc>
        <w:tc>
          <w:tcPr>
            <w:tcW w:w="7296" w:type="dxa"/>
            <w:tcBorders>
              <w:top w:val="nil"/>
              <w:left w:val="nil"/>
              <w:bottom w:val="single" w:sz="4" w:space="0" w:color="auto"/>
              <w:right w:val="single" w:sz="4" w:space="0" w:color="auto"/>
            </w:tcBorders>
            <w:vAlign w:val="center"/>
            <w:hideMark/>
          </w:tcPr>
          <w:p w14:paraId="32806D6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клипсов</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одного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куска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3F2097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w:t>
            </w:r>
          </w:p>
        </w:tc>
      </w:tr>
      <w:tr w:rsidR="00DE0C8C" w:rsidRPr="00DE0C8C" w14:paraId="1A39942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5E2418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470</w:t>
            </w:r>
          </w:p>
        </w:tc>
        <w:tc>
          <w:tcPr>
            <w:tcW w:w="7296" w:type="dxa"/>
            <w:tcBorders>
              <w:top w:val="nil"/>
              <w:left w:val="nil"/>
              <w:bottom w:val="single" w:sz="4" w:space="0" w:color="auto"/>
              <w:right w:val="single" w:sz="4" w:space="0" w:color="auto"/>
            </w:tcBorders>
            <w:vAlign w:val="center"/>
            <w:hideMark/>
          </w:tcPr>
          <w:p w14:paraId="33F810F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пластика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номерного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знака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EAE929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17F1BB8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DF6517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471</w:t>
            </w:r>
          </w:p>
        </w:tc>
        <w:tc>
          <w:tcPr>
            <w:tcW w:w="7296" w:type="dxa"/>
            <w:tcBorders>
              <w:top w:val="nil"/>
              <w:left w:val="nil"/>
              <w:bottom w:val="single" w:sz="4" w:space="0" w:color="auto"/>
              <w:right w:val="single" w:sz="4" w:space="0" w:color="auto"/>
            </w:tcBorders>
            <w:vAlign w:val="center"/>
            <w:hideMark/>
          </w:tcPr>
          <w:p w14:paraId="5DA0619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лобового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стекла</w:t>
            </w:r>
          </w:p>
        </w:tc>
        <w:tc>
          <w:tcPr>
            <w:tcW w:w="1316" w:type="dxa"/>
            <w:tcBorders>
              <w:top w:val="nil"/>
              <w:left w:val="nil"/>
              <w:bottom w:val="single" w:sz="4" w:space="0" w:color="auto"/>
              <w:right w:val="single" w:sz="4" w:space="0" w:color="auto"/>
            </w:tcBorders>
            <w:vAlign w:val="center"/>
            <w:hideMark/>
          </w:tcPr>
          <w:p w14:paraId="6CCD383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3DA60DB1" w14:textId="77777777" w:rsidTr="00DE0C8C">
        <w:trPr>
          <w:trHeight w:val="465"/>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2FB49432" w14:textId="77777777" w:rsidR="00DE0C8C" w:rsidRPr="00DE0C8C" w:rsidRDefault="00DE0C8C" w:rsidP="00DE0C8C">
            <w:pPr>
              <w:jc w:val="cente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 xml:space="preserve">12. </w:t>
            </w:r>
            <w:r w:rsidRPr="00DE0C8C">
              <w:rPr>
                <w:rFonts w:ascii="Cambria" w:hAnsi="Cambria" w:cs="Cambria" w:hint="cs"/>
                <w:b/>
                <w:bCs/>
                <w:sz w:val="20"/>
                <w:szCs w:val="20"/>
                <w:lang w:val="en-US" w:eastAsia="en-US" w:bidi="ar-SA"/>
              </w:rPr>
              <w:t>Прочие</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услуги</w:t>
            </w:r>
          </w:p>
        </w:tc>
      </w:tr>
      <w:tr w:rsidR="00DE0C8C" w:rsidRPr="00DE0C8C" w14:paraId="70D4E30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6681CBD"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472</w:t>
            </w:r>
          </w:p>
        </w:tc>
        <w:tc>
          <w:tcPr>
            <w:tcW w:w="7296" w:type="dxa"/>
            <w:tcBorders>
              <w:top w:val="nil"/>
              <w:left w:val="nil"/>
              <w:bottom w:val="single" w:sz="4" w:space="0" w:color="auto"/>
              <w:right w:val="single" w:sz="4" w:space="0" w:color="auto"/>
            </w:tcBorders>
            <w:vAlign w:val="center"/>
            <w:hideMark/>
          </w:tcPr>
          <w:p w14:paraId="0323458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Шлифовка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покраска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кузова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автомобиля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Стоимость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w:t>
            </w:r>
            <w:r w:rsidRPr="00DE0C8C">
              <w:rPr>
                <w:rFonts w:ascii="Sakkal Majalla" w:hAnsi="Sakkal Majalla" w:cs="Sakkal Majalla" w:hint="cs"/>
                <w:color w:val="000000"/>
                <w:sz w:val="20"/>
                <w:szCs w:val="20"/>
                <w:lang w:val="en-US" w:eastAsia="en-US" w:bidi="ar-SA"/>
              </w:rPr>
              <w:t xml:space="preserve"> 1 </w:t>
            </w:r>
            <w:r w:rsidRPr="00DE0C8C">
              <w:rPr>
                <w:rFonts w:ascii="Cambria" w:hAnsi="Cambria" w:cs="Cambria" w:hint="cs"/>
                <w:color w:val="000000"/>
                <w:sz w:val="20"/>
                <w:szCs w:val="20"/>
                <w:lang w:val="en-US" w:eastAsia="en-US" w:bidi="ar-SA"/>
              </w:rPr>
              <w:t>кв</w:t>
            </w:r>
            <w:r w:rsidRPr="00DE0C8C">
              <w:rPr>
                <w:rFonts w:ascii="Sakkal Majalla" w:hAnsi="Sakkal Majalla" w:cs="Sakkal Majalla" w:hint="cs"/>
                <w:color w:val="000000"/>
                <w:sz w:val="20"/>
                <w:szCs w:val="20"/>
                <w:lang w:val="en-US" w:eastAsia="en-US" w:bidi="ar-SA"/>
              </w:rPr>
              <w:t>.</w:t>
            </w:r>
            <w:r w:rsidRPr="00DE0C8C">
              <w:rPr>
                <w:rFonts w:ascii="Cambria" w:hAnsi="Cambria" w:cs="Cambria" w:hint="cs"/>
                <w:color w:val="000000"/>
                <w:sz w:val="20"/>
                <w:szCs w:val="20"/>
                <w:lang w:val="en-US" w:eastAsia="en-US" w:bidi="ar-SA"/>
              </w:rPr>
              <w:t>см</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B2FB8E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6F43AE0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216C9E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473</w:t>
            </w:r>
          </w:p>
        </w:tc>
        <w:tc>
          <w:tcPr>
            <w:tcW w:w="7296" w:type="dxa"/>
            <w:tcBorders>
              <w:top w:val="nil"/>
              <w:left w:val="nil"/>
              <w:bottom w:val="single" w:sz="4" w:space="0" w:color="auto"/>
              <w:right w:val="single" w:sz="4" w:space="0" w:color="auto"/>
            </w:tcBorders>
            <w:vAlign w:val="center"/>
            <w:hideMark/>
          </w:tcPr>
          <w:p w14:paraId="2F4B8F1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Шлифовка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полировка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кузова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автомобиля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стоимость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одного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кусочка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0BD0A6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21B1A06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277783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474</w:t>
            </w:r>
          </w:p>
        </w:tc>
        <w:tc>
          <w:tcPr>
            <w:tcW w:w="7296" w:type="dxa"/>
            <w:tcBorders>
              <w:top w:val="nil"/>
              <w:left w:val="nil"/>
              <w:bottom w:val="single" w:sz="4" w:space="0" w:color="auto"/>
              <w:right w:val="single" w:sz="4" w:space="0" w:color="auto"/>
            </w:tcBorders>
            <w:vAlign w:val="center"/>
            <w:hideMark/>
          </w:tcPr>
          <w:p w14:paraId="0C4BB42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Работы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сварке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стоимость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w:t>
            </w:r>
            <w:r w:rsidRPr="00DE0C8C">
              <w:rPr>
                <w:rFonts w:ascii="Sakkal Majalla" w:hAnsi="Sakkal Majalla" w:cs="Sakkal Majalla" w:hint="cs"/>
                <w:sz w:val="20"/>
                <w:szCs w:val="20"/>
                <w:lang w:val="en-US" w:eastAsia="en-US" w:bidi="ar-SA"/>
              </w:rPr>
              <w:t xml:space="preserve"> 1 </w:t>
            </w:r>
            <w:r w:rsidRPr="00DE0C8C">
              <w:rPr>
                <w:rFonts w:ascii="Cambria" w:hAnsi="Cambria" w:cs="Cambria" w:hint="cs"/>
                <w:sz w:val="20"/>
                <w:szCs w:val="20"/>
                <w:lang w:val="en-US" w:eastAsia="en-US" w:bidi="ar-SA"/>
              </w:rPr>
              <w:t>см</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л</w:t>
            </w:r>
            <w:r w:rsidRPr="00DE0C8C">
              <w:rPr>
                <w:rFonts w:ascii="Sakkal Majalla" w:hAnsi="Sakkal Majalla" w:cs="Sakkal Majalla" w:hint="cs"/>
                <w:sz w:val="20"/>
                <w:szCs w:val="20"/>
                <w:lang w:val="en-US" w:eastAsia="en-US" w:bidi="ar-SA"/>
              </w:rPr>
              <w:t>.</w:t>
            </w:r>
            <w:r w:rsidRPr="00DE0C8C">
              <w:rPr>
                <w:rFonts w:ascii="Cambria" w:hAnsi="Cambria" w:cs="Cambria" w:hint="cs"/>
                <w:sz w:val="20"/>
                <w:szCs w:val="20"/>
                <w:lang w:val="en-US" w:eastAsia="en-US" w:bidi="ar-SA"/>
              </w:rPr>
              <w:t>м</w:t>
            </w:r>
            <w:r w:rsidRPr="00DE0C8C">
              <w:rPr>
                <w:rFonts w:ascii="Sakkal Majalla" w:hAnsi="Sakkal Majalla" w:cs="Sakkal Majalla" w:hint="cs"/>
                <w:sz w:val="20"/>
                <w:szCs w:val="20"/>
                <w:lang w:val="en-US" w:eastAsia="en-US" w:bidi="ar-SA"/>
              </w:rPr>
              <w:t>)</w:t>
            </w:r>
          </w:p>
        </w:tc>
        <w:tc>
          <w:tcPr>
            <w:tcW w:w="1316" w:type="dxa"/>
            <w:tcBorders>
              <w:top w:val="nil"/>
              <w:left w:val="nil"/>
              <w:bottom w:val="single" w:sz="4" w:space="0" w:color="auto"/>
              <w:right w:val="single" w:sz="4" w:space="0" w:color="auto"/>
            </w:tcBorders>
            <w:vAlign w:val="center"/>
            <w:hideMark/>
          </w:tcPr>
          <w:p w14:paraId="4F4B957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70DF5CB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663E67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475</w:t>
            </w:r>
          </w:p>
        </w:tc>
        <w:tc>
          <w:tcPr>
            <w:tcW w:w="7296" w:type="dxa"/>
            <w:tcBorders>
              <w:top w:val="nil"/>
              <w:left w:val="nil"/>
              <w:bottom w:val="single" w:sz="4" w:space="0" w:color="auto"/>
              <w:right w:val="single" w:sz="4" w:space="0" w:color="auto"/>
            </w:tcBorders>
            <w:vAlign w:val="center"/>
            <w:hideMark/>
          </w:tcPr>
          <w:p w14:paraId="318D228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Токарные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работы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стоимость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одного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кусочка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E731AF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w:t>
            </w:r>
          </w:p>
        </w:tc>
      </w:tr>
      <w:tr w:rsidR="00DE0C8C" w:rsidRPr="00DE0C8C" w14:paraId="0071BC1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3F4952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476</w:t>
            </w:r>
          </w:p>
        </w:tc>
        <w:tc>
          <w:tcPr>
            <w:tcW w:w="7296" w:type="dxa"/>
            <w:tcBorders>
              <w:top w:val="nil"/>
              <w:left w:val="nil"/>
              <w:bottom w:val="single" w:sz="4" w:space="0" w:color="auto"/>
              <w:right w:val="single" w:sz="4" w:space="0" w:color="auto"/>
            </w:tcBorders>
            <w:vAlign w:val="center"/>
            <w:hideMark/>
          </w:tcPr>
          <w:p w14:paraId="190B97E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Слесарные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работы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стоимость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w:t>
            </w:r>
            <w:r w:rsidRPr="00DE0C8C">
              <w:rPr>
                <w:rFonts w:ascii="Sakkal Majalla" w:hAnsi="Sakkal Majalla" w:cs="Sakkal Majalla" w:hint="cs"/>
                <w:sz w:val="20"/>
                <w:szCs w:val="20"/>
                <w:lang w:val="en-US" w:eastAsia="en-US" w:bidi="ar-SA"/>
              </w:rPr>
              <w:t xml:space="preserve"> 1 </w:t>
            </w:r>
            <w:r w:rsidRPr="00DE0C8C">
              <w:rPr>
                <w:rFonts w:ascii="Cambria" w:hAnsi="Cambria" w:cs="Cambria" w:hint="cs"/>
                <w:sz w:val="20"/>
                <w:szCs w:val="20"/>
                <w:lang w:val="en-US" w:eastAsia="en-US" w:bidi="ar-SA"/>
              </w:rPr>
              <w:t>часа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работы</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CCFF18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276765B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64A3F9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478</w:t>
            </w:r>
          </w:p>
        </w:tc>
        <w:tc>
          <w:tcPr>
            <w:tcW w:w="7296" w:type="dxa"/>
            <w:tcBorders>
              <w:top w:val="nil"/>
              <w:left w:val="nil"/>
              <w:bottom w:val="single" w:sz="4" w:space="0" w:color="auto"/>
              <w:right w:val="single" w:sz="4" w:space="0" w:color="auto"/>
            </w:tcBorders>
            <w:vAlign w:val="center"/>
            <w:hideMark/>
          </w:tcPr>
          <w:p w14:paraId="097626E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Мойка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автомобиля</w:t>
            </w:r>
          </w:p>
        </w:tc>
        <w:tc>
          <w:tcPr>
            <w:tcW w:w="1316" w:type="dxa"/>
            <w:tcBorders>
              <w:top w:val="nil"/>
              <w:left w:val="nil"/>
              <w:bottom w:val="single" w:sz="4" w:space="0" w:color="auto"/>
              <w:right w:val="single" w:sz="4" w:space="0" w:color="auto"/>
            </w:tcBorders>
            <w:vAlign w:val="center"/>
            <w:hideMark/>
          </w:tcPr>
          <w:p w14:paraId="14C0116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3F0BCBE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4B59A1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479</w:t>
            </w:r>
          </w:p>
        </w:tc>
        <w:tc>
          <w:tcPr>
            <w:tcW w:w="7296" w:type="dxa"/>
            <w:tcBorders>
              <w:top w:val="nil"/>
              <w:left w:val="nil"/>
              <w:bottom w:val="single" w:sz="4" w:space="0" w:color="auto"/>
              <w:right w:val="single" w:sz="4" w:space="0" w:color="auto"/>
            </w:tcBorders>
            <w:vAlign w:val="center"/>
            <w:hideMark/>
          </w:tcPr>
          <w:p w14:paraId="05E4876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Регулировка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переднего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или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заднего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развала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B2B814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254880E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29B06F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480</w:t>
            </w:r>
          </w:p>
        </w:tc>
        <w:tc>
          <w:tcPr>
            <w:tcW w:w="7296" w:type="dxa"/>
            <w:tcBorders>
              <w:top w:val="nil"/>
              <w:left w:val="nil"/>
              <w:bottom w:val="single" w:sz="4" w:space="0" w:color="auto"/>
              <w:right w:val="single" w:sz="4" w:space="0" w:color="auto"/>
            </w:tcBorders>
            <w:vAlign w:val="center"/>
            <w:hideMark/>
          </w:tcPr>
          <w:p w14:paraId="5067BAC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Заправка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кондиционера</w:t>
            </w:r>
          </w:p>
        </w:tc>
        <w:tc>
          <w:tcPr>
            <w:tcW w:w="1316" w:type="dxa"/>
            <w:tcBorders>
              <w:top w:val="nil"/>
              <w:left w:val="nil"/>
              <w:bottom w:val="single" w:sz="4" w:space="0" w:color="auto"/>
              <w:right w:val="single" w:sz="4" w:space="0" w:color="auto"/>
            </w:tcBorders>
            <w:vAlign w:val="center"/>
            <w:hideMark/>
          </w:tcPr>
          <w:p w14:paraId="3674435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2DA6B2A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984FF8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481</w:t>
            </w:r>
          </w:p>
        </w:tc>
        <w:tc>
          <w:tcPr>
            <w:tcW w:w="7296" w:type="dxa"/>
            <w:tcBorders>
              <w:top w:val="nil"/>
              <w:left w:val="nil"/>
              <w:bottom w:val="single" w:sz="4" w:space="0" w:color="auto"/>
              <w:right w:val="single" w:sz="4" w:space="0" w:color="auto"/>
            </w:tcBorders>
            <w:vAlign w:val="center"/>
            <w:hideMark/>
          </w:tcPr>
          <w:p w14:paraId="2E4B6B9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Добавление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w:t>
            </w:r>
          </w:p>
        </w:tc>
        <w:tc>
          <w:tcPr>
            <w:tcW w:w="1316" w:type="dxa"/>
            <w:tcBorders>
              <w:top w:val="nil"/>
              <w:left w:val="nil"/>
              <w:bottom w:val="single" w:sz="4" w:space="0" w:color="auto"/>
              <w:right w:val="single" w:sz="4" w:space="0" w:color="auto"/>
            </w:tcBorders>
            <w:vAlign w:val="center"/>
            <w:hideMark/>
          </w:tcPr>
          <w:p w14:paraId="1E6BEE6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66885FF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F1F749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482</w:t>
            </w:r>
          </w:p>
        </w:tc>
        <w:tc>
          <w:tcPr>
            <w:tcW w:w="7296" w:type="dxa"/>
            <w:tcBorders>
              <w:top w:val="nil"/>
              <w:left w:val="nil"/>
              <w:bottom w:val="single" w:sz="4" w:space="0" w:color="auto"/>
              <w:right w:val="single" w:sz="4" w:space="0" w:color="auto"/>
            </w:tcBorders>
            <w:vAlign w:val="center"/>
            <w:hideMark/>
          </w:tcPr>
          <w:p w14:paraId="24C8EE9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Снятие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установка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p>
        </w:tc>
        <w:tc>
          <w:tcPr>
            <w:tcW w:w="1316" w:type="dxa"/>
            <w:tcBorders>
              <w:top w:val="nil"/>
              <w:left w:val="nil"/>
              <w:bottom w:val="single" w:sz="4" w:space="0" w:color="auto"/>
              <w:right w:val="single" w:sz="4" w:space="0" w:color="auto"/>
            </w:tcBorders>
            <w:vAlign w:val="center"/>
            <w:hideMark/>
          </w:tcPr>
          <w:p w14:paraId="4B751A8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5BA38F2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8D5C71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483</w:t>
            </w:r>
          </w:p>
        </w:tc>
        <w:tc>
          <w:tcPr>
            <w:tcW w:w="7296" w:type="dxa"/>
            <w:tcBorders>
              <w:top w:val="nil"/>
              <w:left w:val="nil"/>
              <w:bottom w:val="single" w:sz="4" w:space="0" w:color="auto"/>
              <w:right w:val="single" w:sz="4" w:space="0" w:color="auto"/>
            </w:tcBorders>
            <w:vAlign w:val="center"/>
            <w:hideMark/>
          </w:tcPr>
          <w:p w14:paraId="5C449B9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Ремонт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бантажа</w:t>
            </w:r>
            <w:r w:rsidRPr="00DE0C8C">
              <w:rPr>
                <w:rFonts w:ascii="Sakkal Majalla" w:hAnsi="Sakkal Majalla" w:cs="Sakkal Majalla" w:hint="cs"/>
                <w:color w:val="000000"/>
                <w:sz w:val="20"/>
                <w:szCs w:val="20"/>
                <w:lang w:val="en-US" w:eastAsia="en-US" w:bidi="ar-SA"/>
              </w:rPr>
              <w:t xml:space="preserve"> 1 </w:t>
            </w:r>
            <w:r w:rsidRPr="00DE0C8C">
              <w:rPr>
                <w:rFonts w:ascii="Cambria" w:hAnsi="Cambria" w:cs="Cambria" w:hint="cs"/>
                <w:color w:val="000000"/>
                <w:sz w:val="20"/>
                <w:szCs w:val="20"/>
                <w:lang w:val="en-US" w:eastAsia="en-US" w:bidi="ar-SA"/>
              </w:rPr>
              <w:t>штука</w:t>
            </w:r>
          </w:p>
        </w:tc>
        <w:tc>
          <w:tcPr>
            <w:tcW w:w="1316" w:type="dxa"/>
            <w:tcBorders>
              <w:top w:val="nil"/>
              <w:left w:val="nil"/>
              <w:bottom w:val="single" w:sz="4" w:space="0" w:color="auto"/>
              <w:right w:val="single" w:sz="4" w:space="0" w:color="auto"/>
            </w:tcBorders>
            <w:vAlign w:val="center"/>
            <w:hideMark/>
          </w:tcPr>
          <w:p w14:paraId="4F11096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38EBC4D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CB8F03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484</w:t>
            </w:r>
          </w:p>
        </w:tc>
        <w:tc>
          <w:tcPr>
            <w:tcW w:w="7296" w:type="dxa"/>
            <w:tcBorders>
              <w:top w:val="nil"/>
              <w:left w:val="nil"/>
              <w:bottom w:val="single" w:sz="4" w:space="0" w:color="auto"/>
              <w:right w:val="single" w:sz="4" w:space="0" w:color="auto"/>
            </w:tcBorders>
            <w:vAlign w:val="center"/>
            <w:hideMark/>
          </w:tcPr>
          <w:p w14:paraId="4DE353C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ремонт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шины</w:t>
            </w:r>
          </w:p>
        </w:tc>
        <w:tc>
          <w:tcPr>
            <w:tcW w:w="1316" w:type="dxa"/>
            <w:tcBorders>
              <w:top w:val="nil"/>
              <w:left w:val="nil"/>
              <w:bottom w:val="single" w:sz="4" w:space="0" w:color="auto"/>
              <w:right w:val="single" w:sz="4" w:space="0" w:color="auto"/>
            </w:tcBorders>
            <w:vAlign w:val="center"/>
            <w:hideMark/>
          </w:tcPr>
          <w:p w14:paraId="2511DA2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7E91F4A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7EC4E4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485</w:t>
            </w:r>
          </w:p>
        </w:tc>
        <w:tc>
          <w:tcPr>
            <w:tcW w:w="7296" w:type="dxa"/>
            <w:tcBorders>
              <w:top w:val="nil"/>
              <w:left w:val="nil"/>
              <w:bottom w:val="single" w:sz="4" w:space="0" w:color="auto"/>
              <w:right w:val="single" w:sz="4" w:space="0" w:color="auto"/>
            </w:tcBorders>
            <w:vAlign w:val="center"/>
            <w:hideMark/>
          </w:tcPr>
          <w:p w14:paraId="4F845E5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Балансировка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423702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74201B0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064D51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486</w:t>
            </w:r>
          </w:p>
        </w:tc>
        <w:tc>
          <w:tcPr>
            <w:tcW w:w="7296" w:type="dxa"/>
            <w:tcBorders>
              <w:top w:val="nil"/>
              <w:left w:val="nil"/>
              <w:bottom w:val="single" w:sz="4" w:space="0" w:color="auto"/>
              <w:right w:val="single" w:sz="4" w:space="0" w:color="auto"/>
            </w:tcBorders>
            <w:vAlign w:val="center"/>
            <w:hideMark/>
          </w:tcPr>
          <w:p w14:paraId="774F7C0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Валец</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колеса</w:t>
            </w:r>
          </w:p>
        </w:tc>
        <w:tc>
          <w:tcPr>
            <w:tcW w:w="1316" w:type="dxa"/>
            <w:tcBorders>
              <w:top w:val="nil"/>
              <w:left w:val="nil"/>
              <w:bottom w:val="single" w:sz="4" w:space="0" w:color="auto"/>
              <w:right w:val="single" w:sz="4" w:space="0" w:color="auto"/>
            </w:tcBorders>
            <w:vAlign w:val="center"/>
            <w:hideMark/>
          </w:tcPr>
          <w:p w14:paraId="3F567DA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7,500</w:t>
            </w:r>
          </w:p>
        </w:tc>
      </w:tr>
      <w:tr w:rsidR="00DE0C8C" w:rsidRPr="00DE0C8C" w14:paraId="66EFAF5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EB8E84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487</w:t>
            </w:r>
          </w:p>
        </w:tc>
        <w:tc>
          <w:tcPr>
            <w:tcW w:w="7296" w:type="dxa"/>
            <w:tcBorders>
              <w:top w:val="nil"/>
              <w:left w:val="nil"/>
              <w:bottom w:val="single" w:sz="4" w:space="0" w:color="auto"/>
              <w:right w:val="single" w:sz="4" w:space="0" w:color="auto"/>
            </w:tcBorders>
            <w:vAlign w:val="center"/>
            <w:hideMark/>
          </w:tcPr>
          <w:p w14:paraId="66B4C46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Сухая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химчистка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салона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автомобиля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FDEF1D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35,000</w:t>
            </w:r>
          </w:p>
        </w:tc>
      </w:tr>
      <w:tr w:rsidR="00DE0C8C" w:rsidRPr="00DE0C8C" w14:paraId="34B7023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25D92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488</w:t>
            </w:r>
          </w:p>
        </w:tc>
        <w:tc>
          <w:tcPr>
            <w:tcW w:w="7296" w:type="dxa"/>
            <w:tcBorders>
              <w:top w:val="nil"/>
              <w:left w:val="nil"/>
              <w:bottom w:val="single" w:sz="4" w:space="0" w:color="auto"/>
              <w:right w:val="single" w:sz="4" w:space="0" w:color="auto"/>
            </w:tcBorders>
            <w:vAlign w:val="center"/>
            <w:hideMark/>
          </w:tcPr>
          <w:p w14:paraId="0B09348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Услуга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буксира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стоимость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w:t>
            </w:r>
            <w:r w:rsidRPr="00DE0C8C">
              <w:rPr>
                <w:rFonts w:ascii="Sakkal Majalla" w:hAnsi="Sakkal Majalla" w:cs="Sakkal Majalla" w:hint="cs"/>
                <w:sz w:val="20"/>
                <w:szCs w:val="20"/>
                <w:lang w:val="en-US" w:eastAsia="en-US" w:bidi="ar-SA"/>
              </w:rPr>
              <w:t xml:space="preserve"> 1 </w:t>
            </w:r>
            <w:r w:rsidRPr="00DE0C8C">
              <w:rPr>
                <w:rFonts w:ascii="Cambria" w:hAnsi="Cambria" w:cs="Cambria" w:hint="cs"/>
                <w:sz w:val="20"/>
                <w:szCs w:val="20"/>
                <w:lang w:val="en-US" w:eastAsia="en-US" w:bidi="ar-SA"/>
              </w:rPr>
              <w:t>км</w:t>
            </w:r>
          </w:p>
        </w:tc>
        <w:tc>
          <w:tcPr>
            <w:tcW w:w="1316" w:type="dxa"/>
            <w:tcBorders>
              <w:top w:val="nil"/>
              <w:left w:val="nil"/>
              <w:bottom w:val="single" w:sz="4" w:space="0" w:color="auto"/>
              <w:right w:val="single" w:sz="4" w:space="0" w:color="auto"/>
            </w:tcBorders>
            <w:vAlign w:val="center"/>
            <w:hideMark/>
          </w:tcPr>
          <w:p w14:paraId="7B317DE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w:t>
            </w:r>
          </w:p>
        </w:tc>
      </w:tr>
      <w:tr w:rsidR="00DE0C8C" w:rsidRPr="00DE0C8C" w14:paraId="6C6A8D5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BDD045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489</w:t>
            </w:r>
          </w:p>
        </w:tc>
        <w:tc>
          <w:tcPr>
            <w:tcW w:w="7296" w:type="dxa"/>
            <w:tcBorders>
              <w:top w:val="nil"/>
              <w:left w:val="nil"/>
              <w:bottom w:val="single" w:sz="4" w:space="0" w:color="auto"/>
              <w:right w:val="single" w:sz="4" w:space="0" w:color="auto"/>
            </w:tcBorders>
            <w:vAlign w:val="center"/>
            <w:hideMark/>
          </w:tcPr>
          <w:p w14:paraId="18FB9FC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капота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автомобиля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82E1F1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w:t>
            </w:r>
          </w:p>
        </w:tc>
      </w:tr>
      <w:tr w:rsidR="00DE0C8C" w:rsidRPr="00DE0C8C" w14:paraId="7058E1B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EBE1FD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490</w:t>
            </w:r>
          </w:p>
        </w:tc>
        <w:tc>
          <w:tcPr>
            <w:tcW w:w="7296" w:type="dxa"/>
            <w:tcBorders>
              <w:top w:val="nil"/>
              <w:left w:val="nil"/>
              <w:bottom w:val="single" w:sz="4" w:space="0" w:color="auto"/>
              <w:right w:val="single" w:sz="4" w:space="0" w:color="auto"/>
            </w:tcBorders>
            <w:vAlign w:val="center"/>
            <w:hideMark/>
          </w:tcPr>
          <w:p w14:paraId="6ED8936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подкладки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капота</w:t>
            </w:r>
          </w:p>
        </w:tc>
        <w:tc>
          <w:tcPr>
            <w:tcW w:w="1316" w:type="dxa"/>
            <w:tcBorders>
              <w:top w:val="nil"/>
              <w:left w:val="nil"/>
              <w:bottom w:val="single" w:sz="4" w:space="0" w:color="auto"/>
              <w:right w:val="single" w:sz="4" w:space="0" w:color="auto"/>
            </w:tcBorders>
            <w:vAlign w:val="center"/>
            <w:hideMark/>
          </w:tcPr>
          <w:p w14:paraId="059CEDB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w:t>
            </w:r>
          </w:p>
        </w:tc>
      </w:tr>
      <w:tr w:rsidR="00DE0C8C" w:rsidRPr="00DE0C8C" w14:paraId="13D8C87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CD73D7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491</w:t>
            </w:r>
          </w:p>
        </w:tc>
        <w:tc>
          <w:tcPr>
            <w:tcW w:w="7296" w:type="dxa"/>
            <w:tcBorders>
              <w:top w:val="nil"/>
              <w:left w:val="nil"/>
              <w:bottom w:val="single" w:sz="4" w:space="0" w:color="auto"/>
              <w:right w:val="single" w:sz="4" w:space="0" w:color="auto"/>
            </w:tcBorders>
            <w:vAlign w:val="center"/>
            <w:hideMark/>
          </w:tcPr>
          <w:p w14:paraId="085CA82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бокового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стекла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автомобиля</w:t>
            </w:r>
          </w:p>
        </w:tc>
        <w:tc>
          <w:tcPr>
            <w:tcW w:w="1316" w:type="dxa"/>
            <w:tcBorders>
              <w:top w:val="nil"/>
              <w:left w:val="nil"/>
              <w:bottom w:val="single" w:sz="4" w:space="0" w:color="auto"/>
              <w:right w:val="single" w:sz="4" w:space="0" w:color="auto"/>
            </w:tcBorders>
            <w:vAlign w:val="center"/>
            <w:hideMark/>
          </w:tcPr>
          <w:p w14:paraId="65AC08C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w:t>
            </w:r>
          </w:p>
        </w:tc>
      </w:tr>
      <w:tr w:rsidR="00DE0C8C" w:rsidRPr="00DE0C8C" w14:paraId="45242F7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E8FCD8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492</w:t>
            </w:r>
          </w:p>
        </w:tc>
        <w:tc>
          <w:tcPr>
            <w:tcW w:w="7296" w:type="dxa"/>
            <w:tcBorders>
              <w:top w:val="nil"/>
              <w:left w:val="nil"/>
              <w:bottom w:val="single" w:sz="4" w:space="0" w:color="auto"/>
              <w:right w:val="single" w:sz="4" w:space="0" w:color="auto"/>
            </w:tcBorders>
            <w:vAlign w:val="center"/>
            <w:hideMark/>
          </w:tcPr>
          <w:p w14:paraId="6DCCB2B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заднего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стекла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автомобиля</w:t>
            </w:r>
          </w:p>
        </w:tc>
        <w:tc>
          <w:tcPr>
            <w:tcW w:w="1316" w:type="dxa"/>
            <w:tcBorders>
              <w:top w:val="nil"/>
              <w:left w:val="nil"/>
              <w:bottom w:val="single" w:sz="4" w:space="0" w:color="auto"/>
              <w:right w:val="single" w:sz="4" w:space="0" w:color="auto"/>
            </w:tcBorders>
            <w:vAlign w:val="center"/>
            <w:hideMark/>
          </w:tcPr>
          <w:p w14:paraId="60F2293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4166E99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83DFE8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493</w:t>
            </w:r>
          </w:p>
        </w:tc>
        <w:tc>
          <w:tcPr>
            <w:tcW w:w="7296" w:type="dxa"/>
            <w:tcBorders>
              <w:top w:val="nil"/>
              <w:left w:val="nil"/>
              <w:bottom w:val="single" w:sz="4" w:space="0" w:color="auto"/>
              <w:right w:val="single" w:sz="4" w:space="0" w:color="auto"/>
            </w:tcBorders>
            <w:vAlign w:val="center"/>
            <w:hideMark/>
          </w:tcPr>
          <w:p w14:paraId="1D5AB5D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заднего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бокового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стекла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автомобиля</w:t>
            </w:r>
          </w:p>
        </w:tc>
        <w:tc>
          <w:tcPr>
            <w:tcW w:w="1316" w:type="dxa"/>
            <w:tcBorders>
              <w:top w:val="nil"/>
              <w:left w:val="nil"/>
              <w:bottom w:val="single" w:sz="4" w:space="0" w:color="auto"/>
              <w:right w:val="single" w:sz="4" w:space="0" w:color="auto"/>
            </w:tcBorders>
            <w:vAlign w:val="center"/>
            <w:hideMark/>
          </w:tcPr>
          <w:p w14:paraId="3BFF04C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w:t>
            </w:r>
          </w:p>
        </w:tc>
      </w:tr>
      <w:tr w:rsidR="00DE0C8C" w:rsidRPr="00DE0C8C" w14:paraId="6F4EC3D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41BE82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494</w:t>
            </w:r>
          </w:p>
        </w:tc>
        <w:tc>
          <w:tcPr>
            <w:tcW w:w="7296" w:type="dxa"/>
            <w:tcBorders>
              <w:top w:val="nil"/>
              <w:left w:val="nil"/>
              <w:bottom w:val="single" w:sz="4" w:space="0" w:color="auto"/>
              <w:right w:val="single" w:sz="4" w:space="0" w:color="auto"/>
            </w:tcBorders>
            <w:vAlign w:val="center"/>
            <w:hideMark/>
          </w:tcPr>
          <w:p w14:paraId="5DA6C12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Замена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заднегоподвижного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бокового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стекла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автомобиля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14D58A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w:t>
            </w:r>
          </w:p>
        </w:tc>
      </w:tr>
      <w:tr w:rsidR="00DE0C8C" w:rsidRPr="00DE0C8C" w14:paraId="713400C4" w14:textId="77777777" w:rsidTr="00DE0C8C">
        <w:trPr>
          <w:trHeight w:val="270"/>
        </w:trPr>
        <w:tc>
          <w:tcPr>
            <w:tcW w:w="508" w:type="dxa"/>
            <w:tcBorders>
              <w:top w:val="nil"/>
              <w:left w:val="single" w:sz="4" w:space="0" w:color="auto"/>
              <w:bottom w:val="nil"/>
              <w:right w:val="single" w:sz="4" w:space="0" w:color="auto"/>
            </w:tcBorders>
            <w:vAlign w:val="center"/>
            <w:hideMark/>
          </w:tcPr>
          <w:p w14:paraId="3BBB689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495</w:t>
            </w:r>
          </w:p>
        </w:tc>
        <w:tc>
          <w:tcPr>
            <w:tcW w:w="7296" w:type="dxa"/>
            <w:tcBorders>
              <w:top w:val="nil"/>
              <w:left w:val="nil"/>
              <w:bottom w:val="nil"/>
              <w:right w:val="single" w:sz="4" w:space="0" w:color="auto"/>
            </w:tcBorders>
            <w:vAlign w:val="center"/>
            <w:hideMark/>
          </w:tcPr>
          <w:p w14:paraId="1FA85B4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Замена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двери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автомобиля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nil"/>
              <w:right w:val="single" w:sz="4" w:space="0" w:color="auto"/>
            </w:tcBorders>
            <w:vAlign w:val="center"/>
            <w:hideMark/>
          </w:tcPr>
          <w:p w14:paraId="18C24DE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08DC510D" w14:textId="77777777" w:rsidTr="00DE0C8C">
        <w:trPr>
          <w:trHeight w:val="555"/>
        </w:trPr>
        <w:tc>
          <w:tcPr>
            <w:tcW w:w="912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730E5B95" w14:textId="77777777" w:rsidR="00DE0C8C" w:rsidRPr="00DE0C8C" w:rsidRDefault="00DE0C8C" w:rsidP="00DE0C8C">
            <w:pP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Наименования</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запчастей</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материалов</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и</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прочих</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вспомогательных</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материалов</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используемых</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во</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время</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текущего</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среднего</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и</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основного</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ремонта</w:t>
            </w:r>
          </w:p>
        </w:tc>
      </w:tr>
      <w:tr w:rsidR="00DE0C8C" w:rsidRPr="00DE0C8C" w14:paraId="2A853E2A" w14:textId="77777777" w:rsidTr="00DE0C8C">
        <w:trPr>
          <w:trHeight w:val="300"/>
        </w:trPr>
        <w:tc>
          <w:tcPr>
            <w:tcW w:w="9120" w:type="dxa"/>
            <w:gridSpan w:val="3"/>
            <w:tcBorders>
              <w:top w:val="nil"/>
              <w:left w:val="single" w:sz="4" w:space="0" w:color="auto"/>
              <w:bottom w:val="single" w:sz="4" w:space="0" w:color="auto"/>
              <w:right w:val="nil"/>
            </w:tcBorders>
            <w:shd w:val="clear" w:color="000000" w:fill="BFBFBF"/>
            <w:noWrap/>
            <w:vAlign w:val="center"/>
            <w:hideMark/>
          </w:tcPr>
          <w:p w14:paraId="071E252F" w14:textId="77777777" w:rsidR="00DE0C8C" w:rsidRPr="00DE0C8C" w:rsidRDefault="00DE0C8C" w:rsidP="00DE0C8C">
            <w:pPr>
              <w:jc w:val="center"/>
              <w:rPr>
                <w:rFonts w:ascii="Sakkal Majalla" w:hAnsi="Sakkal Majalla" w:cs="Sakkal Majalla" w:hint="cs"/>
                <w:b/>
                <w:bCs/>
                <w:sz w:val="20"/>
                <w:szCs w:val="20"/>
                <w:lang w:val="en-US" w:eastAsia="en-US" w:bidi="ar-SA"/>
              </w:rPr>
            </w:pPr>
            <w:r w:rsidRPr="00DE0C8C">
              <w:rPr>
                <w:rFonts w:ascii="Sakkal Majalla" w:hAnsi="Sakkal Majalla" w:cs="Sakkal Majalla" w:hint="cs"/>
                <w:b/>
                <w:bCs/>
                <w:sz w:val="20"/>
                <w:szCs w:val="20"/>
                <w:lang w:val="en-US" w:eastAsia="en-US" w:bidi="ar-SA"/>
              </w:rPr>
              <w:t>1.</w:t>
            </w:r>
            <w:r w:rsidRPr="00DE0C8C">
              <w:rPr>
                <w:rFonts w:ascii="Cambria" w:hAnsi="Cambria" w:cs="Cambria" w:hint="cs"/>
                <w:b/>
                <w:bCs/>
                <w:sz w:val="20"/>
                <w:szCs w:val="20"/>
                <w:lang w:val="en-US" w:eastAsia="en-US" w:bidi="ar-SA"/>
              </w:rPr>
              <w:t>Двигатель</w:t>
            </w:r>
          </w:p>
        </w:tc>
      </w:tr>
      <w:tr w:rsidR="00DE0C8C" w:rsidRPr="00DE0C8C" w14:paraId="69D5E8C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4AE8CAD"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w:t>
            </w:r>
          </w:p>
        </w:tc>
        <w:tc>
          <w:tcPr>
            <w:tcW w:w="7296" w:type="dxa"/>
            <w:tcBorders>
              <w:top w:val="nil"/>
              <w:left w:val="nil"/>
              <w:bottom w:val="single" w:sz="4" w:space="0" w:color="auto"/>
              <w:right w:val="single" w:sz="4" w:space="0" w:color="auto"/>
            </w:tcBorders>
            <w:vAlign w:val="center"/>
            <w:hideMark/>
          </w:tcPr>
          <w:p w14:paraId="4757A44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Моторный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блок</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84568E6" w14:textId="77777777" w:rsidR="00DE0C8C" w:rsidRPr="00DE0C8C" w:rsidRDefault="00DE0C8C" w:rsidP="00DE0C8C">
            <w:pPr>
              <w:jc w:val="right"/>
              <w:rPr>
                <w:rFonts w:ascii="GHEA Grapalat" w:hAnsi="GHEA Grapalat" w:cs="Calibri" w:hint="cs"/>
                <w:color w:val="000000"/>
                <w:sz w:val="18"/>
                <w:szCs w:val="18"/>
                <w:lang w:val="en-US" w:eastAsia="en-US" w:bidi="ar-SA"/>
              </w:rPr>
            </w:pPr>
            <w:r w:rsidRPr="00DE0C8C">
              <w:rPr>
                <w:rFonts w:ascii="GHEA Grapalat" w:hAnsi="GHEA Grapalat" w:cs="Calibri"/>
                <w:color w:val="000000"/>
                <w:sz w:val="18"/>
                <w:szCs w:val="18"/>
                <w:lang w:val="en-US" w:eastAsia="en-US" w:bidi="ar-SA"/>
              </w:rPr>
              <w:t>1,200,000</w:t>
            </w:r>
          </w:p>
        </w:tc>
      </w:tr>
      <w:tr w:rsidR="00DE0C8C" w:rsidRPr="00DE0C8C" w14:paraId="35B4AEA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E4F7D4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w:t>
            </w:r>
          </w:p>
        </w:tc>
        <w:tc>
          <w:tcPr>
            <w:tcW w:w="7296" w:type="dxa"/>
            <w:tcBorders>
              <w:top w:val="nil"/>
              <w:left w:val="nil"/>
              <w:bottom w:val="single" w:sz="4" w:space="0" w:color="auto"/>
              <w:right w:val="single" w:sz="4" w:space="0" w:color="auto"/>
            </w:tcBorders>
            <w:vAlign w:val="center"/>
            <w:hideMark/>
          </w:tcPr>
          <w:p w14:paraId="5A869B2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Моторная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головка</w:t>
            </w:r>
          </w:p>
        </w:tc>
        <w:tc>
          <w:tcPr>
            <w:tcW w:w="1316" w:type="dxa"/>
            <w:tcBorders>
              <w:top w:val="nil"/>
              <w:left w:val="nil"/>
              <w:bottom w:val="single" w:sz="4" w:space="0" w:color="auto"/>
              <w:right w:val="single" w:sz="4" w:space="0" w:color="auto"/>
            </w:tcBorders>
            <w:vAlign w:val="center"/>
            <w:hideMark/>
          </w:tcPr>
          <w:p w14:paraId="78FA4EF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600,000</w:t>
            </w:r>
          </w:p>
        </w:tc>
      </w:tr>
      <w:tr w:rsidR="00DE0C8C" w:rsidRPr="00DE0C8C" w14:paraId="7556C24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F9E056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w:t>
            </w:r>
          </w:p>
        </w:tc>
        <w:tc>
          <w:tcPr>
            <w:tcW w:w="7296" w:type="dxa"/>
            <w:tcBorders>
              <w:top w:val="nil"/>
              <w:left w:val="nil"/>
              <w:bottom w:val="single" w:sz="4" w:space="0" w:color="auto"/>
              <w:right w:val="single" w:sz="4" w:space="0" w:color="auto"/>
            </w:tcBorders>
            <w:vAlign w:val="center"/>
            <w:hideMark/>
          </w:tcPr>
          <w:p w14:paraId="1C412E9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Подушка</w:t>
            </w:r>
          </w:p>
        </w:tc>
        <w:tc>
          <w:tcPr>
            <w:tcW w:w="1316" w:type="dxa"/>
            <w:tcBorders>
              <w:top w:val="nil"/>
              <w:left w:val="nil"/>
              <w:bottom w:val="single" w:sz="4" w:space="0" w:color="auto"/>
              <w:right w:val="single" w:sz="4" w:space="0" w:color="auto"/>
            </w:tcBorders>
            <w:vAlign w:val="center"/>
            <w:hideMark/>
          </w:tcPr>
          <w:p w14:paraId="0BA5DE8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80,000</w:t>
            </w:r>
          </w:p>
        </w:tc>
      </w:tr>
      <w:tr w:rsidR="00DE0C8C" w:rsidRPr="00DE0C8C" w14:paraId="4D0D82A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C68D4F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w:t>
            </w:r>
          </w:p>
        </w:tc>
        <w:tc>
          <w:tcPr>
            <w:tcW w:w="7296" w:type="dxa"/>
            <w:tcBorders>
              <w:top w:val="nil"/>
              <w:left w:val="nil"/>
              <w:bottom w:val="single" w:sz="4" w:space="0" w:color="auto"/>
              <w:right w:val="single" w:sz="4" w:space="0" w:color="auto"/>
            </w:tcBorders>
            <w:vAlign w:val="center"/>
            <w:hideMark/>
          </w:tcPr>
          <w:p w14:paraId="7CBF159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Амортизатор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копота</w:t>
            </w:r>
          </w:p>
        </w:tc>
        <w:tc>
          <w:tcPr>
            <w:tcW w:w="1316" w:type="dxa"/>
            <w:tcBorders>
              <w:top w:val="nil"/>
              <w:left w:val="nil"/>
              <w:bottom w:val="single" w:sz="4" w:space="0" w:color="auto"/>
              <w:right w:val="single" w:sz="4" w:space="0" w:color="auto"/>
            </w:tcBorders>
            <w:vAlign w:val="center"/>
            <w:hideMark/>
          </w:tcPr>
          <w:p w14:paraId="49AB55F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58,000</w:t>
            </w:r>
          </w:p>
        </w:tc>
      </w:tr>
      <w:tr w:rsidR="00DE0C8C" w:rsidRPr="00DE0C8C" w14:paraId="24D89AB3" w14:textId="77777777" w:rsidTr="00DE0C8C">
        <w:trPr>
          <w:trHeight w:val="345"/>
        </w:trPr>
        <w:tc>
          <w:tcPr>
            <w:tcW w:w="508" w:type="dxa"/>
            <w:tcBorders>
              <w:top w:val="nil"/>
              <w:left w:val="single" w:sz="4" w:space="0" w:color="auto"/>
              <w:bottom w:val="single" w:sz="4" w:space="0" w:color="auto"/>
              <w:right w:val="single" w:sz="4" w:space="0" w:color="auto"/>
            </w:tcBorders>
            <w:vAlign w:val="center"/>
            <w:hideMark/>
          </w:tcPr>
          <w:p w14:paraId="1A59202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w:t>
            </w:r>
          </w:p>
        </w:tc>
        <w:tc>
          <w:tcPr>
            <w:tcW w:w="7296" w:type="dxa"/>
            <w:tcBorders>
              <w:top w:val="nil"/>
              <w:left w:val="nil"/>
              <w:bottom w:val="single" w:sz="4" w:space="0" w:color="auto"/>
              <w:right w:val="single" w:sz="4" w:space="0" w:color="auto"/>
            </w:tcBorders>
            <w:vAlign w:val="center"/>
            <w:hideMark/>
          </w:tcPr>
          <w:p w14:paraId="68340EF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Прокладка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моторной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головки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02F623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37,000</w:t>
            </w:r>
          </w:p>
        </w:tc>
      </w:tr>
      <w:tr w:rsidR="00DE0C8C" w:rsidRPr="00DE0C8C" w14:paraId="48EEAFFB" w14:textId="77777777" w:rsidTr="00DE0C8C">
        <w:trPr>
          <w:trHeight w:val="345"/>
        </w:trPr>
        <w:tc>
          <w:tcPr>
            <w:tcW w:w="508" w:type="dxa"/>
            <w:tcBorders>
              <w:top w:val="nil"/>
              <w:left w:val="single" w:sz="4" w:space="0" w:color="auto"/>
              <w:bottom w:val="single" w:sz="4" w:space="0" w:color="auto"/>
              <w:right w:val="single" w:sz="4" w:space="0" w:color="auto"/>
            </w:tcBorders>
            <w:vAlign w:val="center"/>
            <w:hideMark/>
          </w:tcPr>
          <w:p w14:paraId="24B3850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w:t>
            </w:r>
          </w:p>
        </w:tc>
        <w:tc>
          <w:tcPr>
            <w:tcW w:w="7296" w:type="dxa"/>
            <w:tcBorders>
              <w:top w:val="nil"/>
              <w:left w:val="nil"/>
              <w:bottom w:val="single" w:sz="4" w:space="0" w:color="auto"/>
              <w:right w:val="single" w:sz="4" w:space="0" w:color="auto"/>
            </w:tcBorders>
            <w:vAlign w:val="center"/>
            <w:hideMark/>
          </w:tcPr>
          <w:p w14:paraId="1602C8F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Комплект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прокладок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мотора</w:t>
            </w:r>
          </w:p>
        </w:tc>
        <w:tc>
          <w:tcPr>
            <w:tcW w:w="1316" w:type="dxa"/>
            <w:tcBorders>
              <w:top w:val="nil"/>
              <w:left w:val="nil"/>
              <w:bottom w:val="single" w:sz="4" w:space="0" w:color="auto"/>
              <w:right w:val="single" w:sz="4" w:space="0" w:color="auto"/>
            </w:tcBorders>
            <w:vAlign w:val="center"/>
            <w:hideMark/>
          </w:tcPr>
          <w:p w14:paraId="03E37AE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124,000</w:t>
            </w:r>
          </w:p>
        </w:tc>
      </w:tr>
      <w:tr w:rsidR="00DE0C8C" w:rsidRPr="00DE0C8C" w14:paraId="1F92AD26" w14:textId="77777777" w:rsidTr="00DE0C8C">
        <w:trPr>
          <w:trHeight w:val="345"/>
        </w:trPr>
        <w:tc>
          <w:tcPr>
            <w:tcW w:w="508" w:type="dxa"/>
            <w:tcBorders>
              <w:top w:val="nil"/>
              <w:left w:val="single" w:sz="4" w:space="0" w:color="auto"/>
              <w:bottom w:val="single" w:sz="4" w:space="0" w:color="auto"/>
              <w:right w:val="single" w:sz="4" w:space="0" w:color="auto"/>
            </w:tcBorders>
            <w:vAlign w:val="center"/>
            <w:hideMark/>
          </w:tcPr>
          <w:p w14:paraId="07E215A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w:t>
            </w:r>
          </w:p>
        </w:tc>
        <w:tc>
          <w:tcPr>
            <w:tcW w:w="7296" w:type="dxa"/>
            <w:tcBorders>
              <w:top w:val="nil"/>
              <w:left w:val="nil"/>
              <w:bottom w:val="single" w:sz="4" w:space="0" w:color="auto"/>
              <w:right w:val="single" w:sz="4" w:space="0" w:color="auto"/>
            </w:tcBorders>
            <w:vAlign w:val="center"/>
            <w:hideMark/>
          </w:tcPr>
          <w:p w14:paraId="0764E5C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Выпускной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клапан</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44D0F6A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2C108CFB" w14:textId="77777777" w:rsidTr="00DE0C8C">
        <w:trPr>
          <w:trHeight w:val="345"/>
        </w:trPr>
        <w:tc>
          <w:tcPr>
            <w:tcW w:w="508" w:type="dxa"/>
            <w:tcBorders>
              <w:top w:val="nil"/>
              <w:left w:val="single" w:sz="4" w:space="0" w:color="auto"/>
              <w:bottom w:val="single" w:sz="4" w:space="0" w:color="auto"/>
              <w:right w:val="single" w:sz="4" w:space="0" w:color="auto"/>
            </w:tcBorders>
            <w:vAlign w:val="center"/>
            <w:hideMark/>
          </w:tcPr>
          <w:p w14:paraId="59094DC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w:t>
            </w:r>
          </w:p>
        </w:tc>
        <w:tc>
          <w:tcPr>
            <w:tcW w:w="7296" w:type="dxa"/>
            <w:tcBorders>
              <w:top w:val="nil"/>
              <w:left w:val="nil"/>
              <w:bottom w:val="single" w:sz="4" w:space="0" w:color="auto"/>
              <w:right w:val="single" w:sz="4" w:space="0" w:color="auto"/>
            </w:tcBorders>
            <w:vAlign w:val="center"/>
            <w:hideMark/>
          </w:tcPr>
          <w:p w14:paraId="54FA270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Впускной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клапан</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1BB93AC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5F975465" w14:textId="77777777" w:rsidTr="00DE0C8C">
        <w:trPr>
          <w:trHeight w:val="345"/>
        </w:trPr>
        <w:tc>
          <w:tcPr>
            <w:tcW w:w="508" w:type="dxa"/>
            <w:tcBorders>
              <w:top w:val="nil"/>
              <w:left w:val="single" w:sz="4" w:space="0" w:color="auto"/>
              <w:bottom w:val="single" w:sz="4" w:space="0" w:color="auto"/>
              <w:right w:val="single" w:sz="4" w:space="0" w:color="auto"/>
            </w:tcBorders>
            <w:vAlign w:val="center"/>
            <w:hideMark/>
          </w:tcPr>
          <w:p w14:paraId="11FD44D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w:t>
            </w:r>
          </w:p>
        </w:tc>
        <w:tc>
          <w:tcPr>
            <w:tcW w:w="7296" w:type="dxa"/>
            <w:tcBorders>
              <w:top w:val="nil"/>
              <w:left w:val="nil"/>
              <w:bottom w:val="single" w:sz="4" w:space="0" w:color="auto"/>
              <w:right w:val="single" w:sz="4" w:space="0" w:color="auto"/>
            </w:tcBorders>
            <w:vAlign w:val="center"/>
            <w:hideMark/>
          </w:tcPr>
          <w:p w14:paraId="3C47974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Сальник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клапана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2183FD4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0EC42C6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B8D7FD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w:t>
            </w:r>
          </w:p>
        </w:tc>
        <w:tc>
          <w:tcPr>
            <w:tcW w:w="7296" w:type="dxa"/>
            <w:tcBorders>
              <w:top w:val="nil"/>
              <w:left w:val="nil"/>
              <w:bottom w:val="single" w:sz="4" w:space="0" w:color="auto"/>
              <w:right w:val="single" w:sz="4" w:space="0" w:color="auto"/>
            </w:tcBorders>
            <w:vAlign w:val="center"/>
            <w:hideMark/>
          </w:tcPr>
          <w:p w14:paraId="0E6ED43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Пружина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клапана</w:t>
            </w:r>
          </w:p>
        </w:tc>
        <w:tc>
          <w:tcPr>
            <w:tcW w:w="1316" w:type="dxa"/>
            <w:tcBorders>
              <w:top w:val="nil"/>
              <w:left w:val="nil"/>
              <w:bottom w:val="single" w:sz="4" w:space="0" w:color="auto"/>
              <w:right w:val="single" w:sz="4" w:space="0" w:color="auto"/>
            </w:tcBorders>
            <w:vAlign w:val="center"/>
            <w:hideMark/>
          </w:tcPr>
          <w:p w14:paraId="4CD126A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2,490</w:t>
            </w:r>
          </w:p>
        </w:tc>
      </w:tr>
      <w:tr w:rsidR="00DE0C8C" w:rsidRPr="00DE0C8C" w14:paraId="1FA89C4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6E9636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w:t>
            </w:r>
          </w:p>
        </w:tc>
        <w:tc>
          <w:tcPr>
            <w:tcW w:w="7296" w:type="dxa"/>
            <w:tcBorders>
              <w:top w:val="nil"/>
              <w:left w:val="nil"/>
              <w:bottom w:val="single" w:sz="4" w:space="0" w:color="auto"/>
              <w:right w:val="single" w:sz="4" w:space="0" w:color="auto"/>
            </w:tcBorders>
            <w:vAlign w:val="center"/>
            <w:hideMark/>
          </w:tcPr>
          <w:p w14:paraId="129778C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Коленчатый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w:t>
            </w:r>
          </w:p>
        </w:tc>
        <w:tc>
          <w:tcPr>
            <w:tcW w:w="1316" w:type="dxa"/>
            <w:tcBorders>
              <w:top w:val="nil"/>
              <w:left w:val="nil"/>
              <w:bottom w:val="single" w:sz="4" w:space="0" w:color="auto"/>
              <w:right w:val="single" w:sz="4" w:space="0" w:color="auto"/>
            </w:tcBorders>
            <w:vAlign w:val="center"/>
            <w:hideMark/>
          </w:tcPr>
          <w:p w14:paraId="5800542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370,000</w:t>
            </w:r>
          </w:p>
        </w:tc>
      </w:tr>
      <w:tr w:rsidR="00DE0C8C" w:rsidRPr="00DE0C8C" w14:paraId="5E35E326" w14:textId="77777777" w:rsidTr="00DE0C8C">
        <w:trPr>
          <w:trHeight w:val="330"/>
        </w:trPr>
        <w:tc>
          <w:tcPr>
            <w:tcW w:w="508" w:type="dxa"/>
            <w:tcBorders>
              <w:top w:val="nil"/>
              <w:left w:val="single" w:sz="4" w:space="0" w:color="auto"/>
              <w:bottom w:val="single" w:sz="4" w:space="0" w:color="auto"/>
              <w:right w:val="single" w:sz="4" w:space="0" w:color="auto"/>
            </w:tcBorders>
            <w:vAlign w:val="center"/>
            <w:hideMark/>
          </w:tcPr>
          <w:p w14:paraId="227F45C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w:t>
            </w:r>
          </w:p>
        </w:tc>
        <w:tc>
          <w:tcPr>
            <w:tcW w:w="7296" w:type="dxa"/>
            <w:tcBorders>
              <w:top w:val="nil"/>
              <w:left w:val="nil"/>
              <w:bottom w:val="single" w:sz="4" w:space="0" w:color="auto"/>
              <w:right w:val="single" w:sz="4" w:space="0" w:color="auto"/>
            </w:tcBorders>
            <w:vAlign w:val="center"/>
            <w:hideMark/>
          </w:tcPr>
          <w:p w14:paraId="07A4A6C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Передний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сальник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коленчатого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29FF99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59177289" w14:textId="77777777" w:rsidTr="00DE0C8C">
        <w:trPr>
          <w:trHeight w:val="420"/>
        </w:trPr>
        <w:tc>
          <w:tcPr>
            <w:tcW w:w="508" w:type="dxa"/>
            <w:tcBorders>
              <w:top w:val="nil"/>
              <w:left w:val="single" w:sz="4" w:space="0" w:color="auto"/>
              <w:bottom w:val="single" w:sz="4" w:space="0" w:color="auto"/>
              <w:right w:val="single" w:sz="4" w:space="0" w:color="auto"/>
            </w:tcBorders>
            <w:vAlign w:val="center"/>
            <w:hideMark/>
          </w:tcPr>
          <w:p w14:paraId="545820D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w:t>
            </w:r>
          </w:p>
        </w:tc>
        <w:tc>
          <w:tcPr>
            <w:tcW w:w="7296" w:type="dxa"/>
            <w:tcBorders>
              <w:top w:val="nil"/>
              <w:left w:val="nil"/>
              <w:bottom w:val="single" w:sz="4" w:space="0" w:color="auto"/>
              <w:right w:val="single" w:sz="4" w:space="0" w:color="auto"/>
            </w:tcBorders>
            <w:vAlign w:val="center"/>
            <w:hideMark/>
          </w:tcPr>
          <w:p w14:paraId="53F0B17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Задний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сальник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коленчатого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3D6235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572967D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391E41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w:t>
            </w:r>
          </w:p>
        </w:tc>
        <w:tc>
          <w:tcPr>
            <w:tcW w:w="7296" w:type="dxa"/>
            <w:tcBorders>
              <w:top w:val="nil"/>
              <w:left w:val="nil"/>
              <w:bottom w:val="single" w:sz="4" w:space="0" w:color="auto"/>
              <w:right w:val="single" w:sz="4" w:space="0" w:color="auto"/>
            </w:tcBorders>
            <w:vAlign w:val="center"/>
            <w:hideMark/>
          </w:tcPr>
          <w:p w14:paraId="3EE8E70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Коренные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вкладыши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коленчатого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7F4D8A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46272A0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A80D09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w:t>
            </w:r>
          </w:p>
        </w:tc>
        <w:tc>
          <w:tcPr>
            <w:tcW w:w="7296" w:type="dxa"/>
            <w:tcBorders>
              <w:top w:val="nil"/>
              <w:left w:val="nil"/>
              <w:bottom w:val="single" w:sz="4" w:space="0" w:color="auto"/>
              <w:right w:val="single" w:sz="4" w:space="0" w:color="auto"/>
            </w:tcBorders>
            <w:vAlign w:val="center"/>
            <w:hideMark/>
          </w:tcPr>
          <w:p w14:paraId="6ACFCB0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Шатунные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вкладыши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коленчатого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0ACF45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45,000</w:t>
            </w:r>
          </w:p>
        </w:tc>
      </w:tr>
      <w:tr w:rsidR="00DE0C8C" w:rsidRPr="00DE0C8C" w14:paraId="6CE9577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784997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w:t>
            </w:r>
          </w:p>
        </w:tc>
        <w:tc>
          <w:tcPr>
            <w:tcW w:w="7296" w:type="dxa"/>
            <w:tcBorders>
              <w:top w:val="nil"/>
              <w:left w:val="nil"/>
              <w:bottom w:val="single" w:sz="4" w:space="0" w:color="auto"/>
              <w:right w:val="single" w:sz="4" w:space="0" w:color="auto"/>
            </w:tcBorders>
            <w:vAlign w:val="center"/>
            <w:hideMark/>
          </w:tcPr>
          <w:p w14:paraId="64FFA61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Опорная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шайба</w:t>
            </w:r>
          </w:p>
        </w:tc>
        <w:tc>
          <w:tcPr>
            <w:tcW w:w="1316" w:type="dxa"/>
            <w:tcBorders>
              <w:top w:val="nil"/>
              <w:left w:val="nil"/>
              <w:bottom w:val="single" w:sz="4" w:space="0" w:color="auto"/>
              <w:right w:val="single" w:sz="4" w:space="0" w:color="auto"/>
            </w:tcBorders>
            <w:vAlign w:val="center"/>
            <w:hideMark/>
          </w:tcPr>
          <w:p w14:paraId="3E94C8D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76A4086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ECE348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w:t>
            </w:r>
          </w:p>
        </w:tc>
        <w:tc>
          <w:tcPr>
            <w:tcW w:w="7296" w:type="dxa"/>
            <w:tcBorders>
              <w:top w:val="nil"/>
              <w:left w:val="nil"/>
              <w:bottom w:val="single" w:sz="4" w:space="0" w:color="auto"/>
              <w:right w:val="single" w:sz="4" w:space="0" w:color="auto"/>
            </w:tcBorders>
            <w:vAlign w:val="center"/>
            <w:hideMark/>
          </w:tcPr>
          <w:p w14:paraId="57C1B18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Поршень</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CC542E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45,000</w:t>
            </w:r>
          </w:p>
        </w:tc>
      </w:tr>
      <w:tr w:rsidR="00DE0C8C" w:rsidRPr="00DE0C8C" w14:paraId="083B634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DE366F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w:t>
            </w:r>
          </w:p>
        </w:tc>
        <w:tc>
          <w:tcPr>
            <w:tcW w:w="7296" w:type="dxa"/>
            <w:tcBorders>
              <w:top w:val="nil"/>
              <w:left w:val="nil"/>
              <w:bottom w:val="single" w:sz="4" w:space="0" w:color="auto"/>
              <w:right w:val="single" w:sz="4" w:space="0" w:color="auto"/>
            </w:tcBorders>
            <w:vAlign w:val="center"/>
            <w:hideMark/>
          </w:tcPr>
          <w:p w14:paraId="67F285E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Поршневые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кольца</w:t>
            </w:r>
            <w:r w:rsidRPr="00DE0C8C">
              <w:rPr>
                <w:rFonts w:ascii="Sakkal Majalla" w:hAnsi="Sakkal Majalla" w:cs="Sakkal Majalla" w:hint="cs"/>
                <w:color w:val="000000"/>
                <w:sz w:val="20"/>
                <w:szCs w:val="20"/>
                <w:lang w:val="en-US" w:eastAsia="en-US" w:bidi="ar-SA"/>
              </w:rPr>
              <w:t xml:space="preserve"> 1 </w:t>
            </w:r>
            <w:r w:rsidRPr="00DE0C8C">
              <w:rPr>
                <w:rFonts w:ascii="Cambria" w:hAnsi="Cambria" w:cs="Cambria" w:hint="cs"/>
                <w:color w:val="000000"/>
                <w:sz w:val="20"/>
                <w:szCs w:val="20"/>
                <w:lang w:val="en-US" w:eastAsia="en-US" w:bidi="ar-SA"/>
              </w:rPr>
              <w:t>компл</w:t>
            </w:r>
            <w:r w:rsidRPr="00DE0C8C">
              <w:rPr>
                <w:rFonts w:ascii="Sakkal Majalla" w:hAnsi="Sakkal Majalla" w:cs="Sakkal Majalla" w:hint="cs"/>
                <w:color w:val="000000"/>
                <w:sz w:val="20"/>
                <w:szCs w:val="20"/>
                <w:lang w:val="en-US" w:eastAsia="en-US" w:bidi="ar-SA"/>
              </w:rPr>
              <w:t>.</w:t>
            </w:r>
          </w:p>
        </w:tc>
        <w:tc>
          <w:tcPr>
            <w:tcW w:w="1316" w:type="dxa"/>
            <w:tcBorders>
              <w:top w:val="nil"/>
              <w:left w:val="nil"/>
              <w:bottom w:val="single" w:sz="4" w:space="0" w:color="auto"/>
              <w:right w:val="single" w:sz="4" w:space="0" w:color="auto"/>
            </w:tcBorders>
            <w:vAlign w:val="center"/>
            <w:hideMark/>
          </w:tcPr>
          <w:p w14:paraId="5E08874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07ADE7B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95C472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w:t>
            </w:r>
          </w:p>
        </w:tc>
        <w:tc>
          <w:tcPr>
            <w:tcW w:w="7296" w:type="dxa"/>
            <w:tcBorders>
              <w:top w:val="nil"/>
              <w:left w:val="nil"/>
              <w:bottom w:val="single" w:sz="4" w:space="0" w:color="auto"/>
              <w:right w:val="single" w:sz="4" w:space="0" w:color="auto"/>
            </w:tcBorders>
            <w:vAlign w:val="center"/>
            <w:hideMark/>
          </w:tcPr>
          <w:p w14:paraId="14226B0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Поршневой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палец</w:t>
            </w:r>
          </w:p>
        </w:tc>
        <w:tc>
          <w:tcPr>
            <w:tcW w:w="1316" w:type="dxa"/>
            <w:tcBorders>
              <w:top w:val="nil"/>
              <w:left w:val="nil"/>
              <w:bottom w:val="single" w:sz="4" w:space="0" w:color="auto"/>
              <w:right w:val="single" w:sz="4" w:space="0" w:color="auto"/>
            </w:tcBorders>
            <w:vAlign w:val="center"/>
            <w:hideMark/>
          </w:tcPr>
          <w:p w14:paraId="0770A67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8,715</w:t>
            </w:r>
          </w:p>
        </w:tc>
      </w:tr>
      <w:tr w:rsidR="00DE0C8C" w:rsidRPr="00DE0C8C" w14:paraId="4F58B85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59E0BF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w:t>
            </w:r>
          </w:p>
        </w:tc>
        <w:tc>
          <w:tcPr>
            <w:tcW w:w="7296" w:type="dxa"/>
            <w:tcBorders>
              <w:top w:val="nil"/>
              <w:left w:val="nil"/>
              <w:bottom w:val="single" w:sz="4" w:space="0" w:color="auto"/>
              <w:right w:val="single" w:sz="4" w:space="0" w:color="auto"/>
            </w:tcBorders>
            <w:vAlign w:val="center"/>
            <w:hideMark/>
          </w:tcPr>
          <w:p w14:paraId="0B3E42C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Зубчатое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колесо</w:t>
            </w:r>
          </w:p>
        </w:tc>
        <w:tc>
          <w:tcPr>
            <w:tcW w:w="1316" w:type="dxa"/>
            <w:tcBorders>
              <w:top w:val="nil"/>
              <w:left w:val="nil"/>
              <w:bottom w:val="single" w:sz="4" w:space="0" w:color="auto"/>
              <w:right w:val="single" w:sz="4" w:space="0" w:color="auto"/>
            </w:tcBorders>
            <w:vAlign w:val="center"/>
            <w:hideMark/>
          </w:tcPr>
          <w:p w14:paraId="6E946E4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45,000</w:t>
            </w:r>
          </w:p>
        </w:tc>
      </w:tr>
      <w:tr w:rsidR="00DE0C8C" w:rsidRPr="00DE0C8C" w14:paraId="45CA556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9A5EF1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w:t>
            </w:r>
          </w:p>
        </w:tc>
        <w:tc>
          <w:tcPr>
            <w:tcW w:w="7296" w:type="dxa"/>
            <w:tcBorders>
              <w:top w:val="nil"/>
              <w:left w:val="nil"/>
              <w:bottom w:val="single" w:sz="4" w:space="0" w:color="auto"/>
              <w:right w:val="single" w:sz="4" w:space="0" w:color="auto"/>
            </w:tcBorders>
            <w:vAlign w:val="center"/>
            <w:hideMark/>
          </w:tcPr>
          <w:p w14:paraId="0DD2831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Зубчатый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ремень</w:t>
            </w:r>
          </w:p>
        </w:tc>
        <w:tc>
          <w:tcPr>
            <w:tcW w:w="1316" w:type="dxa"/>
            <w:tcBorders>
              <w:top w:val="nil"/>
              <w:left w:val="nil"/>
              <w:bottom w:val="single" w:sz="4" w:space="0" w:color="auto"/>
              <w:right w:val="single" w:sz="4" w:space="0" w:color="auto"/>
            </w:tcBorders>
            <w:vAlign w:val="center"/>
            <w:hideMark/>
          </w:tcPr>
          <w:p w14:paraId="5FFB467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2EB7420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E3A85D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w:t>
            </w:r>
          </w:p>
        </w:tc>
        <w:tc>
          <w:tcPr>
            <w:tcW w:w="7296" w:type="dxa"/>
            <w:tcBorders>
              <w:top w:val="nil"/>
              <w:left w:val="nil"/>
              <w:bottom w:val="single" w:sz="4" w:space="0" w:color="auto"/>
              <w:right w:val="single" w:sz="4" w:space="0" w:color="auto"/>
            </w:tcBorders>
            <w:vAlign w:val="center"/>
            <w:hideMark/>
          </w:tcPr>
          <w:p w14:paraId="262E536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Моторный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компрессор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турбо</w:t>
            </w:r>
            <w:r w:rsidRPr="00DE0C8C">
              <w:rPr>
                <w:rFonts w:ascii="Sakkal Majalla" w:hAnsi="Sakkal Majalla" w:cs="Sakkal Majalla" w:hint="cs"/>
                <w:color w:val="000000"/>
                <w:sz w:val="20"/>
                <w:szCs w:val="20"/>
                <w:lang w:val="en-US" w:eastAsia="en-US" w:bidi="ar-SA"/>
              </w:rPr>
              <w:t>)</w:t>
            </w:r>
          </w:p>
        </w:tc>
        <w:tc>
          <w:tcPr>
            <w:tcW w:w="1316" w:type="dxa"/>
            <w:tcBorders>
              <w:top w:val="nil"/>
              <w:left w:val="nil"/>
              <w:bottom w:val="single" w:sz="4" w:space="0" w:color="auto"/>
              <w:right w:val="single" w:sz="4" w:space="0" w:color="auto"/>
            </w:tcBorders>
            <w:vAlign w:val="center"/>
            <w:hideMark/>
          </w:tcPr>
          <w:p w14:paraId="5A41F09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300,000</w:t>
            </w:r>
          </w:p>
        </w:tc>
      </w:tr>
      <w:tr w:rsidR="00DE0C8C" w:rsidRPr="00DE0C8C" w14:paraId="5D7D018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76C950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w:t>
            </w:r>
          </w:p>
        </w:tc>
        <w:tc>
          <w:tcPr>
            <w:tcW w:w="7296" w:type="dxa"/>
            <w:tcBorders>
              <w:top w:val="nil"/>
              <w:left w:val="nil"/>
              <w:bottom w:val="single" w:sz="4" w:space="0" w:color="auto"/>
              <w:right w:val="single" w:sz="4" w:space="0" w:color="auto"/>
            </w:tcBorders>
            <w:vAlign w:val="center"/>
            <w:hideMark/>
          </w:tcPr>
          <w:p w14:paraId="2B9D236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Нагнетатель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высокого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давления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топлива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двиигателя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662F5D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3A834AC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FB0978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w:t>
            </w:r>
          </w:p>
        </w:tc>
        <w:tc>
          <w:tcPr>
            <w:tcW w:w="7296" w:type="dxa"/>
            <w:tcBorders>
              <w:top w:val="nil"/>
              <w:left w:val="nil"/>
              <w:bottom w:val="single" w:sz="4" w:space="0" w:color="auto"/>
              <w:right w:val="single" w:sz="4" w:space="0" w:color="auto"/>
            </w:tcBorders>
            <w:vAlign w:val="center"/>
            <w:hideMark/>
          </w:tcPr>
          <w:p w14:paraId="54B0BBD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Клапан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1B23766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65,000</w:t>
            </w:r>
          </w:p>
        </w:tc>
      </w:tr>
      <w:tr w:rsidR="00DE0C8C" w:rsidRPr="00DE0C8C" w14:paraId="3A4B5A5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9D9897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w:t>
            </w:r>
          </w:p>
        </w:tc>
        <w:tc>
          <w:tcPr>
            <w:tcW w:w="7296" w:type="dxa"/>
            <w:tcBorders>
              <w:top w:val="nil"/>
              <w:left w:val="nil"/>
              <w:bottom w:val="single" w:sz="4" w:space="0" w:color="auto"/>
              <w:right w:val="single" w:sz="4" w:space="0" w:color="auto"/>
            </w:tcBorders>
            <w:vAlign w:val="center"/>
            <w:hideMark/>
          </w:tcPr>
          <w:p w14:paraId="097A8E4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Крышка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клапана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3DB094D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7AEFE44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7D5B21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w:t>
            </w:r>
          </w:p>
        </w:tc>
        <w:tc>
          <w:tcPr>
            <w:tcW w:w="7296" w:type="dxa"/>
            <w:tcBorders>
              <w:top w:val="nil"/>
              <w:left w:val="nil"/>
              <w:bottom w:val="single" w:sz="4" w:space="0" w:color="auto"/>
              <w:right w:val="single" w:sz="4" w:space="0" w:color="auto"/>
            </w:tcBorders>
            <w:vAlign w:val="center"/>
            <w:hideMark/>
          </w:tcPr>
          <w:p w14:paraId="5C1D16A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Цепь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62FC0F9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55,000</w:t>
            </w:r>
          </w:p>
        </w:tc>
      </w:tr>
      <w:tr w:rsidR="00DE0C8C" w:rsidRPr="00DE0C8C" w14:paraId="023E104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0158DB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w:t>
            </w:r>
          </w:p>
        </w:tc>
        <w:tc>
          <w:tcPr>
            <w:tcW w:w="7296" w:type="dxa"/>
            <w:tcBorders>
              <w:top w:val="nil"/>
              <w:left w:val="nil"/>
              <w:bottom w:val="single" w:sz="4" w:space="0" w:color="auto"/>
              <w:right w:val="single" w:sz="4" w:space="0" w:color="auto"/>
            </w:tcBorders>
            <w:vAlign w:val="center"/>
            <w:hideMark/>
          </w:tcPr>
          <w:p w14:paraId="35EADDE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Цепь</w:t>
            </w:r>
          </w:p>
        </w:tc>
        <w:tc>
          <w:tcPr>
            <w:tcW w:w="1316" w:type="dxa"/>
            <w:tcBorders>
              <w:top w:val="nil"/>
              <w:left w:val="nil"/>
              <w:bottom w:val="single" w:sz="4" w:space="0" w:color="auto"/>
              <w:right w:val="single" w:sz="4" w:space="0" w:color="auto"/>
            </w:tcBorders>
            <w:vAlign w:val="center"/>
            <w:hideMark/>
          </w:tcPr>
          <w:p w14:paraId="0E4EDB4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27,000</w:t>
            </w:r>
          </w:p>
        </w:tc>
      </w:tr>
      <w:tr w:rsidR="00DE0C8C" w:rsidRPr="00DE0C8C" w14:paraId="3883D28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203281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w:t>
            </w:r>
          </w:p>
        </w:tc>
        <w:tc>
          <w:tcPr>
            <w:tcW w:w="7296" w:type="dxa"/>
            <w:tcBorders>
              <w:top w:val="nil"/>
              <w:left w:val="nil"/>
              <w:bottom w:val="single" w:sz="4" w:space="0" w:color="auto"/>
              <w:right w:val="single" w:sz="4" w:space="0" w:color="auto"/>
            </w:tcBorders>
            <w:vAlign w:val="center"/>
            <w:hideMark/>
          </w:tcPr>
          <w:p w14:paraId="6E25F25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Защитник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40CDF6D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65,000</w:t>
            </w:r>
          </w:p>
        </w:tc>
      </w:tr>
      <w:tr w:rsidR="00DE0C8C" w:rsidRPr="00DE0C8C" w14:paraId="5FC032D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4313E6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w:t>
            </w:r>
          </w:p>
        </w:tc>
        <w:tc>
          <w:tcPr>
            <w:tcW w:w="7296" w:type="dxa"/>
            <w:tcBorders>
              <w:top w:val="nil"/>
              <w:left w:val="nil"/>
              <w:bottom w:val="single" w:sz="4" w:space="0" w:color="auto"/>
              <w:right w:val="single" w:sz="4" w:space="0" w:color="auto"/>
            </w:tcBorders>
            <w:vAlign w:val="center"/>
            <w:hideMark/>
          </w:tcPr>
          <w:p w14:paraId="603373F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Натяжка</w:t>
            </w:r>
          </w:p>
        </w:tc>
        <w:tc>
          <w:tcPr>
            <w:tcW w:w="1316" w:type="dxa"/>
            <w:tcBorders>
              <w:top w:val="nil"/>
              <w:left w:val="nil"/>
              <w:bottom w:val="single" w:sz="4" w:space="0" w:color="auto"/>
              <w:right w:val="single" w:sz="4" w:space="0" w:color="auto"/>
            </w:tcBorders>
            <w:vAlign w:val="center"/>
            <w:hideMark/>
          </w:tcPr>
          <w:p w14:paraId="30F5C62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45,000</w:t>
            </w:r>
          </w:p>
        </w:tc>
      </w:tr>
      <w:tr w:rsidR="00DE0C8C" w:rsidRPr="00DE0C8C" w14:paraId="55DA896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B6C40E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w:t>
            </w:r>
          </w:p>
        </w:tc>
        <w:tc>
          <w:tcPr>
            <w:tcW w:w="7296" w:type="dxa"/>
            <w:tcBorders>
              <w:top w:val="nil"/>
              <w:left w:val="nil"/>
              <w:bottom w:val="single" w:sz="4" w:space="0" w:color="auto"/>
              <w:right w:val="single" w:sz="4" w:space="0" w:color="auto"/>
            </w:tcBorders>
            <w:vAlign w:val="center"/>
            <w:hideMark/>
          </w:tcPr>
          <w:p w14:paraId="3303622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Гидронатяжка</w:t>
            </w:r>
          </w:p>
        </w:tc>
        <w:tc>
          <w:tcPr>
            <w:tcW w:w="1316" w:type="dxa"/>
            <w:tcBorders>
              <w:top w:val="nil"/>
              <w:left w:val="nil"/>
              <w:bottom w:val="single" w:sz="4" w:space="0" w:color="auto"/>
              <w:right w:val="single" w:sz="4" w:space="0" w:color="auto"/>
            </w:tcBorders>
            <w:vAlign w:val="center"/>
            <w:hideMark/>
          </w:tcPr>
          <w:p w14:paraId="23D8F92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02E7BC5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BD7395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w:t>
            </w:r>
          </w:p>
        </w:tc>
        <w:tc>
          <w:tcPr>
            <w:tcW w:w="7296" w:type="dxa"/>
            <w:tcBorders>
              <w:top w:val="nil"/>
              <w:left w:val="nil"/>
              <w:bottom w:val="single" w:sz="4" w:space="0" w:color="auto"/>
              <w:right w:val="single" w:sz="4" w:space="0" w:color="auto"/>
            </w:tcBorders>
            <w:vAlign w:val="center"/>
            <w:hideMark/>
          </w:tcPr>
          <w:p w14:paraId="4AC0C76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Толкатель</w:t>
            </w:r>
          </w:p>
        </w:tc>
        <w:tc>
          <w:tcPr>
            <w:tcW w:w="1316" w:type="dxa"/>
            <w:tcBorders>
              <w:top w:val="nil"/>
              <w:left w:val="nil"/>
              <w:bottom w:val="single" w:sz="4" w:space="0" w:color="auto"/>
              <w:right w:val="single" w:sz="4" w:space="0" w:color="auto"/>
            </w:tcBorders>
            <w:vAlign w:val="center"/>
            <w:hideMark/>
          </w:tcPr>
          <w:p w14:paraId="60ADB43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03C8B42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F30E99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w:t>
            </w:r>
          </w:p>
        </w:tc>
        <w:tc>
          <w:tcPr>
            <w:tcW w:w="7296" w:type="dxa"/>
            <w:tcBorders>
              <w:top w:val="nil"/>
              <w:left w:val="nil"/>
              <w:bottom w:val="single" w:sz="4" w:space="0" w:color="auto"/>
              <w:right w:val="single" w:sz="4" w:space="0" w:color="auto"/>
            </w:tcBorders>
            <w:vAlign w:val="center"/>
            <w:hideMark/>
          </w:tcPr>
          <w:p w14:paraId="627EF29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Гидротолкатель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B2E8C4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22,000</w:t>
            </w:r>
          </w:p>
        </w:tc>
      </w:tr>
      <w:tr w:rsidR="00DE0C8C" w:rsidRPr="00DE0C8C" w14:paraId="4F2DEFB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5B3D14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w:t>
            </w:r>
          </w:p>
        </w:tc>
        <w:tc>
          <w:tcPr>
            <w:tcW w:w="7296" w:type="dxa"/>
            <w:tcBorders>
              <w:top w:val="nil"/>
              <w:left w:val="nil"/>
              <w:bottom w:val="single" w:sz="4" w:space="0" w:color="auto"/>
              <w:right w:val="single" w:sz="4" w:space="0" w:color="auto"/>
            </w:tcBorders>
            <w:vAlign w:val="center"/>
            <w:hideMark/>
          </w:tcPr>
          <w:p w14:paraId="1E7132F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Башмак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77BE00B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22,000</w:t>
            </w:r>
          </w:p>
        </w:tc>
      </w:tr>
      <w:tr w:rsidR="00DE0C8C" w:rsidRPr="00DE0C8C" w14:paraId="1BA67F4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0519F0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w:t>
            </w:r>
          </w:p>
        </w:tc>
        <w:tc>
          <w:tcPr>
            <w:tcW w:w="7296" w:type="dxa"/>
            <w:tcBorders>
              <w:top w:val="nil"/>
              <w:left w:val="nil"/>
              <w:bottom w:val="single" w:sz="4" w:space="0" w:color="auto"/>
              <w:right w:val="single" w:sz="4" w:space="0" w:color="auto"/>
            </w:tcBorders>
            <w:vAlign w:val="center"/>
            <w:hideMark/>
          </w:tcPr>
          <w:p w14:paraId="464F038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Демпфер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6046EAB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35,000</w:t>
            </w:r>
          </w:p>
        </w:tc>
      </w:tr>
      <w:tr w:rsidR="00DE0C8C" w:rsidRPr="00DE0C8C" w14:paraId="6D8E2CA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D6DFE7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w:t>
            </w:r>
          </w:p>
        </w:tc>
        <w:tc>
          <w:tcPr>
            <w:tcW w:w="7296" w:type="dxa"/>
            <w:tcBorders>
              <w:top w:val="nil"/>
              <w:left w:val="nil"/>
              <w:bottom w:val="single" w:sz="4" w:space="0" w:color="auto"/>
              <w:right w:val="single" w:sz="4" w:space="0" w:color="auto"/>
            </w:tcBorders>
            <w:vAlign w:val="center"/>
            <w:hideMark/>
          </w:tcPr>
          <w:p w14:paraId="5FC7169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Ролик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3BB252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47,000</w:t>
            </w:r>
          </w:p>
        </w:tc>
      </w:tr>
      <w:tr w:rsidR="00DE0C8C" w:rsidRPr="00DE0C8C" w14:paraId="22708D5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252EAF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w:t>
            </w:r>
          </w:p>
        </w:tc>
        <w:tc>
          <w:tcPr>
            <w:tcW w:w="7296" w:type="dxa"/>
            <w:tcBorders>
              <w:top w:val="nil"/>
              <w:left w:val="nil"/>
              <w:bottom w:val="single" w:sz="4" w:space="0" w:color="auto"/>
              <w:right w:val="single" w:sz="4" w:space="0" w:color="auto"/>
            </w:tcBorders>
            <w:vAlign w:val="center"/>
            <w:hideMark/>
          </w:tcPr>
          <w:p w14:paraId="420BD9E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Подшипник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ролика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BB3F95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1F6AA88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2EA1DB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w:t>
            </w:r>
          </w:p>
        </w:tc>
        <w:tc>
          <w:tcPr>
            <w:tcW w:w="7296" w:type="dxa"/>
            <w:tcBorders>
              <w:top w:val="nil"/>
              <w:left w:val="nil"/>
              <w:bottom w:val="single" w:sz="4" w:space="0" w:color="auto"/>
              <w:right w:val="single" w:sz="4" w:space="0" w:color="auto"/>
            </w:tcBorders>
            <w:vAlign w:val="center"/>
            <w:hideMark/>
          </w:tcPr>
          <w:p w14:paraId="7A81CAC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Передняя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крышка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04DB02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4E70E5B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9CEE70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w:t>
            </w:r>
          </w:p>
        </w:tc>
        <w:tc>
          <w:tcPr>
            <w:tcW w:w="7296" w:type="dxa"/>
            <w:tcBorders>
              <w:top w:val="nil"/>
              <w:left w:val="nil"/>
              <w:bottom w:val="single" w:sz="4" w:space="0" w:color="auto"/>
              <w:right w:val="single" w:sz="4" w:space="0" w:color="auto"/>
            </w:tcBorders>
            <w:vAlign w:val="center"/>
            <w:hideMark/>
          </w:tcPr>
          <w:p w14:paraId="7182D28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Верхняя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крышка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2D3B26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36FBDBA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C29DA2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w:t>
            </w:r>
          </w:p>
        </w:tc>
        <w:tc>
          <w:tcPr>
            <w:tcW w:w="7296" w:type="dxa"/>
            <w:tcBorders>
              <w:top w:val="nil"/>
              <w:left w:val="nil"/>
              <w:bottom w:val="single" w:sz="4" w:space="0" w:color="auto"/>
              <w:right w:val="single" w:sz="4" w:space="0" w:color="auto"/>
            </w:tcBorders>
            <w:vAlign w:val="center"/>
            <w:hideMark/>
          </w:tcPr>
          <w:p w14:paraId="4CA2CBE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Прокладка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верхней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крышки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C745C0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3DF01A9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7265E5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w:t>
            </w:r>
          </w:p>
        </w:tc>
        <w:tc>
          <w:tcPr>
            <w:tcW w:w="7296" w:type="dxa"/>
            <w:tcBorders>
              <w:top w:val="nil"/>
              <w:left w:val="nil"/>
              <w:bottom w:val="single" w:sz="4" w:space="0" w:color="auto"/>
              <w:right w:val="single" w:sz="4" w:space="0" w:color="auto"/>
            </w:tcBorders>
            <w:vAlign w:val="center"/>
            <w:hideMark/>
          </w:tcPr>
          <w:p w14:paraId="15FE5D8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Маховое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колесо</w:t>
            </w:r>
          </w:p>
        </w:tc>
        <w:tc>
          <w:tcPr>
            <w:tcW w:w="1316" w:type="dxa"/>
            <w:tcBorders>
              <w:top w:val="nil"/>
              <w:left w:val="nil"/>
              <w:bottom w:val="single" w:sz="4" w:space="0" w:color="auto"/>
              <w:right w:val="single" w:sz="4" w:space="0" w:color="auto"/>
            </w:tcBorders>
            <w:vAlign w:val="center"/>
            <w:hideMark/>
          </w:tcPr>
          <w:p w14:paraId="5A565B0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100,000</w:t>
            </w:r>
          </w:p>
        </w:tc>
      </w:tr>
      <w:tr w:rsidR="00DE0C8C" w:rsidRPr="00DE0C8C" w14:paraId="32E104A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F38683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w:t>
            </w:r>
          </w:p>
        </w:tc>
        <w:tc>
          <w:tcPr>
            <w:tcW w:w="7296" w:type="dxa"/>
            <w:tcBorders>
              <w:top w:val="nil"/>
              <w:left w:val="nil"/>
              <w:bottom w:val="single" w:sz="4" w:space="0" w:color="auto"/>
              <w:right w:val="single" w:sz="4" w:space="0" w:color="auto"/>
            </w:tcBorders>
            <w:vAlign w:val="center"/>
            <w:hideMark/>
          </w:tcPr>
          <w:p w14:paraId="72031EF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Шатун</w:t>
            </w:r>
          </w:p>
        </w:tc>
        <w:tc>
          <w:tcPr>
            <w:tcW w:w="1316" w:type="dxa"/>
            <w:tcBorders>
              <w:top w:val="nil"/>
              <w:left w:val="nil"/>
              <w:bottom w:val="single" w:sz="4" w:space="0" w:color="auto"/>
              <w:right w:val="single" w:sz="4" w:space="0" w:color="auto"/>
            </w:tcBorders>
            <w:vAlign w:val="center"/>
            <w:hideMark/>
          </w:tcPr>
          <w:p w14:paraId="7CC87FF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1B516D8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D7CA59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w:t>
            </w:r>
          </w:p>
        </w:tc>
        <w:tc>
          <w:tcPr>
            <w:tcW w:w="7296" w:type="dxa"/>
            <w:tcBorders>
              <w:top w:val="nil"/>
              <w:left w:val="nil"/>
              <w:bottom w:val="single" w:sz="4" w:space="0" w:color="auto"/>
              <w:right w:val="single" w:sz="4" w:space="0" w:color="auto"/>
            </w:tcBorders>
            <w:vAlign w:val="center"/>
            <w:hideMark/>
          </w:tcPr>
          <w:p w14:paraId="31E904F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Зубчатое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раздаточного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3706EA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567818D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DE3E01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w:t>
            </w:r>
          </w:p>
        </w:tc>
        <w:tc>
          <w:tcPr>
            <w:tcW w:w="7296" w:type="dxa"/>
            <w:tcBorders>
              <w:top w:val="nil"/>
              <w:left w:val="nil"/>
              <w:bottom w:val="single" w:sz="4" w:space="0" w:color="auto"/>
              <w:right w:val="single" w:sz="4" w:space="0" w:color="auto"/>
            </w:tcBorders>
            <w:vAlign w:val="center"/>
            <w:hideMark/>
          </w:tcPr>
          <w:p w14:paraId="4A18722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Зубчатое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коленчатого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6DF101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55,000</w:t>
            </w:r>
          </w:p>
        </w:tc>
      </w:tr>
      <w:tr w:rsidR="00DE0C8C" w:rsidRPr="00DE0C8C" w14:paraId="264CC16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85EDB6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w:t>
            </w:r>
          </w:p>
        </w:tc>
        <w:tc>
          <w:tcPr>
            <w:tcW w:w="7296" w:type="dxa"/>
            <w:tcBorders>
              <w:top w:val="nil"/>
              <w:left w:val="nil"/>
              <w:bottom w:val="single" w:sz="4" w:space="0" w:color="auto"/>
              <w:right w:val="single" w:sz="4" w:space="0" w:color="auto"/>
            </w:tcBorders>
            <w:vAlign w:val="center"/>
            <w:hideMark/>
          </w:tcPr>
          <w:p w14:paraId="4A15028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Шкив</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коленчатого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30F8AC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7B72ED9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9A53C1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46</w:t>
            </w:r>
          </w:p>
        </w:tc>
        <w:tc>
          <w:tcPr>
            <w:tcW w:w="7296" w:type="dxa"/>
            <w:tcBorders>
              <w:top w:val="nil"/>
              <w:left w:val="nil"/>
              <w:bottom w:val="single" w:sz="4" w:space="0" w:color="auto"/>
              <w:right w:val="single" w:sz="4" w:space="0" w:color="auto"/>
            </w:tcBorders>
            <w:vAlign w:val="center"/>
            <w:hideMark/>
          </w:tcPr>
          <w:p w14:paraId="02FF928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Шкив</w:t>
            </w:r>
          </w:p>
        </w:tc>
        <w:tc>
          <w:tcPr>
            <w:tcW w:w="1316" w:type="dxa"/>
            <w:tcBorders>
              <w:top w:val="nil"/>
              <w:left w:val="nil"/>
              <w:bottom w:val="single" w:sz="4" w:space="0" w:color="auto"/>
              <w:right w:val="single" w:sz="4" w:space="0" w:color="auto"/>
            </w:tcBorders>
            <w:vAlign w:val="center"/>
            <w:hideMark/>
          </w:tcPr>
          <w:p w14:paraId="21A614A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55,000</w:t>
            </w:r>
          </w:p>
        </w:tc>
      </w:tr>
      <w:tr w:rsidR="00DE0C8C" w:rsidRPr="00DE0C8C" w14:paraId="3841069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31176B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w:t>
            </w:r>
          </w:p>
        </w:tc>
        <w:tc>
          <w:tcPr>
            <w:tcW w:w="7296" w:type="dxa"/>
            <w:tcBorders>
              <w:top w:val="nil"/>
              <w:left w:val="nil"/>
              <w:bottom w:val="single" w:sz="4" w:space="0" w:color="auto"/>
              <w:right w:val="single" w:sz="4" w:space="0" w:color="auto"/>
            </w:tcBorders>
            <w:vAlign w:val="center"/>
            <w:hideMark/>
          </w:tcPr>
          <w:p w14:paraId="5003776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Цепь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маслопровода</w:t>
            </w:r>
          </w:p>
        </w:tc>
        <w:tc>
          <w:tcPr>
            <w:tcW w:w="1316" w:type="dxa"/>
            <w:tcBorders>
              <w:top w:val="nil"/>
              <w:left w:val="nil"/>
              <w:bottom w:val="single" w:sz="4" w:space="0" w:color="auto"/>
              <w:right w:val="single" w:sz="4" w:space="0" w:color="auto"/>
            </w:tcBorders>
            <w:vAlign w:val="center"/>
            <w:hideMark/>
          </w:tcPr>
          <w:p w14:paraId="3007D9F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35,000</w:t>
            </w:r>
          </w:p>
        </w:tc>
      </w:tr>
      <w:tr w:rsidR="00DE0C8C" w:rsidRPr="00DE0C8C" w14:paraId="5C25161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1A7658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w:t>
            </w:r>
          </w:p>
        </w:tc>
        <w:tc>
          <w:tcPr>
            <w:tcW w:w="7296" w:type="dxa"/>
            <w:tcBorders>
              <w:top w:val="nil"/>
              <w:left w:val="nil"/>
              <w:bottom w:val="single" w:sz="4" w:space="0" w:color="auto"/>
              <w:right w:val="single" w:sz="4" w:space="0" w:color="auto"/>
            </w:tcBorders>
            <w:vAlign w:val="center"/>
            <w:hideMark/>
          </w:tcPr>
          <w:p w14:paraId="7DEE406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Сухарь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клапана</w:t>
            </w:r>
          </w:p>
        </w:tc>
        <w:tc>
          <w:tcPr>
            <w:tcW w:w="1316" w:type="dxa"/>
            <w:tcBorders>
              <w:top w:val="nil"/>
              <w:left w:val="nil"/>
              <w:bottom w:val="single" w:sz="4" w:space="0" w:color="auto"/>
              <w:right w:val="single" w:sz="4" w:space="0" w:color="auto"/>
            </w:tcBorders>
            <w:vAlign w:val="center"/>
            <w:hideMark/>
          </w:tcPr>
          <w:p w14:paraId="382AC71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1E99FF9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5CE8FC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w:t>
            </w:r>
          </w:p>
        </w:tc>
        <w:tc>
          <w:tcPr>
            <w:tcW w:w="7296" w:type="dxa"/>
            <w:tcBorders>
              <w:top w:val="nil"/>
              <w:left w:val="nil"/>
              <w:bottom w:val="single" w:sz="4" w:space="0" w:color="auto"/>
              <w:right w:val="single" w:sz="4" w:space="0" w:color="auto"/>
            </w:tcBorders>
            <w:vAlign w:val="center"/>
            <w:hideMark/>
          </w:tcPr>
          <w:p w14:paraId="306DDFE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Болт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головки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233F71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542BA4D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EF61C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50</w:t>
            </w:r>
          </w:p>
        </w:tc>
        <w:tc>
          <w:tcPr>
            <w:tcW w:w="7296" w:type="dxa"/>
            <w:tcBorders>
              <w:top w:val="nil"/>
              <w:left w:val="nil"/>
              <w:bottom w:val="single" w:sz="4" w:space="0" w:color="auto"/>
              <w:right w:val="single" w:sz="4" w:space="0" w:color="auto"/>
            </w:tcBorders>
            <w:vAlign w:val="center"/>
            <w:hideMark/>
          </w:tcPr>
          <w:p w14:paraId="3E8808C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Болт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коленчатого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p>
        </w:tc>
        <w:tc>
          <w:tcPr>
            <w:tcW w:w="1316" w:type="dxa"/>
            <w:tcBorders>
              <w:top w:val="nil"/>
              <w:left w:val="nil"/>
              <w:bottom w:val="single" w:sz="4" w:space="0" w:color="auto"/>
              <w:right w:val="single" w:sz="4" w:space="0" w:color="auto"/>
            </w:tcBorders>
            <w:vAlign w:val="center"/>
            <w:hideMark/>
          </w:tcPr>
          <w:p w14:paraId="03C5BE8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5742FD8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95F13B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51</w:t>
            </w:r>
          </w:p>
        </w:tc>
        <w:tc>
          <w:tcPr>
            <w:tcW w:w="7296" w:type="dxa"/>
            <w:tcBorders>
              <w:top w:val="nil"/>
              <w:left w:val="nil"/>
              <w:bottom w:val="single" w:sz="4" w:space="0" w:color="auto"/>
              <w:right w:val="single" w:sz="4" w:space="0" w:color="auto"/>
            </w:tcBorders>
            <w:vAlign w:val="center"/>
            <w:hideMark/>
          </w:tcPr>
          <w:p w14:paraId="3F83030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Гильза</w:t>
            </w:r>
            <w:r w:rsidRPr="00DE0C8C">
              <w:rPr>
                <w:rFonts w:ascii="Sakkal Majalla" w:hAnsi="Sakkal Majalla" w:cs="Sakkal Majalla" w:hint="cs"/>
                <w:sz w:val="20"/>
                <w:szCs w:val="20"/>
                <w:lang w:val="en-US" w:eastAsia="en-US" w:bidi="ar-SA"/>
              </w:rPr>
              <w:t xml:space="preserve"> 1 </w:t>
            </w:r>
            <w:r w:rsidRPr="00DE0C8C">
              <w:rPr>
                <w:rFonts w:ascii="Sylfaen" w:hAnsi="Sylfaen" w:cs="Sylfaen" w:hint="cs"/>
                <w:sz w:val="20"/>
                <w:szCs w:val="20"/>
                <w:lang w:val="en-US" w:eastAsia="en-US" w:bidi="ar-SA"/>
              </w:rPr>
              <w:t>կ</w:t>
            </w:r>
            <w:r w:rsidRPr="00DE0C8C">
              <w:rPr>
                <w:rFonts w:ascii="Sakkal Majalla" w:hAnsi="Sakkal Majalla" w:cs="Sakkal Majalla" w:hint="cs"/>
                <w:sz w:val="20"/>
                <w:szCs w:val="20"/>
                <w:lang w:val="en-US" w:eastAsia="en-US" w:bidi="ar-SA"/>
              </w:rPr>
              <w:t>/</w:t>
            </w:r>
            <w:r w:rsidRPr="00DE0C8C">
              <w:rPr>
                <w:rFonts w:ascii="Sylfaen" w:hAnsi="Sylfaen" w:cs="Sylfaen" w:hint="cs"/>
                <w:sz w:val="20"/>
                <w:szCs w:val="20"/>
                <w:lang w:val="en-US" w:eastAsia="en-US" w:bidi="ar-SA"/>
              </w:rPr>
              <w:t>տ</w:t>
            </w:r>
          </w:p>
        </w:tc>
        <w:tc>
          <w:tcPr>
            <w:tcW w:w="1316" w:type="dxa"/>
            <w:tcBorders>
              <w:top w:val="nil"/>
              <w:left w:val="nil"/>
              <w:bottom w:val="single" w:sz="4" w:space="0" w:color="auto"/>
              <w:right w:val="single" w:sz="4" w:space="0" w:color="auto"/>
            </w:tcBorders>
            <w:vAlign w:val="center"/>
            <w:hideMark/>
          </w:tcPr>
          <w:p w14:paraId="2018174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2677EE5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004F6F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52</w:t>
            </w:r>
          </w:p>
        </w:tc>
        <w:tc>
          <w:tcPr>
            <w:tcW w:w="7296" w:type="dxa"/>
            <w:tcBorders>
              <w:top w:val="nil"/>
              <w:left w:val="nil"/>
              <w:bottom w:val="single" w:sz="4" w:space="0" w:color="auto"/>
              <w:right w:val="single" w:sz="4" w:space="0" w:color="auto"/>
            </w:tcBorders>
            <w:vAlign w:val="center"/>
            <w:hideMark/>
          </w:tcPr>
          <w:p w14:paraId="198424A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Картер</w:t>
            </w:r>
          </w:p>
        </w:tc>
        <w:tc>
          <w:tcPr>
            <w:tcW w:w="1316" w:type="dxa"/>
            <w:tcBorders>
              <w:top w:val="nil"/>
              <w:left w:val="nil"/>
              <w:bottom w:val="single" w:sz="4" w:space="0" w:color="auto"/>
              <w:right w:val="single" w:sz="4" w:space="0" w:color="auto"/>
            </w:tcBorders>
            <w:vAlign w:val="center"/>
            <w:hideMark/>
          </w:tcPr>
          <w:p w14:paraId="7D7FAF6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4E0F9A0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2001C4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53</w:t>
            </w:r>
          </w:p>
        </w:tc>
        <w:tc>
          <w:tcPr>
            <w:tcW w:w="7296" w:type="dxa"/>
            <w:tcBorders>
              <w:top w:val="nil"/>
              <w:left w:val="nil"/>
              <w:bottom w:val="single" w:sz="4" w:space="0" w:color="auto"/>
              <w:right w:val="single" w:sz="4" w:space="0" w:color="auto"/>
            </w:tcBorders>
            <w:vAlign w:val="center"/>
            <w:hideMark/>
          </w:tcPr>
          <w:p w14:paraId="3948EBD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Зубчатый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ремень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D8C651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02B0F1D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7948A2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54</w:t>
            </w:r>
          </w:p>
        </w:tc>
        <w:tc>
          <w:tcPr>
            <w:tcW w:w="7296" w:type="dxa"/>
            <w:tcBorders>
              <w:top w:val="nil"/>
              <w:left w:val="nil"/>
              <w:bottom w:val="single" w:sz="4" w:space="0" w:color="auto"/>
              <w:right w:val="single" w:sz="4" w:space="0" w:color="auto"/>
            </w:tcBorders>
            <w:vAlign w:val="center"/>
            <w:hideMark/>
          </w:tcPr>
          <w:p w14:paraId="2885004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Чехол</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зубчатого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ремня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168F5F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7271700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93A177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55</w:t>
            </w:r>
          </w:p>
        </w:tc>
        <w:tc>
          <w:tcPr>
            <w:tcW w:w="7296" w:type="dxa"/>
            <w:tcBorders>
              <w:top w:val="nil"/>
              <w:left w:val="nil"/>
              <w:bottom w:val="single" w:sz="4" w:space="0" w:color="auto"/>
              <w:right w:val="single" w:sz="4" w:space="0" w:color="auto"/>
            </w:tcBorders>
            <w:vAlign w:val="center"/>
            <w:hideMark/>
          </w:tcPr>
          <w:p w14:paraId="24A3656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Клапан</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тары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B763F9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0E45B05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4E3619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56</w:t>
            </w:r>
          </w:p>
        </w:tc>
        <w:tc>
          <w:tcPr>
            <w:tcW w:w="7296" w:type="dxa"/>
            <w:tcBorders>
              <w:top w:val="nil"/>
              <w:left w:val="nil"/>
              <w:bottom w:val="single" w:sz="4" w:space="0" w:color="auto"/>
              <w:right w:val="single" w:sz="4" w:space="0" w:color="auto"/>
            </w:tcBorders>
            <w:vAlign w:val="center"/>
            <w:hideMark/>
          </w:tcPr>
          <w:p w14:paraId="22227A9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Крышка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расширительного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бака</w:t>
            </w:r>
          </w:p>
        </w:tc>
        <w:tc>
          <w:tcPr>
            <w:tcW w:w="1316" w:type="dxa"/>
            <w:tcBorders>
              <w:top w:val="nil"/>
              <w:left w:val="nil"/>
              <w:bottom w:val="single" w:sz="4" w:space="0" w:color="auto"/>
              <w:right w:val="single" w:sz="4" w:space="0" w:color="auto"/>
            </w:tcBorders>
            <w:vAlign w:val="center"/>
            <w:hideMark/>
          </w:tcPr>
          <w:p w14:paraId="1FC61CA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1F020AF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28B07F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57</w:t>
            </w:r>
          </w:p>
        </w:tc>
        <w:tc>
          <w:tcPr>
            <w:tcW w:w="7296" w:type="dxa"/>
            <w:tcBorders>
              <w:top w:val="nil"/>
              <w:left w:val="nil"/>
              <w:bottom w:val="single" w:sz="4" w:space="0" w:color="auto"/>
              <w:right w:val="single" w:sz="4" w:space="0" w:color="auto"/>
            </w:tcBorders>
            <w:vAlign w:val="center"/>
            <w:hideMark/>
          </w:tcPr>
          <w:p w14:paraId="4ABD936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Крышка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65CDB0B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0B8036D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C6B8A7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58</w:t>
            </w:r>
          </w:p>
        </w:tc>
        <w:tc>
          <w:tcPr>
            <w:tcW w:w="7296" w:type="dxa"/>
            <w:tcBorders>
              <w:top w:val="nil"/>
              <w:left w:val="nil"/>
              <w:bottom w:val="single" w:sz="4" w:space="0" w:color="auto"/>
              <w:right w:val="single" w:sz="4" w:space="0" w:color="auto"/>
            </w:tcBorders>
            <w:vAlign w:val="center"/>
            <w:hideMark/>
          </w:tcPr>
          <w:p w14:paraId="34AAA2F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Лапка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маслопровода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13A7AA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65,000</w:t>
            </w:r>
          </w:p>
        </w:tc>
      </w:tr>
      <w:tr w:rsidR="00DE0C8C" w:rsidRPr="00DE0C8C" w14:paraId="5A00A43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0C52F6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59</w:t>
            </w:r>
          </w:p>
        </w:tc>
        <w:tc>
          <w:tcPr>
            <w:tcW w:w="7296" w:type="dxa"/>
            <w:tcBorders>
              <w:top w:val="nil"/>
              <w:left w:val="nil"/>
              <w:bottom w:val="single" w:sz="4" w:space="0" w:color="auto"/>
              <w:right w:val="single" w:sz="4" w:space="0" w:color="auto"/>
            </w:tcBorders>
            <w:vAlign w:val="center"/>
            <w:hideMark/>
          </w:tcPr>
          <w:p w14:paraId="37B82C9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Подушка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коробки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передач</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F93F3E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37,000</w:t>
            </w:r>
          </w:p>
        </w:tc>
      </w:tr>
      <w:tr w:rsidR="00DE0C8C" w:rsidRPr="00DE0C8C" w14:paraId="2686487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5A957E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60</w:t>
            </w:r>
          </w:p>
        </w:tc>
        <w:tc>
          <w:tcPr>
            <w:tcW w:w="7296" w:type="dxa"/>
            <w:tcBorders>
              <w:top w:val="nil"/>
              <w:left w:val="nil"/>
              <w:bottom w:val="single" w:sz="4" w:space="0" w:color="auto"/>
              <w:right w:val="single" w:sz="4" w:space="0" w:color="auto"/>
            </w:tcBorders>
            <w:vAlign w:val="center"/>
            <w:hideMark/>
          </w:tcPr>
          <w:p w14:paraId="2C9F1FE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Прокладка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маслопровода</w:t>
            </w:r>
          </w:p>
        </w:tc>
        <w:tc>
          <w:tcPr>
            <w:tcW w:w="1316" w:type="dxa"/>
            <w:tcBorders>
              <w:top w:val="nil"/>
              <w:left w:val="nil"/>
              <w:bottom w:val="single" w:sz="4" w:space="0" w:color="auto"/>
              <w:right w:val="single" w:sz="4" w:space="0" w:color="auto"/>
            </w:tcBorders>
            <w:vAlign w:val="center"/>
            <w:hideMark/>
          </w:tcPr>
          <w:p w14:paraId="6F979D9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4BBEF83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89681C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61</w:t>
            </w:r>
          </w:p>
        </w:tc>
        <w:tc>
          <w:tcPr>
            <w:tcW w:w="7296" w:type="dxa"/>
            <w:tcBorders>
              <w:top w:val="nil"/>
              <w:left w:val="nil"/>
              <w:bottom w:val="single" w:sz="4" w:space="0" w:color="auto"/>
              <w:right w:val="single" w:sz="4" w:space="0" w:color="auto"/>
            </w:tcBorders>
            <w:vAlign w:val="center"/>
            <w:hideMark/>
          </w:tcPr>
          <w:p w14:paraId="10FE726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Зазоромер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моторного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C76FC6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14,000</w:t>
            </w:r>
          </w:p>
        </w:tc>
      </w:tr>
      <w:tr w:rsidR="00DE0C8C" w:rsidRPr="00DE0C8C" w14:paraId="59FFAD6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844C07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62</w:t>
            </w:r>
          </w:p>
        </w:tc>
        <w:tc>
          <w:tcPr>
            <w:tcW w:w="7296" w:type="dxa"/>
            <w:tcBorders>
              <w:top w:val="nil"/>
              <w:left w:val="nil"/>
              <w:bottom w:val="single" w:sz="4" w:space="0" w:color="auto"/>
              <w:right w:val="single" w:sz="4" w:space="0" w:color="auto"/>
            </w:tcBorders>
            <w:vAlign w:val="center"/>
            <w:hideMark/>
          </w:tcPr>
          <w:p w14:paraId="0098DD2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Корпус</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зазоромера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моторного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368793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14,000</w:t>
            </w:r>
          </w:p>
        </w:tc>
      </w:tr>
      <w:tr w:rsidR="00DE0C8C" w:rsidRPr="00DE0C8C" w14:paraId="5BE4771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0ABBC5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63</w:t>
            </w:r>
          </w:p>
        </w:tc>
        <w:tc>
          <w:tcPr>
            <w:tcW w:w="7296" w:type="dxa"/>
            <w:tcBorders>
              <w:top w:val="nil"/>
              <w:left w:val="nil"/>
              <w:bottom w:val="single" w:sz="4" w:space="0" w:color="auto"/>
              <w:right w:val="single" w:sz="4" w:space="0" w:color="auto"/>
            </w:tcBorders>
            <w:vAlign w:val="center"/>
            <w:hideMark/>
          </w:tcPr>
          <w:p w14:paraId="176421A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Прокладка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клапана</w:t>
            </w:r>
          </w:p>
        </w:tc>
        <w:tc>
          <w:tcPr>
            <w:tcW w:w="1316" w:type="dxa"/>
            <w:tcBorders>
              <w:top w:val="nil"/>
              <w:left w:val="nil"/>
              <w:bottom w:val="single" w:sz="4" w:space="0" w:color="auto"/>
              <w:right w:val="single" w:sz="4" w:space="0" w:color="auto"/>
            </w:tcBorders>
            <w:vAlign w:val="center"/>
            <w:hideMark/>
          </w:tcPr>
          <w:p w14:paraId="776AEBC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17,000</w:t>
            </w:r>
          </w:p>
        </w:tc>
      </w:tr>
      <w:tr w:rsidR="00DE0C8C" w:rsidRPr="00DE0C8C" w14:paraId="5A985E2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6BA0EA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64</w:t>
            </w:r>
          </w:p>
        </w:tc>
        <w:tc>
          <w:tcPr>
            <w:tcW w:w="7296" w:type="dxa"/>
            <w:tcBorders>
              <w:top w:val="nil"/>
              <w:left w:val="nil"/>
              <w:bottom w:val="single" w:sz="4" w:space="0" w:color="auto"/>
              <w:right w:val="single" w:sz="4" w:space="0" w:color="auto"/>
            </w:tcBorders>
            <w:vAlign w:val="center"/>
            <w:hideMark/>
          </w:tcPr>
          <w:p w14:paraId="0AD1710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Прокладка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картера</w:t>
            </w:r>
          </w:p>
        </w:tc>
        <w:tc>
          <w:tcPr>
            <w:tcW w:w="1316" w:type="dxa"/>
            <w:tcBorders>
              <w:top w:val="nil"/>
              <w:left w:val="nil"/>
              <w:bottom w:val="single" w:sz="4" w:space="0" w:color="auto"/>
              <w:right w:val="single" w:sz="4" w:space="0" w:color="auto"/>
            </w:tcBorders>
            <w:vAlign w:val="center"/>
            <w:hideMark/>
          </w:tcPr>
          <w:p w14:paraId="1FE9777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4195F77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261D7A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65</w:t>
            </w:r>
          </w:p>
        </w:tc>
        <w:tc>
          <w:tcPr>
            <w:tcW w:w="7296" w:type="dxa"/>
            <w:tcBorders>
              <w:top w:val="nil"/>
              <w:left w:val="nil"/>
              <w:bottom w:val="single" w:sz="4" w:space="0" w:color="auto"/>
              <w:right w:val="single" w:sz="4" w:space="0" w:color="auto"/>
            </w:tcBorders>
            <w:vAlign w:val="center"/>
            <w:hideMark/>
          </w:tcPr>
          <w:p w14:paraId="1E9B5D2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Ванос</w:t>
            </w:r>
          </w:p>
        </w:tc>
        <w:tc>
          <w:tcPr>
            <w:tcW w:w="1316" w:type="dxa"/>
            <w:tcBorders>
              <w:top w:val="nil"/>
              <w:left w:val="nil"/>
              <w:bottom w:val="single" w:sz="4" w:space="0" w:color="auto"/>
              <w:right w:val="single" w:sz="4" w:space="0" w:color="auto"/>
            </w:tcBorders>
            <w:vAlign w:val="center"/>
            <w:hideMark/>
          </w:tcPr>
          <w:p w14:paraId="4950F36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125,000</w:t>
            </w:r>
          </w:p>
        </w:tc>
      </w:tr>
      <w:tr w:rsidR="00DE0C8C" w:rsidRPr="00DE0C8C" w14:paraId="4E77413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143ED5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66</w:t>
            </w:r>
          </w:p>
        </w:tc>
        <w:tc>
          <w:tcPr>
            <w:tcW w:w="7296" w:type="dxa"/>
            <w:tcBorders>
              <w:top w:val="nil"/>
              <w:left w:val="nil"/>
              <w:bottom w:val="single" w:sz="4" w:space="0" w:color="auto"/>
              <w:right w:val="single" w:sz="4" w:space="0" w:color="auto"/>
            </w:tcBorders>
            <w:vAlign w:val="center"/>
            <w:hideMark/>
          </w:tcPr>
          <w:p w14:paraId="15F523A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Раздаточный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864CF7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200,000</w:t>
            </w:r>
          </w:p>
        </w:tc>
      </w:tr>
      <w:tr w:rsidR="00DE0C8C" w:rsidRPr="00DE0C8C" w14:paraId="507AE02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00D13D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67</w:t>
            </w:r>
          </w:p>
        </w:tc>
        <w:tc>
          <w:tcPr>
            <w:tcW w:w="7296" w:type="dxa"/>
            <w:tcBorders>
              <w:top w:val="nil"/>
              <w:left w:val="nil"/>
              <w:bottom w:val="single" w:sz="4" w:space="0" w:color="auto"/>
              <w:right w:val="single" w:sz="4" w:space="0" w:color="auto"/>
            </w:tcBorders>
            <w:vAlign w:val="center"/>
            <w:hideMark/>
          </w:tcPr>
          <w:p w14:paraId="20C043C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Клапан</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раздаточного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AF4129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6155E1C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F6578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68</w:t>
            </w:r>
          </w:p>
        </w:tc>
        <w:tc>
          <w:tcPr>
            <w:tcW w:w="7296" w:type="dxa"/>
            <w:tcBorders>
              <w:top w:val="nil"/>
              <w:left w:val="nil"/>
              <w:bottom w:val="single" w:sz="4" w:space="0" w:color="auto"/>
              <w:right w:val="single" w:sz="4" w:space="0" w:color="auto"/>
            </w:tcBorders>
            <w:vAlign w:val="center"/>
            <w:hideMark/>
          </w:tcPr>
          <w:p w14:paraId="4989306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Сальник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раздаточного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F1204F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9,500</w:t>
            </w:r>
          </w:p>
        </w:tc>
      </w:tr>
      <w:tr w:rsidR="00DE0C8C" w:rsidRPr="00DE0C8C" w14:paraId="6D811E3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6C486C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69</w:t>
            </w:r>
          </w:p>
        </w:tc>
        <w:tc>
          <w:tcPr>
            <w:tcW w:w="7296" w:type="dxa"/>
            <w:tcBorders>
              <w:top w:val="nil"/>
              <w:left w:val="nil"/>
              <w:bottom w:val="single" w:sz="4" w:space="0" w:color="auto"/>
              <w:right w:val="single" w:sz="4" w:space="0" w:color="auto"/>
            </w:tcBorders>
            <w:vAlign w:val="center"/>
            <w:hideMark/>
          </w:tcPr>
          <w:p w14:paraId="2C72A20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Втулка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вала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44BEF9C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4C1AA3F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D70CC1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70</w:t>
            </w:r>
          </w:p>
        </w:tc>
        <w:tc>
          <w:tcPr>
            <w:tcW w:w="7296" w:type="dxa"/>
            <w:tcBorders>
              <w:top w:val="nil"/>
              <w:left w:val="nil"/>
              <w:bottom w:val="single" w:sz="4" w:space="0" w:color="auto"/>
              <w:right w:val="single" w:sz="4" w:space="0" w:color="auto"/>
            </w:tcBorders>
            <w:vAlign w:val="center"/>
            <w:hideMark/>
          </w:tcPr>
          <w:p w14:paraId="3B5188E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Затычка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аздаточного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вала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41FE193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w:t>
            </w:r>
          </w:p>
        </w:tc>
      </w:tr>
      <w:tr w:rsidR="00DE0C8C" w:rsidRPr="00DE0C8C" w14:paraId="27F508D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510B85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72</w:t>
            </w:r>
          </w:p>
        </w:tc>
        <w:tc>
          <w:tcPr>
            <w:tcW w:w="7296" w:type="dxa"/>
            <w:tcBorders>
              <w:top w:val="nil"/>
              <w:left w:val="nil"/>
              <w:bottom w:val="single" w:sz="4" w:space="0" w:color="auto"/>
              <w:right w:val="single" w:sz="4" w:space="0" w:color="auto"/>
            </w:tcBorders>
            <w:vAlign w:val="center"/>
            <w:hideMark/>
          </w:tcPr>
          <w:p w14:paraId="5D7C75E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Шпилька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двигателя</w:t>
            </w:r>
          </w:p>
        </w:tc>
        <w:tc>
          <w:tcPr>
            <w:tcW w:w="1316" w:type="dxa"/>
            <w:tcBorders>
              <w:top w:val="nil"/>
              <w:left w:val="nil"/>
              <w:bottom w:val="single" w:sz="4" w:space="0" w:color="auto"/>
              <w:right w:val="single" w:sz="4" w:space="0" w:color="auto"/>
            </w:tcBorders>
            <w:vAlign w:val="center"/>
            <w:hideMark/>
          </w:tcPr>
          <w:p w14:paraId="0AC44E1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345246F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E6138A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73</w:t>
            </w:r>
          </w:p>
        </w:tc>
        <w:tc>
          <w:tcPr>
            <w:tcW w:w="7296" w:type="dxa"/>
            <w:tcBorders>
              <w:top w:val="nil"/>
              <w:left w:val="nil"/>
              <w:bottom w:val="single" w:sz="4" w:space="0" w:color="auto"/>
              <w:right w:val="single" w:sz="4" w:space="0" w:color="auto"/>
            </w:tcBorders>
            <w:vAlign w:val="center"/>
            <w:hideMark/>
          </w:tcPr>
          <w:p w14:paraId="72C77E5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Прокладка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головки</w:t>
            </w:r>
          </w:p>
        </w:tc>
        <w:tc>
          <w:tcPr>
            <w:tcW w:w="1316" w:type="dxa"/>
            <w:tcBorders>
              <w:top w:val="nil"/>
              <w:left w:val="nil"/>
              <w:bottom w:val="single" w:sz="4" w:space="0" w:color="auto"/>
              <w:right w:val="single" w:sz="4" w:space="0" w:color="auto"/>
            </w:tcBorders>
            <w:vAlign w:val="center"/>
            <w:hideMark/>
          </w:tcPr>
          <w:p w14:paraId="6A46AC7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37,000</w:t>
            </w:r>
          </w:p>
        </w:tc>
      </w:tr>
      <w:tr w:rsidR="00DE0C8C" w:rsidRPr="00DE0C8C" w14:paraId="11188CD5" w14:textId="77777777" w:rsidTr="00DE0C8C">
        <w:trPr>
          <w:trHeight w:val="615"/>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537A2CE1" w14:textId="77777777" w:rsidR="00DE0C8C" w:rsidRPr="00DE0C8C" w:rsidRDefault="00DE0C8C" w:rsidP="00DE0C8C">
            <w:pPr>
              <w:jc w:val="cente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2.</w:t>
            </w:r>
            <w:r w:rsidRPr="00DE0C8C">
              <w:rPr>
                <w:rFonts w:ascii="Cambria" w:hAnsi="Cambria" w:cs="Cambria" w:hint="cs"/>
                <w:b/>
                <w:bCs/>
                <w:sz w:val="20"/>
                <w:szCs w:val="20"/>
                <w:lang w:val="en-US" w:eastAsia="en-US" w:bidi="ar-SA"/>
              </w:rPr>
              <w:t>Система</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управления</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питания</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и</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смазки</w:t>
            </w:r>
            <w:r w:rsidRPr="00DE0C8C">
              <w:rPr>
                <w:rFonts w:ascii="Sakkal Majalla" w:hAnsi="Sakkal Majalla" w:cs="Sakkal Majalla" w:hint="cs"/>
                <w:b/>
                <w:bCs/>
                <w:sz w:val="20"/>
                <w:szCs w:val="20"/>
                <w:lang w:val="en-US" w:eastAsia="en-US" w:bidi="ar-SA"/>
              </w:rPr>
              <w:t xml:space="preserve"> </w:t>
            </w:r>
          </w:p>
        </w:tc>
      </w:tr>
      <w:tr w:rsidR="00DE0C8C" w:rsidRPr="00DE0C8C" w14:paraId="1090E6B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5DF79BA"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74</w:t>
            </w:r>
          </w:p>
        </w:tc>
        <w:tc>
          <w:tcPr>
            <w:tcW w:w="7296" w:type="dxa"/>
            <w:tcBorders>
              <w:top w:val="nil"/>
              <w:left w:val="nil"/>
              <w:bottom w:val="single" w:sz="4" w:space="0" w:color="auto"/>
              <w:right w:val="single" w:sz="4" w:space="0" w:color="auto"/>
            </w:tcBorders>
            <w:vAlign w:val="center"/>
            <w:hideMark/>
          </w:tcPr>
          <w:p w14:paraId="194DD72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Моторное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w:t>
            </w:r>
            <w:r w:rsidRPr="00DE0C8C">
              <w:rPr>
                <w:rFonts w:ascii="Sakkal Majalla" w:hAnsi="Sakkal Majalla" w:cs="Sakkal Majalla" w:hint="cs"/>
                <w:color w:val="000000"/>
                <w:sz w:val="20"/>
                <w:szCs w:val="20"/>
                <w:lang w:val="en-US" w:eastAsia="en-US" w:bidi="ar-SA"/>
              </w:rPr>
              <w:t xml:space="preserve"> CEARLUBE </w:t>
            </w:r>
            <w:r w:rsidRPr="00DE0C8C">
              <w:rPr>
                <w:rFonts w:ascii="Cambria" w:hAnsi="Cambria" w:cs="Cambria" w:hint="cs"/>
                <w:color w:val="000000"/>
                <w:sz w:val="20"/>
                <w:szCs w:val="20"/>
                <w:lang w:val="en-US" w:eastAsia="en-US" w:bidi="ar-SA"/>
              </w:rPr>
              <w:t>либо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эквивалент</w:t>
            </w:r>
            <w:r w:rsidRPr="00DE0C8C">
              <w:rPr>
                <w:rFonts w:ascii="Sakkal Majalla" w:hAnsi="Sakkal Majalla" w:cs="Sakkal Majalla" w:hint="cs"/>
                <w:color w:val="000000"/>
                <w:sz w:val="20"/>
                <w:szCs w:val="20"/>
                <w:lang w:val="en-US" w:eastAsia="en-US" w:bidi="ar-SA"/>
              </w:rPr>
              <w:t xml:space="preserve"> 15W40, 1</w:t>
            </w:r>
            <w:r w:rsidRPr="00DE0C8C">
              <w:rPr>
                <w:rFonts w:ascii="Cambria" w:hAnsi="Cambria" w:cs="Cambria" w:hint="cs"/>
                <w:color w:val="000000"/>
                <w:sz w:val="20"/>
                <w:szCs w:val="20"/>
                <w:lang w:val="en-US" w:eastAsia="en-US" w:bidi="ar-SA"/>
              </w:rPr>
              <w:t>л</w:t>
            </w:r>
          </w:p>
        </w:tc>
        <w:tc>
          <w:tcPr>
            <w:tcW w:w="1316" w:type="dxa"/>
            <w:tcBorders>
              <w:top w:val="nil"/>
              <w:left w:val="nil"/>
              <w:bottom w:val="single" w:sz="4" w:space="0" w:color="auto"/>
              <w:right w:val="single" w:sz="4" w:space="0" w:color="auto"/>
            </w:tcBorders>
            <w:vAlign w:val="center"/>
            <w:hideMark/>
          </w:tcPr>
          <w:p w14:paraId="5A447D8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5F29F78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1EF83D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75</w:t>
            </w:r>
          </w:p>
        </w:tc>
        <w:tc>
          <w:tcPr>
            <w:tcW w:w="7296" w:type="dxa"/>
            <w:tcBorders>
              <w:top w:val="nil"/>
              <w:left w:val="nil"/>
              <w:bottom w:val="single" w:sz="4" w:space="0" w:color="auto"/>
              <w:right w:val="single" w:sz="4" w:space="0" w:color="auto"/>
            </w:tcBorders>
            <w:vAlign w:val="center"/>
            <w:hideMark/>
          </w:tcPr>
          <w:p w14:paraId="7CA1EA5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Моторное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w:t>
            </w:r>
            <w:r w:rsidRPr="00DE0C8C">
              <w:rPr>
                <w:rFonts w:ascii="Sakkal Majalla" w:hAnsi="Sakkal Majalla" w:cs="Sakkal Majalla" w:hint="cs"/>
                <w:color w:val="000000"/>
                <w:sz w:val="20"/>
                <w:szCs w:val="20"/>
                <w:lang w:val="en-US" w:eastAsia="en-US" w:bidi="ar-SA"/>
              </w:rPr>
              <w:t xml:space="preserve"> CEARLUBE </w:t>
            </w:r>
            <w:r w:rsidRPr="00DE0C8C">
              <w:rPr>
                <w:rFonts w:ascii="Cambria" w:hAnsi="Cambria" w:cs="Cambria" w:hint="cs"/>
                <w:color w:val="000000"/>
                <w:sz w:val="20"/>
                <w:szCs w:val="20"/>
                <w:lang w:val="en-US" w:eastAsia="en-US" w:bidi="ar-SA"/>
              </w:rPr>
              <w:t>либо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эквивалент</w:t>
            </w:r>
            <w:r w:rsidRPr="00DE0C8C">
              <w:rPr>
                <w:rFonts w:ascii="Sakkal Majalla" w:hAnsi="Sakkal Majalla" w:cs="Sakkal Majalla" w:hint="cs"/>
                <w:color w:val="000000"/>
                <w:sz w:val="20"/>
                <w:szCs w:val="20"/>
                <w:lang w:val="en-US" w:eastAsia="en-US" w:bidi="ar-SA"/>
              </w:rPr>
              <w:t xml:space="preserve"> 10W40,  1</w:t>
            </w:r>
            <w:r w:rsidRPr="00DE0C8C">
              <w:rPr>
                <w:rFonts w:ascii="Cambria" w:hAnsi="Cambria" w:cs="Cambria" w:hint="cs"/>
                <w:color w:val="000000"/>
                <w:sz w:val="20"/>
                <w:szCs w:val="20"/>
                <w:lang w:val="en-US" w:eastAsia="en-US" w:bidi="ar-SA"/>
              </w:rPr>
              <w:t>л</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AA88CA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0EFF461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808F93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76</w:t>
            </w:r>
          </w:p>
        </w:tc>
        <w:tc>
          <w:tcPr>
            <w:tcW w:w="7296" w:type="dxa"/>
            <w:tcBorders>
              <w:top w:val="nil"/>
              <w:left w:val="nil"/>
              <w:bottom w:val="single" w:sz="4" w:space="0" w:color="auto"/>
              <w:right w:val="single" w:sz="4" w:space="0" w:color="auto"/>
            </w:tcBorders>
            <w:vAlign w:val="center"/>
            <w:hideMark/>
          </w:tcPr>
          <w:p w14:paraId="3B4D754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Моторное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w:t>
            </w:r>
            <w:r w:rsidRPr="00DE0C8C">
              <w:rPr>
                <w:rFonts w:ascii="Sakkal Majalla" w:hAnsi="Sakkal Majalla" w:cs="Sakkal Majalla" w:hint="cs"/>
                <w:color w:val="000000"/>
                <w:sz w:val="20"/>
                <w:szCs w:val="20"/>
                <w:lang w:val="en-US" w:eastAsia="en-US" w:bidi="ar-SA"/>
              </w:rPr>
              <w:t xml:space="preserve"> CEARLUBE </w:t>
            </w:r>
            <w:r w:rsidRPr="00DE0C8C">
              <w:rPr>
                <w:rFonts w:ascii="Cambria" w:hAnsi="Cambria" w:cs="Cambria" w:hint="cs"/>
                <w:color w:val="000000"/>
                <w:sz w:val="20"/>
                <w:szCs w:val="20"/>
                <w:lang w:val="en-US" w:eastAsia="en-US" w:bidi="ar-SA"/>
              </w:rPr>
              <w:t>либо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эквивалент</w:t>
            </w:r>
            <w:r w:rsidRPr="00DE0C8C">
              <w:rPr>
                <w:rFonts w:ascii="Sakkal Majalla" w:hAnsi="Sakkal Majalla" w:cs="Sakkal Majalla" w:hint="cs"/>
                <w:color w:val="000000"/>
                <w:sz w:val="20"/>
                <w:szCs w:val="20"/>
                <w:lang w:val="en-US" w:eastAsia="en-US" w:bidi="ar-SA"/>
              </w:rPr>
              <w:t xml:space="preserve"> 5W40, 1</w:t>
            </w:r>
            <w:r w:rsidRPr="00DE0C8C">
              <w:rPr>
                <w:rFonts w:ascii="Cambria" w:hAnsi="Cambria" w:cs="Cambria" w:hint="cs"/>
                <w:color w:val="000000"/>
                <w:sz w:val="20"/>
                <w:szCs w:val="20"/>
                <w:lang w:val="en-US" w:eastAsia="en-US" w:bidi="ar-SA"/>
              </w:rPr>
              <w:t>л</w:t>
            </w:r>
          </w:p>
        </w:tc>
        <w:tc>
          <w:tcPr>
            <w:tcW w:w="1316" w:type="dxa"/>
            <w:tcBorders>
              <w:top w:val="nil"/>
              <w:left w:val="nil"/>
              <w:bottom w:val="single" w:sz="4" w:space="0" w:color="auto"/>
              <w:right w:val="single" w:sz="4" w:space="0" w:color="auto"/>
            </w:tcBorders>
            <w:vAlign w:val="center"/>
            <w:hideMark/>
          </w:tcPr>
          <w:p w14:paraId="25998E9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0279982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230AC0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77</w:t>
            </w:r>
          </w:p>
        </w:tc>
        <w:tc>
          <w:tcPr>
            <w:tcW w:w="7296" w:type="dxa"/>
            <w:tcBorders>
              <w:top w:val="nil"/>
              <w:left w:val="nil"/>
              <w:bottom w:val="single" w:sz="4" w:space="0" w:color="auto"/>
              <w:right w:val="single" w:sz="4" w:space="0" w:color="auto"/>
            </w:tcBorders>
            <w:vAlign w:val="center"/>
            <w:hideMark/>
          </w:tcPr>
          <w:p w14:paraId="50449A4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Моторное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w:t>
            </w:r>
            <w:r w:rsidRPr="00DE0C8C">
              <w:rPr>
                <w:rFonts w:ascii="Sakkal Majalla" w:hAnsi="Sakkal Majalla" w:cs="Sakkal Majalla" w:hint="cs"/>
                <w:color w:val="000000"/>
                <w:sz w:val="20"/>
                <w:szCs w:val="20"/>
                <w:lang w:val="en-US" w:eastAsia="en-US" w:bidi="ar-SA"/>
              </w:rPr>
              <w:t xml:space="preserve"> CEARLUBE </w:t>
            </w:r>
            <w:r w:rsidRPr="00DE0C8C">
              <w:rPr>
                <w:rFonts w:ascii="Cambria" w:hAnsi="Cambria" w:cs="Cambria" w:hint="cs"/>
                <w:color w:val="000000"/>
                <w:sz w:val="20"/>
                <w:szCs w:val="20"/>
                <w:lang w:val="en-US" w:eastAsia="en-US" w:bidi="ar-SA"/>
              </w:rPr>
              <w:t>или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полусинтетический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эквивалент</w:t>
            </w:r>
            <w:r w:rsidRPr="00DE0C8C">
              <w:rPr>
                <w:rFonts w:ascii="Sakkal Majalla" w:hAnsi="Sakkal Majalla" w:cs="Sakkal Majalla" w:hint="cs"/>
                <w:color w:val="000000"/>
                <w:sz w:val="20"/>
                <w:szCs w:val="20"/>
                <w:lang w:val="en-US" w:eastAsia="en-US" w:bidi="ar-SA"/>
              </w:rPr>
              <w:t xml:space="preserve"> 5W30, 1</w:t>
            </w:r>
            <w:r w:rsidRPr="00DE0C8C">
              <w:rPr>
                <w:rFonts w:ascii="Sylfaen" w:hAnsi="Sylfaen" w:cs="Sylfaen" w:hint="cs"/>
                <w:color w:val="000000"/>
                <w:sz w:val="20"/>
                <w:szCs w:val="20"/>
                <w:lang w:val="en-US" w:eastAsia="en-US" w:bidi="ar-SA"/>
              </w:rPr>
              <w:t>լ</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2DF7AD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3DAAF23F" w14:textId="77777777" w:rsidTr="00DE0C8C">
        <w:trPr>
          <w:trHeight w:val="345"/>
        </w:trPr>
        <w:tc>
          <w:tcPr>
            <w:tcW w:w="508" w:type="dxa"/>
            <w:tcBorders>
              <w:top w:val="nil"/>
              <w:left w:val="single" w:sz="4" w:space="0" w:color="auto"/>
              <w:bottom w:val="single" w:sz="4" w:space="0" w:color="auto"/>
              <w:right w:val="single" w:sz="4" w:space="0" w:color="auto"/>
            </w:tcBorders>
            <w:vAlign w:val="center"/>
            <w:hideMark/>
          </w:tcPr>
          <w:p w14:paraId="0DCDD8A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78</w:t>
            </w:r>
          </w:p>
        </w:tc>
        <w:tc>
          <w:tcPr>
            <w:tcW w:w="7296" w:type="dxa"/>
            <w:tcBorders>
              <w:top w:val="nil"/>
              <w:left w:val="nil"/>
              <w:bottom w:val="single" w:sz="4" w:space="0" w:color="auto"/>
              <w:right w:val="single" w:sz="4" w:space="0" w:color="auto"/>
            </w:tcBorders>
            <w:vAlign w:val="center"/>
            <w:hideMark/>
          </w:tcPr>
          <w:p w14:paraId="2CFDF82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Моторное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w:t>
            </w:r>
            <w:r w:rsidRPr="00DE0C8C">
              <w:rPr>
                <w:rFonts w:ascii="Sakkal Majalla" w:hAnsi="Sakkal Majalla" w:cs="Sakkal Majalla" w:hint="cs"/>
                <w:color w:val="000000"/>
                <w:sz w:val="20"/>
                <w:szCs w:val="20"/>
                <w:lang w:val="en-US" w:eastAsia="en-US" w:bidi="ar-SA"/>
              </w:rPr>
              <w:t xml:space="preserve"> CEARLUBE </w:t>
            </w:r>
            <w:r w:rsidRPr="00DE0C8C">
              <w:rPr>
                <w:rFonts w:ascii="Cambria" w:hAnsi="Cambria" w:cs="Cambria" w:hint="cs"/>
                <w:color w:val="000000"/>
                <w:sz w:val="20"/>
                <w:szCs w:val="20"/>
                <w:lang w:val="en-US" w:eastAsia="en-US" w:bidi="ar-SA"/>
              </w:rPr>
              <w:t>или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полусинтетический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эквивалент</w:t>
            </w:r>
            <w:r w:rsidRPr="00DE0C8C">
              <w:rPr>
                <w:rFonts w:ascii="Sakkal Majalla" w:hAnsi="Sakkal Majalla" w:cs="Sakkal Majalla" w:hint="cs"/>
                <w:color w:val="000000"/>
                <w:sz w:val="20"/>
                <w:szCs w:val="20"/>
                <w:lang w:val="en-US" w:eastAsia="en-US" w:bidi="ar-SA"/>
              </w:rPr>
              <w:t xml:space="preserve"> 5W40,1</w:t>
            </w:r>
            <w:r w:rsidRPr="00DE0C8C">
              <w:rPr>
                <w:rFonts w:ascii="Sylfaen" w:hAnsi="Sylfaen" w:cs="Sylfaen" w:hint="cs"/>
                <w:color w:val="000000"/>
                <w:sz w:val="20"/>
                <w:szCs w:val="20"/>
                <w:lang w:val="en-US" w:eastAsia="en-US" w:bidi="ar-SA"/>
              </w:rPr>
              <w:t>լ</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626E84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5C62125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21C22A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79</w:t>
            </w:r>
          </w:p>
        </w:tc>
        <w:tc>
          <w:tcPr>
            <w:tcW w:w="7296" w:type="dxa"/>
            <w:tcBorders>
              <w:top w:val="nil"/>
              <w:left w:val="nil"/>
              <w:bottom w:val="single" w:sz="4" w:space="0" w:color="auto"/>
              <w:right w:val="single" w:sz="4" w:space="0" w:color="auto"/>
            </w:tcBorders>
            <w:vAlign w:val="center"/>
            <w:hideMark/>
          </w:tcPr>
          <w:p w14:paraId="6C6AD46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Моторное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w:t>
            </w:r>
            <w:r w:rsidRPr="00DE0C8C">
              <w:rPr>
                <w:rFonts w:ascii="Sakkal Majalla" w:hAnsi="Sakkal Majalla" w:cs="Sakkal Majalla" w:hint="cs"/>
                <w:color w:val="000000"/>
                <w:sz w:val="20"/>
                <w:szCs w:val="20"/>
                <w:lang w:val="en-US" w:eastAsia="en-US" w:bidi="ar-SA"/>
              </w:rPr>
              <w:t xml:space="preserve"> CEARLUBE </w:t>
            </w:r>
            <w:r w:rsidRPr="00DE0C8C">
              <w:rPr>
                <w:rFonts w:ascii="Cambria" w:hAnsi="Cambria" w:cs="Cambria" w:hint="cs"/>
                <w:color w:val="000000"/>
                <w:sz w:val="20"/>
                <w:szCs w:val="20"/>
                <w:lang w:val="en-US" w:eastAsia="en-US" w:bidi="ar-SA"/>
              </w:rPr>
              <w:t>или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дизельный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эквивалент</w:t>
            </w:r>
            <w:r w:rsidRPr="00DE0C8C">
              <w:rPr>
                <w:rFonts w:ascii="Sakkal Majalla" w:hAnsi="Sakkal Majalla" w:cs="Sakkal Majalla" w:hint="cs"/>
                <w:color w:val="000000"/>
                <w:sz w:val="20"/>
                <w:szCs w:val="20"/>
                <w:lang w:val="en-US" w:eastAsia="en-US" w:bidi="ar-SA"/>
              </w:rPr>
              <w:t xml:space="preserve"> 10W40, 1</w:t>
            </w:r>
            <w:r w:rsidRPr="00DE0C8C">
              <w:rPr>
                <w:rFonts w:ascii="Sylfaen" w:hAnsi="Sylfaen" w:cs="Sylfaen" w:hint="cs"/>
                <w:color w:val="000000"/>
                <w:sz w:val="20"/>
                <w:szCs w:val="20"/>
                <w:lang w:val="en-US" w:eastAsia="en-US" w:bidi="ar-SA"/>
              </w:rPr>
              <w:t>լ</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963954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17C41C3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967709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80</w:t>
            </w:r>
          </w:p>
        </w:tc>
        <w:tc>
          <w:tcPr>
            <w:tcW w:w="7296" w:type="dxa"/>
            <w:tcBorders>
              <w:top w:val="nil"/>
              <w:left w:val="nil"/>
              <w:bottom w:val="single" w:sz="4" w:space="0" w:color="auto"/>
              <w:right w:val="single" w:sz="4" w:space="0" w:color="auto"/>
            </w:tcBorders>
            <w:vAlign w:val="center"/>
            <w:hideMark/>
          </w:tcPr>
          <w:p w14:paraId="505860B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Моторное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w:t>
            </w:r>
            <w:r w:rsidRPr="00DE0C8C">
              <w:rPr>
                <w:rFonts w:ascii="Sakkal Majalla" w:hAnsi="Sakkal Majalla" w:cs="Sakkal Majalla" w:hint="cs"/>
                <w:color w:val="000000"/>
                <w:sz w:val="20"/>
                <w:szCs w:val="20"/>
                <w:lang w:val="en-US" w:eastAsia="en-US" w:bidi="ar-SA"/>
              </w:rPr>
              <w:t xml:space="preserve"> CEARLUBE </w:t>
            </w:r>
            <w:r w:rsidRPr="00DE0C8C">
              <w:rPr>
                <w:rFonts w:ascii="Cambria" w:hAnsi="Cambria" w:cs="Cambria" w:hint="cs"/>
                <w:color w:val="000000"/>
                <w:sz w:val="20"/>
                <w:szCs w:val="20"/>
                <w:lang w:val="en-US" w:eastAsia="en-US" w:bidi="ar-SA"/>
              </w:rPr>
              <w:t>или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дизельный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эквивалент</w:t>
            </w:r>
            <w:r w:rsidRPr="00DE0C8C">
              <w:rPr>
                <w:rFonts w:ascii="Sakkal Majalla" w:hAnsi="Sakkal Majalla" w:cs="Sakkal Majalla" w:hint="cs"/>
                <w:color w:val="000000"/>
                <w:sz w:val="20"/>
                <w:szCs w:val="20"/>
                <w:lang w:val="en-US" w:eastAsia="en-US" w:bidi="ar-SA"/>
              </w:rPr>
              <w:t xml:space="preserve"> 15W40,  1</w:t>
            </w:r>
            <w:r w:rsidRPr="00DE0C8C">
              <w:rPr>
                <w:rFonts w:ascii="Cambria" w:hAnsi="Cambria" w:cs="Cambria" w:hint="cs"/>
                <w:color w:val="000000"/>
                <w:sz w:val="20"/>
                <w:szCs w:val="20"/>
                <w:lang w:val="en-US" w:eastAsia="en-US" w:bidi="ar-SA"/>
              </w:rPr>
              <w:t>л</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984692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5AEAD2C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97A881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81</w:t>
            </w:r>
          </w:p>
        </w:tc>
        <w:tc>
          <w:tcPr>
            <w:tcW w:w="7296" w:type="dxa"/>
            <w:tcBorders>
              <w:top w:val="nil"/>
              <w:left w:val="nil"/>
              <w:bottom w:val="single" w:sz="4" w:space="0" w:color="auto"/>
              <w:right w:val="single" w:sz="4" w:space="0" w:color="auto"/>
            </w:tcBorders>
            <w:vAlign w:val="center"/>
            <w:hideMark/>
          </w:tcPr>
          <w:p w14:paraId="4CC504E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Жидкость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омывания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системы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смазки</w:t>
            </w:r>
            <w:r w:rsidRPr="00DE0C8C">
              <w:rPr>
                <w:rFonts w:ascii="Sakkal Majalla" w:hAnsi="Sakkal Majalla" w:cs="Sakkal Majalla" w:hint="cs"/>
                <w:color w:val="000000"/>
                <w:sz w:val="20"/>
                <w:szCs w:val="20"/>
                <w:lang w:val="en-US" w:eastAsia="en-US" w:bidi="ar-SA"/>
              </w:rPr>
              <w:t xml:space="preserve"> 1</w:t>
            </w:r>
            <w:r w:rsidRPr="00DE0C8C">
              <w:rPr>
                <w:rFonts w:ascii="Cambria" w:hAnsi="Cambria" w:cs="Cambria" w:hint="cs"/>
                <w:color w:val="000000"/>
                <w:sz w:val="20"/>
                <w:szCs w:val="20"/>
                <w:lang w:val="en-US" w:eastAsia="en-US" w:bidi="ar-SA"/>
              </w:rPr>
              <w:t>л</w:t>
            </w:r>
          </w:p>
        </w:tc>
        <w:tc>
          <w:tcPr>
            <w:tcW w:w="1316" w:type="dxa"/>
            <w:tcBorders>
              <w:top w:val="nil"/>
              <w:left w:val="nil"/>
              <w:bottom w:val="single" w:sz="4" w:space="0" w:color="auto"/>
              <w:right w:val="single" w:sz="4" w:space="0" w:color="auto"/>
            </w:tcBorders>
            <w:vAlign w:val="center"/>
            <w:hideMark/>
          </w:tcPr>
          <w:p w14:paraId="3D5AAEA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w:t>
            </w:r>
          </w:p>
        </w:tc>
      </w:tr>
      <w:tr w:rsidR="00DE0C8C" w:rsidRPr="00DE0C8C" w14:paraId="499A572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DA4BFC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82</w:t>
            </w:r>
          </w:p>
        </w:tc>
        <w:tc>
          <w:tcPr>
            <w:tcW w:w="7296" w:type="dxa"/>
            <w:tcBorders>
              <w:top w:val="nil"/>
              <w:left w:val="nil"/>
              <w:bottom w:val="single" w:sz="4" w:space="0" w:color="auto"/>
              <w:right w:val="single" w:sz="4" w:space="0" w:color="auto"/>
            </w:tcBorders>
            <w:vAlign w:val="center"/>
            <w:hideMark/>
          </w:tcPr>
          <w:p w14:paraId="345F45C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Жидкость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очистки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инжектора</w:t>
            </w:r>
          </w:p>
        </w:tc>
        <w:tc>
          <w:tcPr>
            <w:tcW w:w="1316" w:type="dxa"/>
            <w:tcBorders>
              <w:top w:val="nil"/>
              <w:left w:val="nil"/>
              <w:bottom w:val="single" w:sz="4" w:space="0" w:color="auto"/>
              <w:right w:val="single" w:sz="4" w:space="0" w:color="auto"/>
            </w:tcBorders>
            <w:vAlign w:val="center"/>
            <w:hideMark/>
          </w:tcPr>
          <w:p w14:paraId="460504E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486E65D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10D69D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83</w:t>
            </w:r>
          </w:p>
        </w:tc>
        <w:tc>
          <w:tcPr>
            <w:tcW w:w="7296" w:type="dxa"/>
            <w:tcBorders>
              <w:top w:val="nil"/>
              <w:left w:val="nil"/>
              <w:bottom w:val="single" w:sz="4" w:space="0" w:color="auto"/>
              <w:right w:val="single" w:sz="4" w:space="0" w:color="auto"/>
            </w:tcBorders>
            <w:vAlign w:val="center"/>
            <w:hideMark/>
          </w:tcPr>
          <w:p w14:paraId="3AA19F8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Фильтр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кондиционера</w:t>
            </w:r>
          </w:p>
        </w:tc>
        <w:tc>
          <w:tcPr>
            <w:tcW w:w="1316" w:type="dxa"/>
            <w:tcBorders>
              <w:top w:val="nil"/>
              <w:left w:val="nil"/>
              <w:bottom w:val="single" w:sz="4" w:space="0" w:color="auto"/>
              <w:right w:val="single" w:sz="4" w:space="0" w:color="auto"/>
            </w:tcBorders>
            <w:vAlign w:val="center"/>
            <w:hideMark/>
          </w:tcPr>
          <w:p w14:paraId="657158F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26,145</w:t>
            </w:r>
          </w:p>
        </w:tc>
      </w:tr>
      <w:tr w:rsidR="00DE0C8C" w:rsidRPr="00DE0C8C" w14:paraId="6B380DC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E46348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84</w:t>
            </w:r>
          </w:p>
        </w:tc>
        <w:tc>
          <w:tcPr>
            <w:tcW w:w="7296" w:type="dxa"/>
            <w:tcBorders>
              <w:top w:val="nil"/>
              <w:left w:val="nil"/>
              <w:bottom w:val="single" w:sz="4" w:space="0" w:color="auto"/>
              <w:right w:val="single" w:sz="4" w:space="0" w:color="auto"/>
            </w:tcBorders>
            <w:vAlign w:val="center"/>
            <w:hideMark/>
          </w:tcPr>
          <w:p w14:paraId="765A4B8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Масляной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фильтр</w:t>
            </w:r>
          </w:p>
        </w:tc>
        <w:tc>
          <w:tcPr>
            <w:tcW w:w="1316" w:type="dxa"/>
            <w:tcBorders>
              <w:top w:val="nil"/>
              <w:left w:val="nil"/>
              <w:bottom w:val="single" w:sz="4" w:space="0" w:color="auto"/>
              <w:right w:val="single" w:sz="4" w:space="0" w:color="auto"/>
            </w:tcBorders>
            <w:vAlign w:val="center"/>
            <w:hideMark/>
          </w:tcPr>
          <w:p w14:paraId="0110592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65A26B3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076178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85</w:t>
            </w:r>
          </w:p>
        </w:tc>
        <w:tc>
          <w:tcPr>
            <w:tcW w:w="7296" w:type="dxa"/>
            <w:tcBorders>
              <w:top w:val="nil"/>
              <w:left w:val="nil"/>
              <w:bottom w:val="single" w:sz="4" w:space="0" w:color="auto"/>
              <w:right w:val="single" w:sz="4" w:space="0" w:color="auto"/>
            </w:tcBorders>
            <w:vAlign w:val="center"/>
            <w:hideMark/>
          </w:tcPr>
          <w:p w14:paraId="2D71D2A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Патрубок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масляного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фильтра</w:t>
            </w:r>
          </w:p>
        </w:tc>
        <w:tc>
          <w:tcPr>
            <w:tcW w:w="1316" w:type="dxa"/>
            <w:tcBorders>
              <w:top w:val="nil"/>
              <w:left w:val="nil"/>
              <w:bottom w:val="single" w:sz="4" w:space="0" w:color="auto"/>
              <w:right w:val="single" w:sz="4" w:space="0" w:color="auto"/>
            </w:tcBorders>
            <w:vAlign w:val="center"/>
            <w:hideMark/>
          </w:tcPr>
          <w:p w14:paraId="02AA985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6A7EDD5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2F7E64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86</w:t>
            </w:r>
          </w:p>
        </w:tc>
        <w:tc>
          <w:tcPr>
            <w:tcW w:w="7296" w:type="dxa"/>
            <w:tcBorders>
              <w:top w:val="nil"/>
              <w:left w:val="nil"/>
              <w:bottom w:val="single" w:sz="4" w:space="0" w:color="auto"/>
              <w:right w:val="single" w:sz="4" w:space="0" w:color="auto"/>
            </w:tcBorders>
            <w:vAlign w:val="center"/>
            <w:hideMark/>
          </w:tcPr>
          <w:p w14:paraId="1B497B8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Маслопровод</w:t>
            </w:r>
          </w:p>
        </w:tc>
        <w:tc>
          <w:tcPr>
            <w:tcW w:w="1316" w:type="dxa"/>
            <w:tcBorders>
              <w:top w:val="nil"/>
              <w:left w:val="nil"/>
              <w:bottom w:val="single" w:sz="4" w:space="0" w:color="auto"/>
              <w:right w:val="single" w:sz="4" w:space="0" w:color="auto"/>
            </w:tcBorders>
            <w:vAlign w:val="center"/>
            <w:hideMark/>
          </w:tcPr>
          <w:p w14:paraId="6D15703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85,000</w:t>
            </w:r>
          </w:p>
        </w:tc>
      </w:tr>
      <w:tr w:rsidR="00DE0C8C" w:rsidRPr="00DE0C8C" w14:paraId="1C65027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FFD8FF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87</w:t>
            </w:r>
          </w:p>
        </w:tc>
        <w:tc>
          <w:tcPr>
            <w:tcW w:w="7296" w:type="dxa"/>
            <w:tcBorders>
              <w:top w:val="nil"/>
              <w:left w:val="nil"/>
              <w:bottom w:val="single" w:sz="4" w:space="0" w:color="auto"/>
              <w:right w:val="single" w:sz="4" w:space="0" w:color="auto"/>
            </w:tcBorders>
            <w:vAlign w:val="center"/>
            <w:hideMark/>
          </w:tcPr>
          <w:p w14:paraId="5D89F11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привод</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масляного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насоса</w:t>
            </w:r>
          </w:p>
        </w:tc>
        <w:tc>
          <w:tcPr>
            <w:tcW w:w="1316" w:type="dxa"/>
            <w:tcBorders>
              <w:top w:val="nil"/>
              <w:left w:val="nil"/>
              <w:bottom w:val="single" w:sz="4" w:space="0" w:color="auto"/>
              <w:right w:val="single" w:sz="4" w:space="0" w:color="auto"/>
            </w:tcBorders>
            <w:vAlign w:val="center"/>
            <w:hideMark/>
          </w:tcPr>
          <w:p w14:paraId="0FF3F0A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21,000</w:t>
            </w:r>
          </w:p>
        </w:tc>
      </w:tr>
      <w:tr w:rsidR="00DE0C8C" w:rsidRPr="00DE0C8C" w14:paraId="2CA6995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A1BDB4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88</w:t>
            </w:r>
          </w:p>
        </w:tc>
        <w:tc>
          <w:tcPr>
            <w:tcW w:w="7296" w:type="dxa"/>
            <w:tcBorders>
              <w:top w:val="nil"/>
              <w:left w:val="nil"/>
              <w:bottom w:val="single" w:sz="4" w:space="0" w:color="auto"/>
              <w:right w:val="single" w:sz="4" w:space="0" w:color="auto"/>
            </w:tcBorders>
            <w:vAlign w:val="center"/>
            <w:hideMark/>
          </w:tcPr>
          <w:p w14:paraId="49B91DE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Радиатор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масла</w:t>
            </w:r>
          </w:p>
        </w:tc>
        <w:tc>
          <w:tcPr>
            <w:tcW w:w="1316" w:type="dxa"/>
            <w:tcBorders>
              <w:top w:val="nil"/>
              <w:left w:val="nil"/>
              <w:bottom w:val="single" w:sz="4" w:space="0" w:color="auto"/>
              <w:right w:val="single" w:sz="4" w:space="0" w:color="auto"/>
            </w:tcBorders>
            <w:vAlign w:val="center"/>
            <w:hideMark/>
          </w:tcPr>
          <w:p w14:paraId="5DBCBCD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130,000</w:t>
            </w:r>
          </w:p>
        </w:tc>
      </w:tr>
      <w:tr w:rsidR="00DE0C8C" w:rsidRPr="00DE0C8C" w14:paraId="7DD7575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E549E4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89</w:t>
            </w:r>
          </w:p>
        </w:tc>
        <w:tc>
          <w:tcPr>
            <w:tcW w:w="7296" w:type="dxa"/>
            <w:tcBorders>
              <w:top w:val="nil"/>
              <w:left w:val="nil"/>
              <w:bottom w:val="single" w:sz="4" w:space="0" w:color="auto"/>
              <w:right w:val="single" w:sz="4" w:space="0" w:color="auto"/>
            </w:tcBorders>
            <w:vAlign w:val="center"/>
            <w:hideMark/>
          </w:tcPr>
          <w:p w14:paraId="5F47F7A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Трубка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масла</w:t>
            </w:r>
          </w:p>
        </w:tc>
        <w:tc>
          <w:tcPr>
            <w:tcW w:w="1316" w:type="dxa"/>
            <w:tcBorders>
              <w:top w:val="nil"/>
              <w:left w:val="nil"/>
              <w:bottom w:val="single" w:sz="4" w:space="0" w:color="auto"/>
              <w:right w:val="single" w:sz="4" w:space="0" w:color="auto"/>
            </w:tcBorders>
            <w:vAlign w:val="center"/>
            <w:hideMark/>
          </w:tcPr>
          <w:p w14:paraId="66F5C6C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21,000</w:t>
            </w:r>
          </w:p>
        </w:tc>
      </w:tr>
      <w:tr w:rsidR="00DE0C8C" w:rsidRPr="00DE0C8C" w14:paraId="7E15A69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93FAF4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90</w:t>
            </w:r>
          </w:p>
        </w:tc>
        <w:tc>
          <w:tcPr>
            <w:tcW w:w="7296" w:type="dxa"/>
            <w:tcBorders>
              <w:top w:val="nil"/>
              <w:left w:val="nil"/>
              <w:bottom w:val="single" w:sz="4" w:space="0" w:color="auto"/>
              <w:right w:val="single" w:sz="4" w:space="0" w:color="auto"/>
            </w:tcBorders>
            <w:vAlign w:val="center"/>
            <w:hideMark/>
          </w:tcPr>
          <w:p w14:paraId="2B331F1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Кран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масла</w:t>
            </w:r>
          </w:p>
        </w:tc>
        <w:tc>
          <w:tcPr>
            <w:tcW w:w="1316" w:type="dxa"/>
            <w:tcBorders>
              <w:top w:val="nil"/>
              <w:left w:val="nil"/>
              <w:bottom w:val="single" w:sz="4" w:space="0" w:color="auto"/>
              <w:right w:val="single" w:sz="4" w:space="0" w:color="auto"/>
            </w:tcBorders>
            <w:vAlign w:val="center"/>
            <w:hideMark/>
          </w:tcPr>
          <w:p w14:paraId="633B897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6042563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FA4110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91</w:t>
            </w:r>
          </w:p>
        </w:tc>
        <w:tc>
          <w:tcPr>
            <w:tcW w:w="7296" w:type="dxa"/>
            <w:tcBorders>
              <w:top w:val="nil"/>
              <w:left w:val="nil"/>
              <w:bottom w:val="single" w:sz="4" w:space="0" w:color="auto"/>
              <w:right w:val="single" w:sz="4" w:space="0" w:color="auto"/>
            </w:tcBorders>
            <w:vAlign w:val="center"/>
            <w:hideMark/>
          </w:tcPr>
          <w:p w14:paraId="742EC35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Катушка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зажигания</w:t>
            </w:r>
          </w:p>
        </w:tc>
        <w:tc>
          <w:tcPr>
            <w:tcW w:w="1316" w:type="dxa"/>
            <w:tcBorders>
              <w:top w:val="nil"/>
              <w:left w:val="nil"/>
              <w:bottom w:val="single" w:sz="4" w:space="0" w:color="auto"/>
              <w:right w:val="single" w:sz="4" w:space="0" w:color="auto"/>
            </w:tcBorders>
            <w:vAlign w:val="center"/>
            <w:hideMark/>
          </w:tcPr>
          <w:p w14:paraId="4107B89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54,000</w:t>
            </w:r>
          </w:p>
        </w:tc>
      </w:tr>
      <w:tr w:rsidR="00DE0C8C" w:rsidRPr="00DE0C8C" w14:paraId="0D93862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BF3885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92</w:t>
            </w:r>
          </w:p>
        </w:tc>
        <w:tc>
          <w:tcPr>
            <w:tcW w:w="7296" w:type="dxa"/>
            <w:tcBorders>
              <w:top w:val="nil"/>
              <w:left w:val="nil"/>
              <w:bottom w:val="single" w:sz="4" w:space="0" w:color="auto"/>
              <w:right w:val="single" w:sz="4" w:space="0" w:color="auto"/>
            </w:tcBorders>
            <w:vAlign w:val="center"/>
            <w:hideMark/>
          </w:tcPr>
          <w:p w14:paraId="78C2B9E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Правый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коллектор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выпускной</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162278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105,000</w:t>
            </w:r>
          </w:p>
        </w:tc>
      </w:tr>
      <w:tr w:rsidR="00DE0C8C" w:rsidRPr="00DE0C8C" w14:paraId="5AD7643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F8ED97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93</w:t>
            </w:r>
          </w:p>
        </w:tc>
        <w:tc>
          <w:tcPr>
            <w:tcW w:w="7296" w:type="dxa"/>
            <w:tcBorders>
              <w:top w:val="nil"/>
              <w:left w:val="nil"/>
              <w:bottom w:val="single" w:sz="4" w:space="0" w:color="auto"/>
              <w:right w:val="single" w:sz="4" w:space="0" w:color="auto"/>
            </w:tcBorders>
            <w:vAlign w:val="center"/>
            <w:hideMark/>
          </w:tcPr>
          <w:p w14:paraId="56398CC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Левый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коллектор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выпускной</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8D9E94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105,000</w:t>
            </w:r>
          </w:p>
        </w:tc>
      </w:tr>
      <w:tr w:rsidR="00DE0C8C" w:rsidRPr="00DE0C8C" w14:paraId="5C7F833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2BA18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94</w:t>
            </w:r>
          </w:p>
        </w:tc>
        <w:tc>
          <w:tcPr>
            <w:tcW w:w="7296" w:type="dxa"/>
            <w:tcBorders>
              <w:top w:val="nil"/>
              <w:left w:val="nil"/>
              <w:bottom w:val="single" w:sz="4" w:space="0" w:color="auto"/>
              <w:right w:val="single" w:sz="4" w:space="0" w:color="auto"/>
            </w:tcBorders>
            <w:vAlign w:val="center"/>
            <w:hideMark/>
          </w:tcPr>
          <w:p w14:paraId="68E0062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Правый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коллектор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впускной</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5586DF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110,000</w:t>
            </w:r>
          </w:p>
        </w:tc>
      </w:tr>
      <w:tr w:rsidR="00DE0C8C" w:rsidRPr="00DE0C8C" w14:paraId="1887074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2DA5AD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95</w:t>
            </w:r>
          </w:p>
        </w:tc>
        <w:tc>
          <w:tcPr>
            <w:tcW w:w="7296" w:type="dxa"/>
            <w:tcBorders>
              <w:top w:val="nil"/>
              <w:left w:val="nil"/>
              <w:bottom w:val="single" w:sz="4" w:space="0" w:color="auto"/>
              <w:right w:val="single" w:sz="4" w:space="0" w:color="auto"/>
            </w:tcBorders>
            <w:vAlign w:val="center"/>
            <w:hideMark/>
          </w:tcPr>
          <w:p w14:paraId="2DDC570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Левый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коллектор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впускной</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9038EB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110,000</w:t>
            </w:r>
          </w:p>
        </w:tc>
      </w:tr>
      <w:tr w:rsidR="00DE0C8C" w:rsidRPr="00DE0C8C" w14:paraId="22553A2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F2E1D5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96</w:t>
            </w:r>
          </w:p>
        </w:tc>
        <w:tc>
          <w:tcPr>
            <w:tcW w:w="7296" w:type="dxa"/>
            <w:tcBorders>
              <w:top w:val="nil"/>
              <w:left w:val="nil"/>
              <w:bottom w:val="single" w:sz="4" w:space="0" w:color="auto"/>
              <w:right w:val="single" w:sz="4" w:space="0" w:color="auto"/>
            </w:tcBorders>
            <w:vAlign w:val="center"/>
            <w:hideMark/>
          </w:tcPr>
          <w:p w14:paraId="7729169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Правая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прокладка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выпускного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коллектора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E551D6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3D1E05B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AA4C64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97</w:t>
            </w:r>
          </w:p>
        </w:tc>
        <w:tc>
          <w:tcPr>
            <w:tcW w:w="7296" w:type="dxa"/>
            <w:tcBorders>
              <w:top w:val="nil"/>
              <w:left w:val="nil"/>
              <w:bottom w:val="single" w:sz="4" w:space="0" w:color="auto"/>
              <w:right w:val="single" w:sz="4" w:space="0" w:color="auto"/>
            </w:tcBorders>
            <w:vAlign w:val="center"/>
            <w:hideMark/>
          </w:tcPr>
          <w:p w14:paraId="5E568E8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Левая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прокладка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выпускного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коллектора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9A6552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20C7234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3CE5F6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98</w:t>
            </w:r>
          </w:p>
        </w:tc>
        <w:tc>
          <w:tcPr>
            <w:tcW w:w="7296" w:type="dxa"/>
            <w:tcBorders>
              <w:top w:val="nil"/>
              <w:left w:val="nil"/>
              <w:bottom w:val="single" w:sz="4" w:space="0" w:color="auto"/>
              <w:right w:val="single" w:sz="4" w:space="0" w:color="auto"/>
            </w:tcBorders>
            <w:vAlign w:val="center"/>
            <w:hideMark/>
          </w:tcPr>
          <w:p w14:paraId="5F2EBA0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Правая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прокладка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впускного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коллектора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EA4511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5EF2352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2A0A79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99</w:t>
            </w:r>
          </w:p>
        </w:tc>
        <w:tc>
          <w:tcPr>
            <w:tcW w:w="7296" w:type="dxa"/>
            <w:tcBorders>
              <w:top w:val="nil"/>
              <w:left w:val="nil"/>
              <w:bottom w:val="single" w:sz="4" w:space="0" w:color="auto"/>
              <w:right w:val="single" w:sz="4" w:space="0" w:color="auto"/>
            </w:tcBorders>
            <w:vAlign w:val="center"/>
            <w:hideMark/>
          </w:tcPr>
          <w:p w14:paraId="384B2FE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Левая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прокладка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впускного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коллектора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77A03D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122A3B6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CEE288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100</w:t>
            </w:r>
          </w:p>
        </w:tc>
        <w:tc>
          <w:tcPr>
            <w:tcW w:w="7296" w:type="dxa"/>
            <w:tcBorders>
              <w:top w:val="nil"/>
              <w:left w:val="nil"/>
              <w:bottom w:val="single" w:sz="4" w:space="0" w:color="auto"/>
              <w:right w:val="single" w:sz="4" w:space="0" w:color="auto"/>
            </w:tcBorders>
            <w:vAlign w:val="center"/>
            <w:hideMark/>
          </w:tcPr>
          <w:p w14:paraId="2794C91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Свеча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зажигания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1F2296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042B05A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9362EC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101</w:t>
            </w:r>
          </w:p>
        </w:tc>
        <w:tc>
          <w:tcPr>
            <w:tcW w:w="7296" w:type="dxa"/>
            <w:tcBorders>
              <w:top w:val="nil"/>
              <w:left w:val="nil"/>
              <w:bottom w:val="single" w:sz="4" w:space="0" w:color="auto"/>
              <w:right w:val="single" w:sz="4" w:space="0" w:color="auto"/>
            </w:tcBorders>
            <w:vAlign w:val="center"/>
            <w:hideMark/>
          </w:tcPr>
          <w:p w14:paraId="2EAE010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Конденсатор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свечи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зажигания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46B51B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w:t>
            </w:r>
          </w:p>
        </w:tc>
      </w:tr>
      <w:tr w:rsidR="00DE0C8C" w:rsidRPr="00DE0C8C" w14:paraId="6D1350C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185345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102</w:t>
            </w:r>
          </w:p>
        </w:tc>
        <w:tc>
          <w:tcPr>
            <w:tcW w:w="7296" w:type="dxa"/>
            <w:tcBorders>
              <w:top w:val="nil"/>
              <w:left w:val="nil"/>
              <w:bottom w:val="single" w:sz="4" w:space="0" w:color="auto"/>
              <w:right w:val="single" w:sz="4" w:space="0" w:color="auto"/>
            </w:tcBorders>
            <w:vAlign w:val="center"/>
            <w:hideMark/>
          </w:tcPr>
          <w:p w14:paraId="6E35781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Сеть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бензопровода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бензобака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44D1B0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73E5A52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90EF60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103</w:t>
            </w:r>
          </w:p>
        </w:tc>
        <w:tc>
          <w:tcPr>
            <w:tcW w:w="7296" w:type="dxa"/>
            <w:tcBorders>
              <w:top w:val="nil"/>
              <w:left w:val="nil"/>
              <w:bottom w:val="single" w:sz="4" w:space="0" w:color="auto"/>
              <w:right w:val="single" w:sz="4" w:space="0" w:color="auto"/>
            </w:tcBorders>
            <w:vAlign w:val="center"/>
            <w:hideMark/>
          </w:tcPr>
          <w:p w14:paraId="6E02320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Бензопровод</w:t>
            </w:r>
          </w:p>
        </w:tc>
        <w:tc>
          <w:tcPr>
            <w:tcW w:w="1316" w:type="dxa"/>
            <w:tcBorders>
              <w:top w:val="nil"/>
              <w:left w:val="nil"/>
              <w:bottom w:val="single" w:sz="4" w:space="0" w:color="auto"/>
              <w:right w:val="single" w:sz="4" w:space="0" w:color="auto"/>
            </w:tcBorders>
            <w:vAlign w:val="center"/>
            <w:hideMark/>
          </w:tcPr>
          <w:p w14:paraId="65471B0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120,000</w:t>
            </w:r>
          </w:p>
        </w:tc>
      </w:tr>
      <w:tr w:rsidR="00DE0C8C" w:rsidRPr="00DE0C8C" w14:paraId="0757C24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BFDA46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104</w:t>
            </w:r>
          </w:p>
        </w:tc>
        <w:tc>
          <w:tcPr>
            <w:tcW w:w="7296" w:type="dxa"/>
            <w:tcBorders>
              <w:top w:val="nil"/>
              <w:left w:val="nil"/>
              <w:bottom w:val="single" w:sz="4" w:space="0" w:color="auto"/>
              <w:right w:val="single" w:sz="4" w:space="0" w:color="auto"/>
            </w:tcBorders>
            <w:vAlign w:val="center"/>
            <w:hideMark/>
          </w:tcPr>
          <w:p w14:paraId="5C99F31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Бензобак</w:t>
            </w:r>
          </w:p>
        </w:tc>
        <w:tc>
          <w:tcPr>
            <w:tcW w:w="1316" w:type="dxa"/>
            <w:tcBorders>
              <w:top w:val="nil"/>
              <w:left w:val="nil"/>
              <w:bottom w:val="single" w:sz="4" w:space="0" w:color="auto"/>
              <w:right w:val="single" w:sz="4" w:space="0" w:color="auto"/>
            </w:tcBorders>
            <w:vAlign w:val="center"/>
            <w:hideMark/>
          </w:tcPr>
          <w:p w14:paraId="190F9F1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120,000</w:t>
            </w:r>
          </w:p>
        </w:tc>
      </w:tr>
      <w:tr w:rsidR="00DE0C8C" w:rsidRPr="00DE0C8C" w14:paraId="365F806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CC4CDB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105</w:t>
            </w:r>
          </w:p>
        </w:tc>
        <w:tc>
          <w:tcPr>
            <w:tcW w:w="7296" w:type="dxa"/>
            <w:tcBorders>
              <w:top w:val="nil"/>
              <w:left w:val="nil"/>
              <w:bottom w:val="single" w:sz="4" w:space="0" w:color="auto"/>
              <w:right w:val="single" w:sz="4" w:space="0" w:color="auto"/>
            </w:tcBorders>
            <w:vAlign w:val="center"/>
            <w:hideMark/>
          </w:tcPr>
          <w:p w14:paraId="3515FBD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Крышка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бензобака</w:t>
            </w:r>
          </w:p>
        </w:tc>
        <w:tc>
          <w:tcPr>
            <w:tcW w:w="1316" w:type="dxa"/>
            <w:tcBorders>
              <w:top w:val="nil"/>
              <w:left w:val="nil"/>
              <w:bottom w:val="single" w:sz="4" w:space="0" w:color="auto"/>
              <w:right w:val="single" w:sz="4" w:space="0" w:color="auto"/>
            </w:tcBorders>
            <w:vAlign w:val="center"/>
            <w:hideMark/>
          </w:tcPr>
          <w:p w14:paraId="276A5C3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w:t>
            </w:r>
          </w:p>
        </w:tc>
      </w:tr>
      <w:tr w:rsidR="00DE0C8C" w:rsidRPr="00DE0C8C" w14:paraId="4A48E3D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8CE60B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106</w:t>
            </w:r>
          </w:p>
        </w:tc>
        <w:tc>
          <w:tcPr>
            <w:tcW w:w="7296" w:type="dxa"/>
            <w:tcBorders>
              <w:top w:val="nil"/>
              <w:left w:val="nil"/>
              <w:bottom w:val="single" w:sz="4" w:space="0" w:color="auto"/>
              <w:right w:val="single" w:sz="4" w:space="0" w:color="auto"/>
            </w:tcBorders>
            <w:vAlign w:val="center"/>
            <w:hideMark/>
          </w:tcPr>
          <w:p w14:paraId="7060154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Форсунка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инжектора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бензинового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11D40B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65,000</w:t>
            </w:r>
          </w:p>
        </w:tc>
      </w:tr>
      <w:tr w:rsidR="00DE0C8C" w:rsidRPr="00DE0C8C" w14:paraId="66EEE22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959280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107</w:t>
            </w:r>
          </w:p>
        </w:tc>
        <w:tc>
          <w:tcPr>
            <w:tcW w:w="7296" w:type="dxa"/>
            <w:tcBorders>
              <w:top w:val="nil"/>
              <w:left w:val="nil"/>
              <w:bottom w:val="single" w:sz="4" w:space="0" w:color="auto"/>
              <w:right w:val="single" w:sz="4" w:space="0" w:color="auto"/>
            </w:tcBorders>
            <w:vAlign w:val="center"/>
            <w:hideMark/>
          </w:tcPr>
          <w:p w14:paraId="1C62C4C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Форсунка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инжектора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дизельного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двигателя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424E84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3C6191A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566B22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108</w:t>
            </w:r>
          </w:p>
        </w:tc>
        <w:tc>
          <w:tcPr>
            <w:tcW w:w="7296" w:type="dxa"/>
            <w:tcBorders>
              <w:top w:val="nil"/>
              <w:left w:val="nil"/>
              <w:bottom w:val="single" w:sz="4" w:space="0" w:color="auto"/>
              <w:right w:val="single" w:sz="4" w:space="0" w:color="auto"/>
            </w:tcBorders>
            <w:vAlign w:val="center"/>
            <w:hideMark/>
          </w:tcPr>
          <w:p w14:paraId="7FCD870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Сальник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форсунки</w:t>
            </w:r>
          </w:p>
        </w:tc>
        <w:tc>
          <w:tcPr>
            <w:tcW w:w="1316" w:type="dxa"/>
            <w:tcBorders>
              <w:top w:val="nil"/>
              <w:left w:val="nil"/>
              <w:bottom w:val="single" w:sz="4" w:space="0" w:color="auto"/>
              <w:right w:val="single" w:sz="4" w:space="0" w:color="auto"/>
            </w:tcBorders>
            <w:vAlign w:val="center"/>
            <w:hideMark/>
          </w:tcPr>
          <w:p w14:paraId="0AC1803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2E3A976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61CB5C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109</w:t>
            </w:r>
          </w:p>
        </w:tc>
        <w:tc>
          <w:tcPr>
            <w:tcW w:w="7296" w:type="dxa"/>
            <w:tcBorders>
              <w:top w:val="nil"/>
              <w:left w:val="nil"/>
              <w:bottom w:val="single" w:sz="4" w:space="0" w:color="auto"/>
              <w:right w:val="single" w:sz="4" w:space="0" w:color="auto"/>
            </w:tcBorders>
            <w:shd w:val="clear" w:color="000000" w:fill="FFFFFF"/>
            <w:vAlign w:val="center"/>
            <w:hideMark/>
          </w:tcPr>
          <w:p w14:paraId="1676DA3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смесительная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камера</w:t>
            </w:r>
          </w:p>
        </w:tc>
        <w:tc>
          <w:tcPr>
            <w:tcW w:w="1316" w:type="dxa"/>
            <w:tcBorders>
              <w:top w:val="nil"/>
              <w:left w:val="nil"/>
              <w:bottom w:val="single" w:sz="4" w:space="0" w:color="auto"/>
              <w:right w:val="single" w:sz="4" w:space="0" w:color="auto"/>
            </w:tcBorders>
            <w:vAlign w:val="center"/>
            <w:hideMark/>
          </w:tcPr>
          <w:p w14:paraId="689EC6B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66BE317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8CE147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110</w:t>
            </w:r>
          </w:p>
        </w:tc>
        <w:tc>
          <w:tcPr>
            <w:tcW w:w="7296" w:type="dxa"/>
            <w:tcBorders>
              <w:top w:val="nil"/>
              <w:left w:val="nil"/>
              <w:bottom w:val="single" w:sz="4" w:space="0" w:color="auto"/>
              <w:right w:val="single" w:sz="4" w:space="0" w:color="auto"/>
            </w:tcBorders>
            <w:vAlign w:val="center"/>
            <w:hideMark/>
          </w:tcPr>
          <w:p w14:paraId="34F4FEB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Электрический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топливопровод</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5DC7D4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135,000</w:t>
            </w:r>
          </w:p>
        </w:tc>
      </w:tr>
      <w:tr w:rsidR="00DE0C8C" w:rsidRPr="00DE0C8C" w14:paraId="0B078CB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97C1F3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111</w:t>
            </w:r>
          </w:p>
        </w:tc>
        <w:tc>
          <w:tcPr>
            <w:tcW w:w="7296" w:type="dxa"/>
            <w:tcBorders>
              <w:top w:val="nil"/>
              <w:left w:val="nil"/>
              <w:bottom w:val="single" w:sz="4" w:space="0" w:color="auto"/>
              <w:right w:val="single" w:sz="4" w:space="0" w:color="auto"/>
            </w:tcBorders>
            <w:vAlign w:val="center"/>
            <w:hideMark/>
          </w:tcPr>
          <w:p w14:paraId="19C7107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Топливный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фильтр</w:t>
            </w:r>
          </w:p>
        </w:tc>
        <w:tc>
          <w:tcPr>
            <w:tcW w:w="1316" w:type="dxa"/>
            <w:tcBorders>
              <w:top w:val="nil"/>
              <w:left w:val="nil"/>
              <w:bottom w:val="single" w:sz="4" w:space="0" w:color="auto"/>
              <w:right w:val="single" w:sz="4" w:space="0" w:color="auto"/>
            </w:tcBorders>
            <w:vAlign w:val="center"/>
            <w:hideMark/>
          </w:tcPr>
          <w:p w14:paraId="04CEC27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4D91FD2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BAE7D3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112</w:t>
            </w:r>
          </w:p>
        </w:tc>
        <w:tc>
          <w:tcPr>
            <w:tcW w:w="7296" w:type="dxa"/>
            <w:tcBorders>
              <w:top w:val="nil"/>
              <w:left w:val="nil"/>
              <w:bottom w:val="single" w:sz="4" w:space="0" w:color="auto"/>
              <w:right w:val="single" w:sz="4" w:space="0" w:color="auto"/>
            </w:tcBorders>
            <w:vAlign w:val="center"/>
            <w:hideMark/>
          </w:tcPr>
          <w:p w14:paraId="3006389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Фильтр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мягкой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очистки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топливного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материала</w:t>
            </w:r>
          </w:p>
        </w:tc>
        <w:tc>
          <w:tcPr>
            <w:tcW w:w="1316" w:type="dxa"/>
            <w:tcBorders>
              <w:top w:val="nil"/>
              <w:left w:val="nil"/>
              <w:bottom w:val="single" w:sz="4" w:space="0" w:color="auto"/>
              <w:right w:val="single" w:sz="4" w:space="0" w:color="auto"/>
            </w:tcBorders>
            <w:vAlign w:val="center"/>
            <w:hideMark/>
          </w:tcPr>
          <w:p w14:paraId="79B5C6A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7362F80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4A9CC4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113</w:t>
            </w:r>
          </w:p>
        </w:tc>
        <w:tc>
          <w:tcPr>
            <w:tcW w:w="7296" w:type="dxa"/>
            <w:tcBorders>
              <w:top w:val="nil"/>
              <w:left w:val="nil"/>
              <w:bottom w:val="single" w:sz="4" w:space="0" w:color="auto"/>
              <w:right w:val="single" w:sz="4" w:space="0" w:color="auto"/>
            </w:tcBorders>
            <w:vAlign w:val="center"/>
            <w:hideMark/>
          </w:tcPr>
          <w:p w14:paraId="310FD84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Фильтр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жесткой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очистки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топлива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7E9E78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w:t>
            </w:r>
          </w:p>
        </w:tc>
      </w:tr>
      <w:tr w:rsidR="00DE0C8C" w:rsidRPr="00DE0C8C" w14:paraId="724063D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6D33A2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114</w:t>
            </w:r>
          </w:p>
        </w:tc>
        <w:tc>
          <w:tcPr>
            <w:tcW w:w="7296" w:type="dxa"/>
            <w:tcBorders>
              <w:top w:val="nil"/>
              <w:left w:val="nil"/>
              <w:bottom w:val="single" w:sz="4" w:space="0" w:color="auto"/>
              <w:right w:val="single" w:sz="4" w:space="0" w:color="auto"/>
            </w:tcBorders>
            <w:vAlign w:val="center"/>
            <w:hideMark/>
          </w:tcPr>
          <w:p w14:paraId="6069E65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Трубя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топливного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материала</w:t>
            </w:r>
          </w:p>
        </w:tc>
        <w:tc>
          <w:tcPr>
            <w:tcW w:w="1316" w:type="dxa"/>
            <w:tcBorders>
              <w:top w:val="nil"/>
              <w:left w:val="nil"/>
              <w:bottom w:val="single" w:sz="4" w:space="0" w:color="auto"/>
              <w:right w:val="single" w:sz="4" w:space="0" w:color="auto"/>
            </w:tcBorders>
            <w:vAlign w:val="center"/>
            <w:hideMark/>
          </w:tcPr>
          <w:p w14:paraId="59B790F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12,450</w:t>
            </w:r>
          </w:p>
        </w:tc>
      </w:tr>
      <w:tr w:rsidR="00DE0C8C" w:rsidRPr="00DE0C8C" w14:paraId="7554575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B43E7D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115</w:t>
            </w:r>
          </w:p>
        </w:tc>
        <w:tc>
          <w:tcPr>
            <w:tcW w:w="7296" w:type="dxa"/>
            <w:tcBorders>
              <w:top w:val="nil"/>
              <w:left w:val="nil"/>
              <w:bottom w:val="single" w:sz="4" w:space="0" w:color="auto"/>
              <w:right w:val="single" w:sz="4" w:space="0" w:color="auto"/>
            </w:tcBorders>
            <w:vAlign w:val="center"/>
            <w:hideMark/>
          </w:tcPr>
          <w:p w14:paraId="67229CF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Труба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топливного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материала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средняя</w:t>
            </w:r>
          </w:p>
        </w:tc>
        <w:tc>
          <w:tcPr>
            <w:tcW w:w="1316" w:type="dxa"/>
            <w:tcBorders>
              <w:top w:val="nil"/>
              <w:left w:val="nil"/>
              <w:bottom w:val="single" w:sz="4" w:space="0" w:color="auto"/>
              <w:right w:val="single" w:sz="4" w:space="0" w:color="auto"/>
            </w:tcBorders>
            <w:vAlign w:val="center"/>
            <w:hideMark/>
          </w:tcPr>
          <w:p w14:paraId="35ED8D5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17,000</w:t>
            </w:r>
          </w:p>
        </w:tc>
      </w:tr>
      <w:tr w:rsidR="00DE0C8C" w:rsidRPr="00DE0C8C" w14:paraId="1286A5C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FA76D7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116</w:t>
            </w:r>
          </w:p>
        </w:tc>
        <w:tc>
          <w:tcPr>
            <w:tcW w:w="7296" w:type="dxa"/>
            <w:tcBorders>
              <w:top w:val="nil"/>
              <w:left w:val="nil"/>
              <w:bottom w:val="single" w:sz="4" w:space="0" w:color="auto"/>
              <w:right w:val="single" w:sz="4" w:space="0" w:color="auto"/>
            </w:tcBorders>
            <w:vAlign w:val="center"/>
            <w:hideMark/>
          </w:tcPr>
          <w:p w14:paraId="151E2A7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Труба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топливного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материала</w:t>
            </w:r>
          </w:p>
        </w:tc>
        <w:tc>
          <w:tcPr>
            <w:tcW w:w="1316" w:type="dxa"/>
            <w:tcBorders>
              <w:top w:val="nil"/>
              <w:left w:val="nil"/>
              <w:bottom w:val="single" w:sz="4" w:space="0" w:color="auto"/>
              <w:right w:val="single" w:sz="4" w:space="0" w:color="auto"/>
            </w:tcBorders>
            <w:vAlign w:val="center"/>
            <w:hideMark/>
          </w:tcPr>
          <w:p w14:paraId="414F193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22,000</w:t>
            </w:r>
          </w:p>
        </w:tc>
      </w:tr>
      <w:tr w:rsidR="00DE0C8C" w:rsidRPr="00DE0C8C" w14:paraId="2ECC655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2936F0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117</w:t>
            </w:r>
          </w:p>
        </w:tc>
        <w:tc>
          <w:tcPr>
            <w:tcW w:w="7296" w:type="dxa"/>
            <w:tcBorders>
              <w:top w:val="nil"/>
              <w:left w:val="nil"/>
              <w:bottom w:val="single" w:sz="4" w:space="0" w:color="auto"/>
              <w:right w:val="single" w:sz="4" w:space="0" w:color="auto"/>
            </w:tcBorders>
            <w:vAlign w:val="center"/>
            <w:hideMark/>
          </w:tcPr>
          <w:p w14:paraId="7D1668C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Трос</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ускорителя</w:t>
            </w:r>
          </w:p>
        </w:tc>
        <w:tc>
          <w:tcPr>
            <w:tcW w:w="1316" w:type="dxa"/>
            <w:tcBorders>
              <w:top w:val="nil"/>
              <w:left w:val="nil"/>
              <w:bottom w:val="single" w:sz="4" w:space="0" w:color="auto"/>
              <w:right w:val="single" w:sz="4" w:space="0" w:color="auto"/>
            </w:tcBorders>
            <w:vAlign w:val="center"/>
            <w:hideMark/>
          </w:tcPr>
          <w:p w14:paraId="5FBE9E5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27,000</w:t>
            </w:r>
          </w:p>
        </w:tc>
      </w:tr>
      <w:tr w:rsidR="00DE0C8C" w:rsidRPr="00DE0C8C" w14:paraId="353C237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25975C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118</w:t>
            </w:r>
          </w:p>
        </w:tc>
        <w:tc>
          <w:tcPr>
            <w:tcW w:w="7296" w:type="dxa"/>
            <w:tcBorders>
              <w:top w:val="nil"/>
              <w:left w:val="nil"/>
              <w:bottom w:val="single" w:sz="4" w:space="0" w:color="auto"/>
              <w:right w:val="single" w:sz="4" w:space="0" w:color="auto"/>
            </w:tcBorders>
            <w:shd w:val="clear" w:color="000000" w:fill="FFFFFF"/>
            <w:vAlign w:val="center"/>
            <w:hideMark/>
          </w:tcPr>
          <w:p w14:paraId="6D07463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Педаль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ускорителя</w:t>
            </w:r>
          </w:p>
        </w:tc>
        <w:tc>
          <w:tcPr>
            <w:tcW w:w="1316" w:type="dxa"/>
            <w:tcBorders>
              <w:top w:val="nil"/>
              <w:left w:val="nil"/>
              <w:bottom w:val="single" w:sz="4" w:space="0" w:color="auto"/>
              <w:right w:val="single" w:sz="4" w:space="0" w:color="auto"/>
            </w:tcBorders>
            <w:vAlign w:val="center"/>
            <w:hideMark/>
          </w:tcPr>
          <w:p w14:paraId="4B1D11A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082ACEF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F2A661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119</w:t>
            </w:r>
          </w:p>
        </w:tc>
        <w:tc>
          <w:tcPr>
            <w:tcW w:w="7296" w:type="dxa"/>
            <w:tcBorders>
              <w:top w:val="nil"/>
              <w:left w:val="nil"/>
              <w:bottom w:val="single" w:sz="4" w:space="0" w:color="auto"/>
              <w:right w:val="single" w:sz="4" w:space="0" w:color="auto"/>
            </w:tcBorders>
            <w:vAlign w:val="center"/>
            <w:hideMark/>
          </w:tcPr>
          <w:p w14:paraId="789BB84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Датчик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ускорителя</w:t>
            </w:r>
          </w:p>
        </w:tc>
        <w:tc>
          <w:tcPr>
            <w:tcW w:w="1316" w:type="dxa"/>
            <w:tcBorders>
              <w:top w:val="nil"/>
              <w:left w:val="nil"/>
              <w:bottom w:val="single" w:sz="4" w:space="0" w:color="auto"/>
              <w:right w:val="single" w:sz="4" w:space="0" w:color="auto"/>
            </w:tcBorders>
            <w:vAlign w:val="center"/>
            <w:hideMark/>
          </w:tcPr>
          <w:p w14:paraId="08FA5F6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36,000</w:t>
            </w:r>
          </w:p>
        </w:tc>
      </w:tr>
      <w:tr w:rsidR="00DE0C8C" w:rsidRPr="00DE0C8C" w14:paraId="4B54C7B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D524CF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120</w:t>
            </w:r>
          </w:p>
        </w:tc>
        <w:tc>
          <w:tcPr>
            <w:tcW w:w="7296" w:type="dxa"/>
            <w:tcBorders>
              <w:top w:val="nil"/>
              <w:left w:val="nil"/>
              <w:bottom w:val="single" w:sz="4" w:space="0" w:color="auto"/>
              <w:right w:val="single" w:sz="4" w:space="0" w:color="auto"/>
            </w:tcBorders>
            <w:vAlign w:val="center"/>
            <w:hideMark/>
          </w:tcPr>
          <w:p w14:paraId="09608AC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Фильтр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воздуха</w:t>
            </w:r>
          </w:p>
        </w:tc>
        <w:tc>
          <w:tcPr>
            <w:tcW w:w="1316" w:type="dxa"/>
            <w:tcBorders>
              <w:top w:val="nil"/>
              <w:left w:val="nil"/>
              <w:bottom w:val="single" w:sz="4" w:space="0" w:color="auto"/>
              <w:right w:val="single" w:sz="4" w:space="0" w:color="auto"/>
            </w:tcBorders>
            <w:vAlign w:val="center"/>
            <w:hideMark/>
          </w:tcPr>
          <w:p w14:paraId="57B8104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63B57D8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E7F58A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121</w:t>
            </w:r>
          </w:p>
        </w:tc>
        <w:tc>
          <w:tcPr>
            <w:tcW w:w="7296" w:type="dxa"/>
            <w:tcBorders>
              <w:top w:val="nil"/>
              <w:left w:val="nil"/>
              <w:bottom w:val="single" w:sz="4" w:space="0" w:color="auto"/>
              <w:right w:val="single" w:sz="4" w:space="0" w:color="auto"/>
            </w:tcBorders>
            <w:vAlign w:val="center"/>
            <w:hideMark/>
          </w:tcPr>
          <w:p w14:paraId="4677F07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Расходомер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воздуха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250756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105,000</w:t>
            </w:r>
          </w:p>
        </w:tc>
      </w:tr>
      <w:tr w:rsidR="00DE0C8C" w:rsidRPr="00DE0C8C" w14:paraId="117C2B0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49EC22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122</w:t>
            </w:r>
          </w:p>
        </w:tc>
        <w:tc>
          <w:tcPr>
            <w:tcW w:w="7296" w:type="dxa"/>
            <w:tcBorders>
              <w:top w:val="nil"/>
              <w:left w:val="nil"/>
              <w:bottom w:val="single" w:sz="4" w:space="0" w:color="auto"/>
              <w:right w:val="single" w:sz="4" w:space="0" w:color="auto"/>
            </w:tcBorders>
            <w:vAlign w:val="center"/>
            <w:hideMark/>
          </w:tcPr>
          <w:p w14:paraId="198C000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Труба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вытяжки</w:t>
            </w:r>
          </w:p>
        </w:tc>
        <w:tc>
          <w:tcPr>
            <w:tcW w:w="1316" w:type="dxa"/>
            <w:tcBorders>
              <w:top w:val="nil"/>
              <w:left w:val="nil"/>
              <w:bottom w:val="single" w:sz="4" w:space="0" w:color="auto"/>
              <w:right w:val="single" w:sz="4" w:space="0" w:color="auto"/>
            </w:tcBorders>
            <w:vAlign w:val="center"/>
            <w:hideMark/>
          </w:tcPr>
          <w:p w14:paraId="2AEAEC6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35,000</w:t>
            </w:r>
          </w:p>
        </w:tc>
      </w:tr>
      <w:tr w:rsidR="00DE0C8C" w:rsidRPr="00DE0C8C" w14:paraId="529A298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38B457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123</w:t>
            </w:r>
          </w:p>
        </w:tc>
        <w:tc>
          <w:tcPr>
            <w:tcW w:w="7296" w:type="dxa"/>
            <w:tcBorders>
              <w:top w:val="nil"/>
              <w:left w:val="nil"/>
              <w:bottom w:val="single" w:sz="4" w:space="0" w:color="auto"/>
              <w:right w:val="single" w:sz="4" w:space="0" w:color="auto"/>
            </w:tcBorders>
            <w:vAlign w:val="center"/>
            <w:hideMark/>
          </w:tcPr>
          <w:p w14:paraId="70F4E09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Труба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расходомера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воздуха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D58CC1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41,500</w:t>
            </w:r>
          </w:p>
        </w:tc>
      </w:tr>
      <w:tr w:rsidR="00DE0C8C" w:rsidRPr="00DE0C8C" w14:paraId="5DA23CF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F39040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124</w:t>
            </w:r>
          </w:p>
        </w:tc>
        <w:tc>
          <w:tcPr>
            <w:tcW w:w="7296" w:type="dxa"/>
            <w:tcBorders>
              <w:top w:val="nil"/>
              <w:left w:val="nil"/>
              <w:bottom w:val="single" w:sz="4" w:space="0" w:color="auto"/>
              <w:right w:val="single" w:sz="4" w:space="0" w:color="auto"/>
            </w:tcBorders>
            <w:vAlign w:val="center"/>
            <w:hideMark/>
          </w:tcPr>
          <w:p w14:paraId="495C596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Патрубок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воздушного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фильтра</w:t>
            </w:r>
          </w:p>
        </w:tc>
        <w:tc>
          <w:tcPr>
            <w:tcW w:w="1316" w:type="dxa"/>
            <w:tcBorders>
              <w:top w:val="nil"/>
              <w:left w:val="nil"/>
              <w:bottom w:val="single" w:sz="4" w:space="0" w:color="auto"/>
              <w:right w:val="single" w:sz="4" w:space="0" w:color="auto"/>
            </w:tcBorders>
            <w:vAlign w:val="center"/>
            <w:hideMark/>
          </w:tcPr>
          <w:p w14:paraId="76DED51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4388E00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40A50C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125</w:t>
            </w:r>
          </w:p>
        </w:tc>
        <w:tc>
          <w:tcPr>
            <w:tcW w:w="7296" w:type="dxa"/>
            <w:tcBorders>
              <w:top w:val="nil"/>
              <w:left w:val="nil"/>
              <w:bottom w:val="single" w:sz="4" w:space="0" w:color="auto"/>
              <w:right w:val="single" w:sz="4" w:space="0" w:color="auto"/>
            </w:tcBorders>
            <w:vAlign w:val="center"/>
            <w:hideMark/>
          </w:tcPr>
          <w:p w14:paraId="0ACAF70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Чехол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воздушного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фильтра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774B67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42,000</w:t>
            </w:r>
          </w:p>
        </w:tc>
      </w:tr>
      <w:tr w:rsidR="00DE0C8C" w:rsidRPr="00DE0C8C" w14:paraId="35C0907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5073C7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126</w:t>
            </w:r>
          </w:p>
        </w:tc>
        <w:tc>
          <w:tcPr>
            <w:tcW w:w="7296" w:type="dxa"/>
            <w:tcBorders>
              <w:top w:val="nil"/>
              <w:left w:val="nil"/>
              <w:bottom w:val="single" w:sz="4" w:space="0" w:color="auto"/>
              <w:right w:val="single" w:sz="4" w:space="0" w:color="auto"/>
            </w:tcBorders>
            <w:vAlign w:val="center"/>
            <w:hideMark/>
          </w:tcPr>
          <w:p w14:paraId="31A8805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Температурный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датчик</w:t>
            </w:r>
          </w:p>
        </w:tc>
        <w:tc>
          <w:tcPr>
            <w:tcW w:w="1316" w:type="dxa"/>
            <w:tcBorders>
              <w:top w:val="nil"/>
              <w:left w:val="nil"/>
              <w:bottom w:val="single" w:sz="4" w:space="0" w:color="auto"/>
              <w:right w:val="single" w:sz="4" w:space="0" w:color="auto"/>
            </w:tcBorders>
            <w:vAlign w:val="center"/>
            <w:hideMark/>
          </w:tcPr>
          <w:p w14:paraId="2850906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19,000</w:t>
            </w:r>
          </w:p>
        </w:tc>
      </w:tr>
      <w:tr w:rsidR="00DE0C8C" w:rsidRPr="00DE0C8C" w14:paraId="71F88D7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773F9C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127</w:t>
            </w:r>
          </w:p>
        </w:tc>
        <w:tc>
          <w:tcPr>
            <w:tcW w:w="7296" w:type="dxa"/>
            <w:tcBorders>
              <w:top w:val="nil"/>
              <w:left w:val="nil"/>
              <w:bottom w:val="single" w:sz="4" w:space="0" w:color="auto"/>
              <w:right w:val="single" w:sz="4" w:space="0" w:color="auto"/>
            </w:tcBorders>
            <w:vAlign w:val="center"/>
            <w:hideMark/>
          </w:tcPr>
          <w:p w14:paraId="7742367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Датчик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масла</w:t>
            </w:r>
          </w:p>
        </w:tc>
        <w:tc>
          <w:tcPr>
            <w:tcW w:w="1316" w:type="dxa"/>
            <w:tcBorders>
              <w:top w:val="nil"/>
              <w:left w:val="nil"/>
              <w:bottom w:val="single" w:sz="4" w:space="0" w:color="auto"/>
              <w:right w:val="single" w:sz="4" w:space="0" w:color="auto"/>
            </w:tcBorders>
            <w:vAlign w:val="center"/>
            <w:hideMark/>
          </w:tcPr>
          <w:p w14:paraId="4231222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44257BB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7589AE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128</w:t>
            </w:r>
          </w:p>
        </w:tc>
        <w:tc>
          <w:tcPr>
            <w:tcW w:w="7296" w:type="dxa"/>
            <w:tcBorders>
              <w:top w:val="nil"/>
              <w:left w:val="nil"/>
              <w:bottom w:val="single" w:sz="4" w:space="0" w:color="auto"/>
              <w:right w:val="single" w:sz="4" w:space="0" w:color="auto"/>
            </w:tcBorders>
            <w:vAlign w:val="center"/>
            <w:hideMark/>
          </w:tcPr>
          <w:p w14:paraId="4D3C37A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Датчик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раздаточного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вала</w:t>
            </w:r>
          </w:p>
        </w:tc>
        <w:tc>
          <w:tcPr>
            <w:tcW w:w="1316" w:type="dxa"/>
            <w:tcBorders>
              <w:top w:val="nil"/>
              <w:left w:val="nil"/>
              <w:bottom w:val="single" w:sz="4" w:space="0" w:color="auto"/>
              <w:right w:val="single" w:sz="4" w:space="0" w:color="auto"/>
            </w:tcBorders>
            <w:vAlign w:val="center"/>
            <w:hideMark/>
          </w:tcPr>
          <w:p w14:paraId="1A3025C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75,000</w:t>
            </w:r>
          </w:p>
        </w:tc>
      </w:tr>
      <w:tr w:rsidR="00DE0C8C" w:rsidRPr="00DE0C8C" w14:paraId="3919848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D08C99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129</w:t>
            </w:r>
          </w:p>
        </w:tc>
        <w:tc>
          <w:tcPr>
            <w:tcW w:w="7296" w:type="dxa"/>
            <w:tcBorders>
              <w:top w:val="nil"/>
              <w:left w:val="nil"/>
              <w:bottom w:val="single" w:sz="4" w:space="0" w:color="auto"/>
              <w:right w:val="single" w:sz="4" w:space="0" w:color="auto"/>
            </w:tcBorders>
            <w:vAlign w:val="center"/>
            <w:hideMark/>
          </w:tcPr>
          <w:p w14:paraId="052A8E1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Датчик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расхода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воздуха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C99889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7C2A814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2FD5AE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130</w:t>
            </w:r>
          </w:p>
        </w:tc>
        <w:tc>
          <w:tcPr>
            <w:tcW w:w="7296" w:type="dxa"/>
            <w:tcBorders>
              <w:top w:val="nil"/>
              <w:left w:val="nil"/>
              <w:bottom w:val="single" w:sz="4" w:space="0" w:color="auto"/>
              <w:right w:val="single" w:sz="4" w:space="0" w:color="auto"/>
            </w:tcBorders>
            <w:vAlign w:val="center"/>
            <w:hideMark/>
          </w:tcPr>
          <w:p w14:paraId="6C95041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Датчик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спидометра</w:t>
            </w:r>
          </w:p>
        </w:tc>
        <w:tc>
          <w:tcPr>
            <w:tcW w:w="1316" w:type="dxa"/>
            <w:tcBorders>
              <w:top w:val="nil"/>
              <w:left w:val="nil"/>
              <w:bottom w:val="single" w:sz="4" w:space="0" w:color="auto"/>
              <w:right w:val="single" w:sz="4" w:space="0" w:color="auto"/>
            </w:tcBorders>
            <w:vAlign w:val="center"/>
            <w:hideMark/>
          </w:tcPr>
          <w:p w14:paraId="2BC9EA3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35,000</w:t>
            </w:r>
          </w:p>
        </w:tc>
      </w:tr>
      <w:tr w:rsidR="00DE0C8C" w:rsidRPr="00DE0C8C" w14:paraId="4F83D9C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5ADE64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131</w:t>
            </w:r>
          </w:p>
        </w:tc>
        <w:tc>
          <w:tcPr>
            <w:tcW w:w="7296" w:type="dxa"/>
            <w:tcBorders>
              <w:top w:val="nil"/>
              <w:left w:val="nil"/>
              <w:bottom w:val="single" w:sz="4" w:space="0" w:color="auto"/>
              <w:right w:val="single" w:sz="4" w:space="0" w:color="auto"/>
            </w:tcBorders>
            <w:vAlign w:val="center"/>
            <w:hideMark/>
          </w:tcPr>
          <w:p w14:paraId="7B67B38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Датчик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веера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45EAF9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0B88C42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047570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132</w:t>
            </w:r>
          </w:p>
        </w:tc>
        <w:tc>
          <w:tcPr>
            <w:tcW w:w="7296" w:type="dxa"/>
            <w:tcBorders>
              <w:top w:val="nil"/>
              <w:left w:val="nil"/>
              <w:bottom w:val="single" w:sz="4" w:space="0" w:color="auto"/>
              <w:right w:val="single" w:sz="4" w:space="0" w:color="auto"/>
            </w:tcBorders>
            <w:vAlign w:val="center"/>
            <w:hideMark/>
          </w:tcPr>
          <w:p w14:paraId="1BE375C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Водяная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труба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длинная</w:t>
            </w:r>
          </w:p>
        </w:tc>
        <w:tc>
          <w:tcPr>
            <w:tcW w:w="1316" w:type="dxa"/>
            <w:tcBorders>
              <w:top w:val="nil"/>
              <w:left w:val="nil"/>
              <w:bottom w:val="single" w:sz="4" w:space="0" w:color="auto"/>
              <w:right w:val="single" w:sz="4" w:space="0" w:color="auto"/>
            </w:tcBorders>
            <w:vAlign w:val="center"/>
            <w:hideMark/>
          </w:tcPr>
          <w:p w14:paraId="002AF86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28,000</w:t>
            </w:r>
          </w:p>
        </w:tc>
      </w:tr>
      <w:tr w:rsidR="00DE0C8C" w:rsidRPr="00DE0C8C" w14:paraId="376ABC6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8DA47F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133</w:t>
            </w:r>
          </w:p>
        </w:tc>
        <w:tc>
          <w:tcPr>
            <w:tcW w:w="7296" w:type="dxa"/>
            <w:tcBorders>
              <w:top w:val="nil"/>
              <w:left w:val="nil"/>
              <w:bottom w:val="single" w:sz="4" w:space="0" w:color="auto"/>
              <w:right w:val="single" w:sz="4" w:space="0" w:color="auto"/>
            </w:tcBorders>
            <w:vAlign w:val="center"/>
            <w:hideMark/>
          </w:tcPr>
          <w:p w14:paraId="0906B1C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Водяная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труба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короткая</w:t>
            </w:r>
          </w:p>
        </w:tc>
        <w:tc>
          <w:tcPr>
            <w:tcW w:w="1316" w:type="dxa"/>
            <w:tcBorders>
              <w:top w:val="nil"/>
              <w:left w:val="nil"/>
              <w:bottom w:val="single" w:sz="4" w:space="0" w:color="auto"/>
              <w:right w:val="single" w:sz="4" w:space="0" w:color="auto"/>
            </w:tcBorders>
            <w:vAlign w:val="center"/>
            <w:hideMark/>
          </w:tcPr>
          <w:p w14:paraId="60DDC8B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21,000</w:t>
            </w:r>
          </w:p>
        </w:tc>
      </w:tr>
      <w:tr w:rsidR="00DE0C8C" w:rsidRPr="00DE0C8C" w14:paraId="1566A9F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CADDB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134</w:t>
            </w:r>
          </w:p>
        </w:tc>
        <w:tc>
          <w:tcPr>
            <w:tcW w:w="7296" w:type="dxa"/>
            <w:tcBorders>
              <w:top w:val="nil"/>
              <w:left w:val="nil"/>
              <w:bottom w:val="single" w:sz="4" w:space="0" w:color="auto"/>
              <w:right w:val="single" w:sz="4" w:space="0" w:color="auto"/>
            </w:tcBorders>
            <w:vAlign w:val="center"/>
            <w:hideMark/>
          </w:tcPr>
          <w:p w14:paraId="45A8799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Датчик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воды</w:t>
            </w:r>
          </w:p>
        </w:tc>
        <w:tc>
          <w:tcPr>
            <w:tcW w:w="1316" w:type="dxa"/>
            <w:tcBorders>
              <w:top w:val="nil"/>
              <w:left w:val="nil"/>
              <w:bottom w:val="single" w:sz="4" w:space="0" w:color="auto"/>
              <w:right w:val="single" w:sz="4" w:space="0" w:color="auto"/>
            </w:tcBorders>
            <w:vAlign w:val="center"/>
            <w:hideMark/>
          </w:tcPr>
          <w:p w14:paraId="6B4D73F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21,000</w:t>
            </w:r>
          </w:p>
        </w:tc>
      </w:tr>
      <w:tr w:rsidR="00DE0C8C" w:rsidRPr="00DE0C8C" w14:paraId="51204AA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E933D7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135</w:t>
            </w:r>
          </w:p>
        </w:tc>
        <w:tc>
          <w:tcPr>
            <w:tcW w:w="7296" w:type="dxa"/>
            <w:tcBorders>
              <w:top w:val="nil"/>
              <w:left w:val="nil"/>
              <w:bottom w:val="single" w:sz="4" w:space="0" w:color="auto"/>
              <w:right w:val="single" w:sz="4" w:space="0" w:color="auto"/>
            </w:tcBorders>
            <w:vAlign w:val="center"/>
            <w:hideMark/>
          </w:tcPr>
          <w:p w14:paraId="11AA358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Датчик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бензобака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9D37AF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45,000</w:t>
            </w:r>
          </w:p>
        </w:tc>
      </w:tr>
      <w:tr w:rsidR="00DE0C8C" w:rsidRPr="00DE0C8C" w14:paraId="0865C29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EDD30C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136</w:t>
            </w:r>
          </w:p>
        </w:tc>
        <w:tc>
          <w:tcPr>
            <w:tcW w:w="7296" w:type="dxa"/>
            <w:tcBorders>
              <w:top w:val="nil"/>
              <w:left w:val="nil"/>
              <w:bottom w:val="single" w:sz="4" w:space="0" w:color="auto"/>
              <w:right w:val="single" w:sz="4" w:space="0" w:color="auto"/>
            </w:tcBorders>
            <w:vAlign w:val="center"/>
            <w:hideMark/>
          </w:tcPr>
          <w:p w14:paraId="66A6088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Регулятор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хода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угасания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AA21E0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6F348EE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2E7C7F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137</w:t>
            </w:r>
          </w:p>
        </w:tc>
        <w:tc>
          <w:tcPr>
            <w:tcW w:w="7296" w:type="dxa"/>
            <w:tcBorders>
              <w:top w:val="nil"/>
              <w:left w:val="nil"/>
              <w:bottom w:val="single" w:sz="4" w:space="0" w:color="auto"/>
              <w:right w:val="single" w:sz="4" w:space="0" w:color="auto"/>
            </w:tcBorders>
            <w:vAlign w:val="center"/>
            <w:hideMark/>
          </w:tcPr>
          <w:p w14:paraId="50F035A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Компьютер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управления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A468A4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160,000</w:t>
            </w:r>
          </w:p>
        </w:tc>
      </w:tr>
      <w:tr w:rsidR="00DE0C8C" w:rsidRPr="00DE0C8C" w14:paraId="3E58733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E5A1E9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138</w:t>
            </w:r>
          </w:p>
        </w:tc>
        <w:tc>
          <w:tcPr>
            <w:tcW w:w="7296" w:type="dxa"/>
            <w:tcBorders>
              <w:top w:val="nil"/>
              <w:left w:val="nil"/>
              <w:bottom w:val="single" w:sz="4" w:space="0" w:color="auto"/>
              <w:right w:val="single" w:sz="4" w:space="0" w:color="auto"/>
            </w:tcBorders>
            <w:vAlign w:val="center"/>
            <w:hideMark/>
          </w:tcPr>
          <w:p w14:paraId="72543A0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Датчик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холостого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хода</w:t>
            </w:r>
          </w:p>
        </w:tc>
        <w:tc>
          <w:tcPr>
            <w:tcW w:w="1316" w:type="dxa"/>
            <w:tcBorders>
              <w:top w:val="nil"/>
              <w:left w:val="nil"/>
              <w:bottom w:val="single" w:sz="4" w:space="0" w:color="auto"/>
              <w:right w:val="single" w:sz="4" w:space="0" w:color="auto"/>
            </w:tcBorders>
            <w:vAlign w:val="center"/>
            <w:hideMark/>
          </w:tcPr>
          <w:p w14:paraId="2443211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62,000</w:t>
            </w:r>
          </w:p>
        </w:tc>
      </w:tr>
      <w:tr w:rsidR="00DE0C8C" w:rsidRPr="00DE0C8C" w14:paraId="708978A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248463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139</w:t>
            </w:r>
          </w:p>
        </w:tc>
        <w:tc>
          <w:tcPr>
            <w:tcW w:w="7296" w:type="dxa"/>
            <w:tcBorders>
              <w:top w:val="nil"/>
              <w:left w:val="nil"/>
              <w:bottom w:val="single" w:sz="4" w:space="0" w:color="auto"/>
              <w:right w:val="single" w:sz="4" w:space="0" w:color="auto"/>
            </w:tcBorders>
            <w:vAlign w:val="center"/>
            <w:hideMark/>
          </w:tcPr>
          <w:p w14:paraId="09B9976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Датчик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дроссельной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заслонки</w:t>
            </w:r>
          </w:p>
        </w:tc>
        <w:tc>
          <w:tcPr>
            <w:tcW w:w="1316" w:type="dxa"/>
            <w:tcBorders>
              <w:top w:val="nil"/>
              <w:left w:val="nil"/>
              <w:bottom w:val="single" w:sz="4" w:space="0" w:color="auto"/>
              <w:right w:val="single" w:sz="4" w:space="0" w:color="auto"/>
            </w:tcBorders>
            <w:vAlign w:val="center"/>
            <w:hideMark/>
          </w:tcPr>
          <w:p w14:paraId="2FF1F67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45,000</w:t>
            </w:r>
          </w:p>
        </w:tc>
      </w:tr>
      <w:tr w:rsidR="00DE0C8C" w:rsidRPr="00DE0C8C" w14:paraId="0A7F220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4E7037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140</w:t>
            </w:r>
          </w:p>
        </w:tc>
        <w:tc>
          <w:tcPr>
            <w:tcW w:w="7296" w:type="dxa"/>
            <w:tcBorders>
              <w:top w:val="nil"/>
              <w:left w:val="nil"/>
              <w:bottom w:val="single" w:sz="4" w:space="0" w:color="auto"/>
              <w:right w:val="single" w:sz="4" w:space="0" w:color="auto"/>
            </w:tcBorders>
            <w:vAlign w:val="center"/>
            <w:hideMark/>
          </w:tcPr>
          <w:p w14:paraId="0D7E152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Датчик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кислорода</w:t>
            </w:r>
          </w:p>
        </w:tc>
        <w:tc>
          <w:tcPr>
            <w:tcW w:w="1316" w:type="dxa"/>
            <w:tcBorders>
              <w:top w:val="nil"/>
              <w:left w:val="nil"/>
              <w:bottom w:val="single" w:sz="4" w:space="0" w:color="auto"/>
              <w:right w:val="single" w:sz="4" w:space="0" w:color="auto"/>
            </w:tcBorders>
            <w:vAlign w:val="center"/>
            <w:hideMark/>
          </w:tcPr>
          <w:p w14:paraId="38FE2FD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78,000</w:t>
            </w:r>
          </w:p>
        </w:tc>
      </w:tr>
      <w:tr w:rsidR="00DE0C8C" w:rsidRPr="00DE0C8C" w14:paraId="2FC7B2B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A4A34B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141</w:t>
            </w:r>
          </w:p>
        </w:tc>
        <w:tc>
          <w:tcPr>
            <w:tcW w:w="7296" w:type="dxa"/>
            <w:tcBorders>
              <w:top w:val="nil"/>
              <w:left w:val="nil"/>
              <w:bottom w:val="single" w:sz="4" w:space="0" w:color="auto"/>
              <w:right w:val="single" w:sz="4" w:space="0" w:color="auto"/>
            </w:tcBorders>
            <w:vAlign w:val="center"/>
            <w:hideMark/>
          </w:tcPr>
          <w:p w14:paraId="1BD57B8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Блок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управления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автоматической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передачи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коробок</w:t>
            </w:r>
          </w:p>
        </w:tc>
        <w:tc>
          <w:tcPr>
            <w:tcW w:w="1316" w:type="dxa"/>
            <w:tcBorders>
              <w:top w:val="nil"/>
              <w:left w:val="nil"/>
              <w:bottom w:val="single" w:sz="4" w:space="0" w:color="auto"/>
              <w:right w:val="single" w:sz="4" w:space="0" w:color="auto"/>
            </w:tcBorders>
            <w:vAlign w:val="center"/>
            <w:hideMark/>
          </w:tcPr>
          <w:p w14:paraId="67F1514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90,000</w:t>
            </w:r>
          </w:p>
        </w:tc>
      </w:tr>
      <w:tr w:rsidR="00DE0C8C" w:rsidRPr="00DE0C8C" w14:paraId="51B2CDA2"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1B20BB01" w14:textId="77777777" w:rsidR="00DE0C8C" w:rsidRPr="00DE0C8C" w:rsidRDefault="00DE0C8C" w:rsidP="00DE0C8C">
            <w:pPr>
              <w:jc w:val="cente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 xml:space="preserve">3. </w:t>
            </w:r>
            <w:r w:rsidRPr="00DE0C8C">
              <w:rPr>
                <w:rFonts w:ascii="Cambria" w:hAnsi="Cambria" w:cs="Cambria" w:hint="cs"/>
                <w:b/>
                <w:bCs/>
                <w:sz w:val="20"/>
                <w:szCs w:val="20"/>
                <w:lang w:val="en-US" w:eastAsia="en-US" w:bidi="ar-SA"/>
              </w:rPr>
              <w:t>Система</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охлаждения</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и</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выпуска</w:t>
            </w:r>
          </w:p>
        </w:tc>
      </w:tr>
      <w:tr w:rsidR="00DE0C8C" w:rsidRPr="00DE0C8C" w14:paraId="18AE9ED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387A980"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142</w:t>
            </w:r>
          </w:p>
        </w:tc>
        <w:tc>
          <w:tcPr>
            <w:tcW w:w="7296" w:type="dxa"/>
            <w:tcBorders>
              <w:top w:val="nil"/>
              <w:left w:val="nil"/>
              <w:bottom w:val="single" w:sz="4" w:space="0" w:color="auto"/>
              <w:right w:val="single" w:sz="4" w:space="0" w:color="auto"/>
            </w:tcBorders>
            <w:vAlign w:val="center"/>
            <w:hideMark/>
          </w:tcPr>
          <w:p w14:paraId="167E71B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Ремень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веера</w:t>
            </w:r>
          </w:p>
        </w:tc>
        <w:tc>
          <w:tcPr>
            <w:tcW w:w="1316" w:type="dxa"/>
            <w:tcBorders>
              <w:top w:val="nil"/>
              <w:left w:val="nil"/>
              <w:bottom w:val="single" w:sz="4" w:space="0" w:color="auto"/>
              <w:right w:val="single" w:sz="4" w:space="0" w:color="auto"/>
            </w:tcBorders>
            <w:vAlign w:val="center"/>
            <w:hideMark/>
          </w:tcPr>
          <w:p w14:paraId="0BDC2CC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1BEBCE9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E10820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143</w:t>
            </w:r>
          </w:p>
        </w:tc>
        <w:tc>
          <w:tcPr>
            <w:tcW w:w="7296" w:type="dxa"/>
            <w:tcBorders>
              <w:top w:val="nil"/>
              <w:left w:val="nil"/>
              <w:bottom w:val="single" w:sz="4" w:space="0" w:color="auto"/>
              <w:right w:val="single" w:sz="4" w:space="0" w:color="auto"/>
            </w:tcBorders>
            <w:vAlign w:val="center"/>
            <w:hideMark/>
          </w:tcPr>
          <w:p w14:paraId="5A5A5F2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Веер</w:t>
            </w:r>
          </w:p>
        </w:tc>
        <w:tc>
          <w:tcPr>
            <w:tcW w:w="1316" w:type="dxa"/>
            <w:tcBorders>
              <w:top w:val="nil"/>
              <w:left w:val="nil"/>
              <w:bottom w:val="single" w:sz="4" w:space="0" w:color="auto"/>
              <w:right w:val="single" w:sz="4" w:space="0" w:color="auto"/>
            </w:tcBorders>
            <w:vAlign w:val="center"/>
            <w:hideMark/>
          </w:tcPr>
          <w:p w14:paraId="58003B3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37,000</w:t>
            </w:r>
          </w:p>
        </w:tc>
      </w:tr>
      <w:tr w:rsidR="00DE0C8C" w:rsidRPr="00DE0C8C" w14:paraId="5EF825C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06095F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144</w:t>
            </w:r>
          </w:p>
        </w:tc>
        <w:tc>
          <w:tcPr>
            <w:tcW w:w="7296" w:type="dxa"/>
            <w:tcBorders>
              <w:top w:val="nil"/>
              <w:left w:val="nil"/>
              <w:bottom w:val="single" w:sz="4" w:space="0" w:color="auto"/>
              <w:right w:val="single" w:sz="4" w:space="0" w:color="auto"/>
            </w:tcBorders>
            <w:vAlign w:val="center"/>
            <w:hideMark/>
          </w:tcPr>
          <w:p w14:paraId="5466509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Двигатель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веера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правый</w:t>
            </w:r>
          </w:p>
        </w:tc>
        <w:tc>
          <w:tcPr>
            <w:tcW w:w="1316" w:type="dxa"/>
            <w:tcBorders>
              <w:top w:val="nil"/>
              <w:left w:val="nil"/>
              <w:bottom w:val="single" w:sz="4" w:space="0" w:color="auto"/>
              <w:right w:val="single" w:sz="4" w:space="0" w:color="auto"/>
            </w:tcBorders>
            <w:vAlign w:val="center"/>
            <w:hideMark/>
          </w:tcPr>
          <w:p w14:paraId="742F8B1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55,000</w:t>
            </w:r>
          </w:p>
        </w:tc>
      </w:tr>
      <w:tr w:rsidR="00DE0C8C" w:rsidRPr="00DE0C8C" w14:paraId="58412D6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0CE527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145</w:t>
            </w:r>
          </w:p>
        </w:tc>
        <w:tc>
          <w:tcPr>
            <w:tcW w:w="7296" w:type="dxa"/>
            <w:tcBorders>
              <w:top w:val="nil"/>
              <w:left w:val="nil"/>
              <w:bottom w:val="single" w:sz="4" w:space="0" w:color="auto"/>
              <w:right w:val="single" w:sz="4" w:space="0" w:color="auto"/>
            </w:tcBorders>
            <w:vAlign w:val="center"/>
            <w:hideMark/>
          </w:tcPr>
          <w:p w14:paraId="363F16F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Двигатель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веера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левый</w:t>
            </w:r>
          </w:p>
        </w:tc>
        <w:tc>
          <w:tcPr>
            <w:tcW w:w="1316" w:type="dxa"/>
            <w:tcBorders>
              <w:top w:val="nil"/>
              <w:left w:val="nil"/>
              <w:bottom w:val="single" w:sz="4" w:space="0" w:color="auto"/>
              <w:right w:val="single" w:sz="4" w:space="0" w:color="auto"/>
            </w:tcBorders>
            <w:vAlign w:val="center"/>
            <w:hideMark/>
          </w:tcPr>
          <w:p w14:paraId="2D6008D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55,000</w:t>
            </w:r>
          </w:p>
        </w:tc>
      </w:tr>
      <w:tr w:rsidR="00DE0C8C" w:rsidRPr="00DE0C8C" w14:paraId="0D3B865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77697F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146</w:t>
            </w:r>
          </w:p>
        </w:tc>
        <w:tc>
          <w:tcPr>
            <w:tcW w:w="7296" w:type="dxa"/>
            <w:tcBorders>
              <w:top w:val="nil"/>
              <w:left w:val="nil"/>
              <w:bottom w:val="single" w:sz="4" w:space="0" w:color="auto"/>
              <w:right w:val="single" w:sz="4" w:space="0" w:color="auto"/>
            </w:tcBorders>
            <w:vAlign w:val="center"/>
            <w:hideMark/>
          </w:tcPr>
          <w:p w14:paraId="7BB09B4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Крыльчатка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веера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правый</w:t>
            </w:r>
          </w:p>
        </w:tc>
        <w:tc>
          <w:tcPr>
            <w:tcW w:w="1316" w:type="dxa"/>
            <w:tcBorders>
              <w:top w:val="nil"/>
              <w:left w:val="nil"/>
              <w:bottom w:val="single" w:sz="4" w:space="0" w:color="auto"/>
              <w:right w:val="single" w:sz="4" w:space="0" w:color="auto"/>
            </w:tcBorders>
            <w:vAlign w:val="center"/>
            <w:hideMark/>
          </w:tcPr>
          <w:p w14:paraId="41419D4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1BD5097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F9D470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147</w:t>
            </w:r>
          </w:p>
        </w:tc>
        <w:tc>
          <w:tcPr>
            <w:tcW w:w="7296" w:type="dxa"/>
            <w:tcBorders>
              <w:top w:val="nil"/>
              <w:left w:val="nil"/>
              <w:bottom w:val="single" w:sz="4" w:space="0" w:color="auto"/>
              <w:right w:val="single" w:sz="4" w:space="0" w:color="auto"/>
            </w:tcBorders>
            <w:vAlign w:val="center"/>
            <w:hideMark/>
          </w:tcPr>
          <w:p w14:paraId="0FBB348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Крыльчатка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веера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левый</w:t>
            </w:r>
          </w:p>
        </w:tc>
        <w:tc>
          <w:tcPr>
            <w:tcW w:w="1316" w:type="dxa"/>
            <w:tcBorders>
              <w:top w:val="nil"/>
              <w:left w:val="nil"/>
              <w:bottom w:val="single" w:sz="4" w:space="0" w:color="auto"/>
              <w:right w:val="single" w:sz="4" w:space="0" w:color="auto"/>
            </w:tcBorders>
            <w:vAlign w:val="center"/>
            <w:hideMark/>
          </w:tcPr>
          <w:p w14:paraId="1BDA2BF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04F1891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6D9855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148</w:t>
            </w:r>
          </w:p>
        </w:tc>
        <w:tc>
          <w:tcPr>
            <w:tcW w:w="7296" w:type="dxa"/>
            <w:tcBorders>
              <w:top w:val="nil"/>
              <w:left w:val="nil"/>
              <w:bottom w:val="single" w:sz="4" w:space="0" w:color="auto"/>
              <w:right w:val="single" w:sz="4" w:space="0" w:color="auto"/>
            </w:tcBorders>
            <w:vAlign w:val="center"/>
            <w:hideMark/>
          </w:tcPr>
          <w:p w14:paraId="71DDCD7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Радиатор</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51F830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100,000</w:t>
            </w:r>
          </w:p>
        </w:tc>
      </w:tr>
      <w:tr w:rsidR="00DE0C8C" w:rsidRPr="00DE0C8C" w14:paraId="5FC882C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1260FE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149</w:t>
            </w:r>
          </w:p>
        </w:tc>
        <w:tc>
          <w:tcPr>
            <w:tcW w:w="7296" w:type="dxa"/>
            <w:tcBorders>
              <w:top w:val="nil"/>
              <w:left w:val="nil"/>
              <w:bottom w:val="single" w:sz="4" w:space="0" w:color="auto"/>
              <w:right w:val="single" w:sz="4" w:space="0" w:color="auto"/>
            </w:tcBorders>
            <w:vAlign w:val="center"/>
            <w:hideMark/>
          </w:tcPr>
          <w:p w14:paraId="6C3BE54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Кронштейн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радиатора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правый</w:t>
            </w:r>
          </w:p>
        </w:tc>
        <w:tc>
          <w:tcPr>
            <w:tcW w:w="1316" w:type="dxa"/>
            <w:tcBorders>
              <w:top w:val="nil"/>
              <w:left w:val="nil"/>
              <w:bottom w:val="single" w:sz="4" w:space="0" w:color="auto"/>
              <w:right w:val="single" w:sz="4" w:space="0" w:color="auto"/>
            </w:tcBorders>
            <w:vAlign w:val="center"/>
            <w:hideMark/>
          </w:tcPr>
          <w:p w14:paraId="50D6E97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5A69FA2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A4DFDB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150</w:t>
            </w:r>
          </w:p>
        </w:tc>
        <w:tc>
          <w:tcPr>
            <w:tcW w:w="7296" w:type="dxa"/>
            <w:tcBorders>
              <w:top w:val="nil"/>
              <w:left w:val="nil"/>
              <w:bottom w:val="single" w:sz="4" w:space="0" w:color="auto"/>
              <w:right w:val="single" w:sz="4" w:space="0" w:color="auto"/>
            </w:tcBorders>
            <w:vAlign w:val="center"/>
            <w:hideMark/>
          </w:tcPr>
          <w:p w14:paraId="0D0BEF4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Кронштейн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радиатора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левый</w:t>
            </w:r>
          </w:p>
        </w:tc>
        <w:tc>
          <w:tcPr>
            <w:tcW w:w="1316" w:type="dxa"/>
            <w:tcBorders>
              <w:top w:val="nil"/>
              <w:left w:val="nil"/>
              <w:bottom w:val="single" w:sz="4" w:space="0" w:color="auto"/>
              <w:right w:val="single" w:sz="4" w:space="0" w:color="auto"/>
            </w:tcBorders>
            <w:vAlign w:val="center"/>
            <w:hideMark/>
          </w:tcPr>
          <w:p w14:paraId="1DE7A32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3BA252F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ADDFB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151</w:t>
            </w:r>
          </w:p>
        </w:tc>
        <w:tc>
          <w:tcPr>
            <w:tcW w:w="7296" w:type="dxa"/>
            <w:tcBorders>
              <w:top w:val="nil"/>
              <w:left w:val="nil"/>
              <w:bottom w:val="single" w:sz="4" w:space="0" w:color="auto"/>
              <w:right w:val="single" w:sz="4" w:space="0" w:color="auto"/>
            </w:tcBorders>
            <w:vAlign w:val="center"/>
            <w:hideMark/>
          </w:tcPr>
          <w:p w14:paraId="5F6B4E0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Клапан</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расширительного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бака</w:t>
            </w:r>
          </w:p>
        </w:tc>
        <w:tc>
          <w:tcPr>
            <w:tcW w:w="1316" w:type="dxa"/>
            <w:tcBorders>
              <w:top w:val="nil"/>
              <w:left w:val="nil"/>
              <w:bottom w:val="single" w:sz="4" w:space="0" w:color="auto"/>
              <w:right w:val="single" w:sz="4" w:space="0" w:color="auto"/>
            </w:tcBorders>
            <w:vAlign w:val="center"/>
            <w:hideMark/>
          </w:tcPr>
          <w:p w14:paraId="329C923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5AB54B3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D55F21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152</w:t>
            </w:r>
          </w:p>
        </w:tc>
        <w:tc>
          <w:tcPr>
            <w:tcW w:w="7296" w:type="dxa"/>
            <w:tcBorders>
              <w:top w:val="nil"/>
              <w:left w:val="nil"/>
              <w:bottom w:val="single" w:sz="4" w:space="0" w:color="auto"/>
              <w:right w:val="single" w:sz="4" w:space="0" w:color="auto"/>
            </w:tcBorders>
            <w:vAlign w:val="center"/>
            <w:hideMark/>
          </w:tcPr>
          <w:p w14:paraId="45367D0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Труба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расширительного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бака</w:t>
            </w:r>
          </w:p>
        </w:tc>
        <w:tc>
          <w:tcPr>
            <w:tcW w:w="1316" w:type="dxa"/>
            <w:tcBorders>
              <w:top w:val="nil"/>
              <w:left w:val="nil"/>
              <w:bottom w:val="single" w:sz="4" w:space="0" w:color="auto"/>
              <w:right w:val="single" w:sz="4" w:space="0" w:color="auto"/>
            </w:tcBorders>
            <w:vAlign w:val="center"/>
            <w:hideMark/>
          </w:tcPr>
          <w:p w14:paraId="566779B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21,000</w:t>
            </w:r>
          </w:p>
        </w:tc>
      </w:tr>
      <w:tr w:rsidR="00DE0C8C" w:rsidRPr="00DE0C8C" w14:paraId="599CF4B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812EF0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153</w:t>
            </w:r>
          </w:p>
        </w:tc>
        <w:tc>
          <w:tcPr>
            <w:tcW w:w="7296" w:type="dxa"/>
            <w:tcBorders>
              <w:top w:val="nil"/>
              <w:left w:val="nil"/>
              <w:bottom w:val="single" w:sz="4" w:space="0" w:color="auto"/>
              <w:right w:val="single" w:sz="4" w:space="0" w:color="auto"/>
            </w:tcBorders>
            <w:vAlign w:val="center"/>
            <w:hideMark/>
          </w:tcPr>
          <w:p w14:paraId="09695B1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Расширительный</w:t>
            </w:r>
            <w:r w:rsidRPr="00DE0C8C">
              <w:rPr>
                <w:rFonts w:ascii="Sakkal Majalla" w:hAnsi="Sakkal Majalla" w:cs="Sakkal Majalla" w:hint="cs"/>
                <w:sz w:val="20"/>
                <w:szCs w:val="20"/>
                <w:lang w:val="en-US" w:eastAsia="en-US" w:bidi="ar-SA"/>
              </w:rPr>
              <w:t> </w:t>
            </w:r>
            <w:r w:rsidRPr="00DE0C8C">
              <w:rPr>
                <w:rFonts w:ascii="Cambria" w:hAnsi="Cambria" w:cs="Cambria" w:hint="cs"/>
                <w:sz w:val="20"/>
                <w:szCs w:val="20"/>
                <w:lang w:val="en-US" w:eastAsia="en-US" w:bidi="ar-SA"/>
              </w:rPr>
              <w:t>бак</w:t>
            </w:r>
          </w:p>
        </w:tc>
        <w:tc>
          <w:tcPr>
            <w:tcW w:w="1316" w:type="dxa"/>
            <w:tcBorders>
              <w:top w:val="nil"/>
              <w:left w:val="nil"/>
              <w:bottom w:val="single" w:sz="4" w:space="0" w:color="auto"/>
              <w:right w:val="single" w:sz="4" w:space="0" w:color="auto"/>
            </w:tcBorders>
            <w:vAlign w:val="center"/>
            <w:hideMark/>
          </w:tcPr>
          <w:p w14:paraId="29D7DF4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66EE92C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565E9F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154</w:t>
            </w:r>
          </w:p>
        </w:tc>
        <w:tc>
          <w:tcPr>
            <w:tcW w:w="7296" w:type="dxa"/>
            <w:tcBorders>
              <w:top w:val="nil"/>
              <w:left w:val="nil"/>
              <w:bottom w:val="single" w:sz="4" w:space="0" w:color="auto"/>
              <w:right w:val="single" w:sz="4" w:space="0" w:color="auto"/>
            </w:tcBorders>
            <w:vAlign w:val="center"/>
            <w:hideMark/>
          </w:tcPr>
          <w:p w14:paraId="61CDE43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Труба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радиатора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нижняя</w:t>
            </w:r>
          </w:p>
        </w:tc>
        <w:tc>
          <w:tcPr>
            <w:tcW w:w="1316" w:type="dxa"/>
            <w:tcBorders>
              <w:top w:val="nil"/>
              <w:left w:val="nil"/>
              <w:bottom w:val="single" w:sz="4" w:space="0" w:color="auto"/>
              <w:right w:val="single" w:sz="4" w:space="0" w:color="auto"/>
            </w:tcBorders>
            <w:vAlign w:val="center"/>
            <w:hideMark/>
          </w:tcPr>
          <w:p w14:paraId="32B8645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21,000</w:t>
            </w:r>
          </w:p>
        </w:tc>
      </w:tr>
      <w:tr w:rsidR="00DE0C8C" w:rsidRPr="00DE0C8C" w14:paraId="683FF79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981E46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155</w:t>
            </w:r>
          </w:p>
        </w:tc>
        <w:tc>
          <w:tcPr>
            <w:tcW w:w="7296" w:type="dxa"/>
            <w:tcBorders>
              <w:top w:val="nil"/>
              <w:left w:val="nil"/>
              <w:bottom w:val="single" w:sz="4" w:space="0" w:color="auto"/>
              <w:right w:val="single" w:sz="4" w:space="0" w:color="auto"/>
            </w:tcBorders>
            <w:vAlign w:val="center"/>
            <w:hideMark/>
          </w:tcPr>
          <w:p w14:paraId="3725781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Труба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радиатора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верхняя</w:t>
            </w:r>
          </w:p>
        </w:tc>
        <w:tc>
          <w:tcPr>
            <w:tcW w:w="1316" w:type="dxa"/>
            <w:tcBorders>
              <w:top w:val="nil"/>
              <w:left w:val="nil"/>
              <w:bottom w:val="single" w:sz="4" w:space="0" w:color="auto"/>
              <w:right w:val="single" w:sz="4" w:space="0" w:color="auto"/>
            </w:tcBorders>
            <w:vAlign w:val="center"/>
            <w:hideMark/>
          </w:tcPr>
          <w:p w14:paraId="337D480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21,000</w:t>
            </w:r>
          </w:p>
        </w:tc>
      </w:tr>
      <w:tr w:rsidR="00DE0C8C" w:rsidRPr="00DE0C8C" w14:paraId="3FA00EA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909987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156</w:t>
            </w:r>
          </w:p>
        </w:tc>
        <w:tc>
          <w:tcPr>
            <w:tcW w:w="7296" w:type="dxa"/>
            <w:tcBorders>
              <w:top w:val="nil"/>
              <w:left w:val="nil"/>
              <w:bottom w:val="single" w:sz="4" w:space="0" w:color="auto"/>
              <w:right w:val="single" w:sz="4" w:space="0" w:color="auto"/>
            </w:tcBorders>
            <w:vAlign w:val="center"/>
            <w:hideMark/>
          </w:tcPr>
          <w:p w14:paraId="002C0EA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Термостат</w:t>
            </w:r>
          </w:p>
        </w:tc>
        <w:tc>
          <w:tcPr>
            <w:tcW w:w="1316" w:type="dxa"/>
            <w:tcBorders>
              <w:top w:val="nil"/>
              <w:left w:val="nil"/>
              <w:bottom w:val="single" w:sz="4" w:space="0" w:color="auto"/>
              <w:right w:val="single" w:sz="4" w:space="0" w:color="auto"/>
            </w:tcBorders>
            <w:vAlign w:val="center"/>
            <w:hideMark/>
          </w:tcPr>
          <w:p w14:paraId="353B510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21,000</w:t>
            </w:r>
          </w:p>
        </w:tc>
      </w:tr>
      <w:tr w:rsidR="00DE0C8C" w:rsidRPr="00DE0C8C" w14:paraId="1C1D814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A5FCD4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157</w:t>
            </w:r>
          </w:p>
        </w:tc>
        <w:tc>
          <w:tcPr>
            <w:tcW w:w="7296" w:type="dxa"/>
            <w:tcBorders>
              <w:top w:val="nil"/>
              <w:left w:val="nil"/>
              <w:bottom w:val="single" w:sz="4" w:space="0" w:color="auto"/>
              <w:right w:val="single" w:sz="4" w:space="0" w:color="auto"/>
            </w:tcBorders>
            <w:vAlign w:val="center"/>
            <w:hideMark/>
          </w:tcPr>
          <w:p w14:paraId="4851F84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Водопровод</w:t>
            </w:r>
          </w:p>
        </w:tc>
        <w:tc>
          <w:tcPr>
            <w:tcW w:w="1316" w:type="dxa"/>
            <w:tcBorders>
              <w:top w:val="nil"/>
              <w:left w:val="nil"/>
              <w:bottom w:val="single" w:sz="4" w:space="0" w:color="auto"/>
              <w:right w:val="single" w:sz="4" w:space="0" w:color="auto"/>
            </w:tcBorders>
            <w:vAlign w:val="center"/>
            <w:hideMark/>
          </w:tcPr>
          <w:p w14:paraId="0BAD8D9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105,000</w:t>
            </w:r>
          </w:p>
        </w:tc>
      </w:tr>
      <w:tr w:rsidR="00DE0C8C" w:rsidRPr="00DE0C8C" w14:paraId="1A4A71C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2F4FC6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158</w:t>
            </w:r>
          </w:p>
        </w:tc>
        <w:tc>
          <w:tcPr>
            <w:tcW w:w="7296" w:type="dxa"/>
            <w:tcBorders>
              <w:top w:val="nil"/>
              <w:left w:val="nil"/>
              <w:bottom w:val="single" w:sz="4" w:space="0" w:color="auto"/>
              <w:right w:val="single" w:sz="4" w:space="0" w:color="auto"/>
            </w:tcBorders>
            <w:vAlign w:val="center"/>
            <w:hideMark/>
          </w:tcPr>
          <w:p w14:paraId="7B82AD3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Прокладка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водопровода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F3BF59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2DA1B0C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4FB04A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159</w:t>
            </w:r>
          </w:p>
        </w:tc>
        <w:tc>
          <w:tcPr>
            <w:tcW w:w="7296" w:type="dxa"/>
            <w:tcBorders>
              <w:top w:val="nil"/>
              <w:left w:val="nil"/>
              <w:bottom w:val="single" w:sz="4" w:space="0" w:color="auto"/>
              <w:right w:val="single" w:sz="4" w:space="0" w:color="auto"/>
            </w:tcBorders>
            <w:vAlign w:val="center"/>
            <w:hideMark/>
          </w:tcPr>
          <w:p w14:paraId="1CED769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Сальник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насоса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воды</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CEA8FF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0D359F7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F08798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160</w:t>
            </w:r>
          </w:p>
        </w:tc>
        <w:tc>
          <w:tcPr>
            <w:tcW w:w="7296" w:type="dxa"/>
            <w:tcBorders>
              <w:top w:val="nil"/>
              <w:left w:val="nil"/>
              <w:bottom w:val="single" w:sz="4" w:space="0" w:color="auto"/>
              <w:right w:val="single" w:sz="4" w:space="0" w:color="auto"/>
            </w:tcBorders>
            <w:vAlign w:val="center"/>
            <w:hideMark/>
          </w:tcPr>
          <w:p w14:paraId="732BB7D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Подшипник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насоса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воды</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F39887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02FBD63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D3273E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161</w:t>
            </w:r>
          </w:p>
        </w:tc>
        <w:tc>
          <w:tcPr>
            <w:tcW w:w="7296" w:type="dxa"/>
            <w:tcBorders>
              <w:top w:val="nil"/>
              <w:left w:val="nil"/>
              <w:bottom w:val="single" w:sz="4" w:space="0" w:color="auto"/>
              <w:right w:val="single" w:sz="4" w:space="0" w:color="auto"/>
            </w:tcBorders>
            <w:vAlign w:val="center"/>
            <w:hideMark/>
          </w:tcPr>
          <w:p w14:paraId="7395A4E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Закрылок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насоса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воды</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EE359E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44BC2B6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256E9A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162</w:t>
            </w:r>
          </w:p>
        </w:tc>
        <w:tc>
          <w:tcPr>
            <w:tcW w:w="7296" w:type="dxa"/>
            <w:tcBorders>
              <w:top w:val="nil"/>
              <w:left w:val="nil"/>
              <w:bottom w:val="single" w:sz="4" w:space="0" w:color="auto"/>
              <w:right w:val="single" w:sz="4" w:space="0" w:color="auto"/>
            </w:tcBorders>
            <w:vAlign w:val="center"/>
            <w:hideMark/>
          </w:tcPr>
          <w:p w14:paraId="2B4DAEE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Жидкость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охлаждения</w:t>
            </w:r>
            <w:r w:rsidRPr="00DE0C8C">
              <w:rPr>
                <w:rFonts w:ascii="Sakkal Majalla" w:hAnsi="Sakkal Majalla" w:cs="Sakkal Majalla" w:hint="cs"/>
                <w:sz w:val="20"/>
                <w:szCs w:val="20"/>
                <w:lang w:val="en-US" w:eastAsia="en-US" w:bidi="ar-SA"/>
              </w:rPr>
              <w:t xml:space="preserve"> 1 </w:t>
            </w:r>
            <w:r w:rsidRPr="00DE0C8C">
              <w:rPr>
                <w:rFonts w:ascii="Cambria" w:hAnsi="Cambria" w:cs="Cambria" w:hint="cs"/>
                <w:sz w:val="20"/>
                <w:szCs w:val="20"/>
                <w:lang w:val="en-US" w:eastAsia="en-US" w:bidi="ar-SA"/>
              </w:rPr>
              <w:t>л</w:t>
            </w:r>
          </w:p>
        </w:tc>
        <w:tc>
          <w:tcPr>
            <w:tcW w:w="1316" w:type="dxa"/>
            <w:tcBorders>
              <w:top w:val="nil"/>
              <w:left w:val="nil"/>
              <w:bottom w:val="single" w:sz="4" w:space="0" w:color="auto"/>
              <w:right w:val="single" w:sz="4" w:space="0" w:color="auto"/>
            </w:tcBorders>
            <w:vAlign w:val="center"/>
            <w:hideMark/>
          </w:tcPr>
          <w:p w14:paraId="5E3C274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01FE4AD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1D91ED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163</w:t>
            </w:r>
          </w:p>
        </w:tc>
        <w:tc>
          <w:tcPr>
            <w:tcW w:w="7296" w:type="dxa"/>
            <w:tcBorders>
              <w:top w:val="nil"/>
              <w:left w:val="nil"/>
              <w:bottom w:val="single" w:sz="4" w:space="0" w:color="auto"/>
              <w:right w:val="single" w:sz="4" w:space="0" w:color="auto"/>
            </w:tcBorders>
            <w:vAlign w:val="center"/>
            <w:hideMark/>
          </w:tcPr>
          <w:p w14:paraId="0181594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Незамерзающая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жидкость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стекол</w:t>
            </w:r>
            <w:r w:rsidRPr="00DE0C8C">
              <w:rPr>
                <w:rFonts w:ascii="Sakkal Majalla" w:hAnsi="Sakkal Majalla" w:cs="Sakkal Majalla" w:hint="cs"/>
                <w:sz w:val="20"/>
                <w:szCs w:val="20"/>
                <w:lang w:val="en-US" w:eastAsia="en-US" w:bidi="ar-SA"/>
              </w:rPr>
              <w:t xml:space="preserve"> 1 </w:t>
            </w:r>
            <w:r w:rsidRPr="00DE0C8C">
              <w:rPr>
                <w:rFonts w:ascii="Cambria" w:hAnsi="Cambria" w:cs="Cambria" w:hint="cs"/>
                <w:sz w:val="20"/>
                <w:szCs w:val="20"/>
                <w:lang w:val="en-US" w:eastAsia="en-US" w:bidi="ar-SA"/>
              </w:rPr>
              <w:t>л</w:t>
            </w:r>
          </w:p>
        </w:tc>
        <w:tc>
          <w:tcPr>
            <w:tcW w:w="1316" w:type="dxa"/>
            <w:tcBorders>
              <w:top w:val="nil"/>
              <w:left w:val="nil"/>
              <w:bottom w:val="single" w:sz="4" w:space="0" w:color="auto"/>
              <w:right w:val="single" w:sz="4" w:space="0" w:color="auto"/>
            </w:tcBorders>
            <w:vAlign w:val="center"/>
            <w:hideMark/>
          </w:tcPr>
          <w:p w14:paraId="5A4AC89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62955A9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38A598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164</w:t>
            </w:r>
          </w:p>
        </w:tc>
        <w:tc>
          <w:tcPr>
            <w:tcW w:w="7296" w:type="dxa"/>
            <w:tcBorders>
              <w:top w:val="nil"/>
              <w:left w:val="nil"/>
              <w:bottom w:val="single" w:sz="4" w:space="0" w:color="auto"/>
              <w:right w:val="single" w:sz="4" w:space="0" w:color="auto"/>
            </w:tcBorders>
            <w:vAlign w:val="center"/>
            <w:hideMark/>
          </w:tcPr>
          <w:p w14:paraId="3D9A2D3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Затяжка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роликовая</w:t>
            </w:r>
          </w:p>
        </w:tc>
        <w:tc>
          <w:tcPr>
            <w:tcW w:w="1316" w:type="dxa"/>
            <w:tcBorders>
              <w:top w:val="nil"/>
              <w:left w:val="nil"/>
              <w:bottom w:val="single" w:sz="4" w:space="0" w:color="auto"/>
              <w:right w:val="single" w:sz="4" w:space="0" w:color="auto"/>
            </w:tcBorders>
            <w:vAlign w:val="center"/>
            <w:hideMark/>
          </w:tcPr>
          <w:p w14:paraId="5EC5BA9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2B330E4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6C09A1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165</w:t>
            </w:r>
          </w:p>
        </w:tc>
        <w:tc>
          <w:tcPr>
            <w:tcW w:w="7296" w:type="dxa"/>
            <w:tcBorders>
              <w:top w:val="nil"/>
              <w:left w:val="nil"/>
              <w:bottom w:val="single" w:sz="4" w:space="0" w:color="auto"/>
              <w:right w:val="single" w:sz="4" w:space="0" w:color="auto"/>
            </w:tcBorders>
            <w:vAlign w:val="center"/>
            <w:hideMark/>
          </w:tcPr>
          <w:p w14:paraId="75E3176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Ремень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большой</w:t>
            </w:r>
          </w:p>
        </w:tc>
        <w:tc>
          <w:tcPr>
            <w:tcW w:w="1316" w:type="dxa"/>
            <w:tcBorders>
              <w:top w:val="nil"/>
              <w:left w:val="nil"/>
              <w:bottom w:val="single" w:sz="4" w:space="0" w:color="auto"/>
              <w:right w:val="single" w:sz="4" w:space="0" w:color="auto"/>
            </w:tcBorders>
            <w:vAlign w:val="center"/>
            <w:hideMark/>
          </w:tcPr>
          <w:p w14:paraId="2406929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60BEDB7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0B704E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166</w:t>
            </w:r>
          </w:p>
        </w:tc>
        <w:tc>
          <w:tcPr>
            <w:tcW w:w="7296" w:type="dxa"/>
            <w:tcBorders>
              <w:top w:val="nil"/>
              <w:left w:val="nil"/>
              <w:bottom w:val="single" w:sz="4" w:space="0" w:color="auto"/>
              <w:right w:val="single" w:sz="4" w:space="0" w:color="auto"/>
            </w:tcBorders>
            <w:vAlign w:val="center"/>
            <w:hideMark/>
          </w:tcPr>
          <w:p w14:paraId="684395E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Ремень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кондиционера</w:t>
            </w:r>
          </w:p>
        </w:tc>
        <w:tc>
          <w:tcPr>
            <w:tcW w:w="1316" w:type="dxa"/>
            <w:tcBorders>
              <w:top w:val="nil"/>
              <w:left w:val="nil"/>
              <w:bottom w:val="single" w:sz="4" w:space="0" w:color="auto"/>
              <w:right w:val="single" w:sz="4" w:space="0" w:color="auto"/>
            </w:tcBorders>
            <w:vAlign w:val="center"/>
            <w:hideMark/>
          </w:tcPr>
          <w:p w14:paraId="03DA175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22E87D2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F75E0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167</w:t>
            </w:r>
          </w:p>
        </w:tc>
        <w:tc>
          <w:tcPr>
            <w:tcW w:w="7296" w:type="dxa"/>
            <w:tcBorders>
              <w:top w:val="nil"/>
              <w:left w:val="nil"/>
              <w:bottom w:val="single" w:sz="4" w:space="0" w:color="auto"/>
              <w:right w:val="single" w:sz="4" w:space="0" w:color="auto"/>
            </w:tcBorders>
            <w:vAlign w:val="center"/>
            <w:hideMark/>
          </w:tcPr>
          <w:p w14:paraId="70DEB93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Компрессор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кондиционера</w:t>
            </w:r>
          </w:p>
        </w:tc>
        <w:tc>
          <w:tcPr>
            <w:tcW w:w="1316" w:type="dxa"/>
            <w:tcBorders>
              <w:top w:val="nil"/>
              <w:left w:val="nil"/>
              <w:bottom w:val="single" w:sz="4" w:space="0" w:color="auto"/>
              <w:right w:val="single" w:sz="4" w:space="0" w:color="auto"/>
            </w:tcBorders>
            <w:vAlign w:val="center"/>
            <w:hideMark/>
          </w:tcPr>
          <w:p w14:paraId="2B742CD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350,000</w:t>
            </w:r>
          </w:p>
        </w:tc>
      </w:tr>
      <w:tr w:rsidR="00DE0C8C" w:rsidRPr="00DE0C8C" w14:paraId="469BB25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C17487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168</w:t>
            </w:r>
          </w:p>
        </w:tc>
        <w:tc>
          <w:tcPr>
            <w:tcW w:w="7296" w:type="dxa"/>
            <w:tcBorders>
              <w:top w:val="nil"/>
              <w:left w:val="nil"/>
              <w:bottom w:val="single" w:sz="4" w:space="0" w:color="auto"/>
              <w:right w:val="single" w:sz="4" w:space="0" w:color="auto"/>
            </w:tcBorders>
            <w:vAlign w:val="center"/>
            <w:hideMark/>
          </w:tcPr>
          <w:p w14:paraId="3443051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Труба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радиатора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кондиционера</w:t>
            </w:r>
          </w:p>
        </w:tc>
        <w:tc>
          <w:tcPr>
            <w:tcW w:w="1316" w:type="dxa"/>
            <w:tcBorders>
              <w:top w:val="nil"/>
              <w:left w:val="nil"/>
              <w:bottom w:val="single" w:sz="4" w:space="0" w:color="auto"/>
              <w:right w:val="single" w:sz="4" w:space="0" w:color="auto"/>
            </w:tcBorders>
            <w:vAlign w:val="center"/>
            <w:hideMark/>
          </w:tcPr>
          <w:p w14:paraId="0A28499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44,000</w:t>
            </w:r>
          </w:p>
        </w:tc>
      </w:tr>
      <w:tr w:rsidR="00DE0C8C" w:rsidRPr="00DE0C8C" w14:paraId="506C783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E16A6C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169</w:t>
            </w:r>
          </w:p>
        </w:tc>
        <w:tc>
          <w:tcPr>
            <w:tcW w:w="7296" w:type="dxa"/>
            <w:tcBorders>
              <w:top w:val="nil"/>
              <w:left w:val="nil"/>
              <w:bottom w:val="single" w:sz="4" w:space="0" w:color="auto"/>
              <w:right w:val="single" w:sz="4" w:space="0" w:color="auto"/>
            </w:tcBorders>
            <w:vAlign w:val="center"/>
            <w:hideMark/>
          </w:tcPr>
          <w:p w14:paraId="2609DA7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Подшипник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30EF8D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324B43E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C4CAD5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170</w:t>
            </w:r>
          </w:p>
        </w:tc>
        <w:tc>
          <w:tcPr>
            <w:tcW w:w="7296" w:type="dxa"/>
            <w:tcBorders>
              <w:top w:val="nil"/>
              <w:left w:val="nil"/>
              <w:bottom w:val="single" w:sz="4" w:space="0" w:color="auto"/>
              <w:right w:val="single" w:sz="4" w:space="0" w:color="auto"/>
            </w:tcBorders>
            <w:vAlign w:val="center"/>
            <w:hideMark/>
          </w:tcPr>
          <w:p w14:paraId="54A3013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Резиновая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трубка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системы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охлаждения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C72FC7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21,000</w:t>
            </w:r>
          </w:p>
        </w:tc>
      </w:tr>
      <w:tr w:rsidR="00DE0C8C" w:rsidRPr="00DE0C8C" w14:paraId="0CDD602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C77FDD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171</w:t>
            </w:r>
          </w:p>
        </w:tc>
        <w:tc>
          <w:tcPr>
            <w:tcW w:w="7296" w:type="dxa"/>
            <w:tcBorders>
              <w:top w:val="nil"/>
              <w:left w:val="nil"/>
              <w:bottom w:val="single" w:sz="4" w:space="0" w:color="auto"/>
              <w:right w:val="single" w:sz="4" w:space="0" w:color="auto"/>
            </w:tcBorders>
            <w:vAlign w:val="center"/>
            <w:hideMark/>
          </w:tcPr>
          <w:p w14:paraId="7252A2B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Радиатор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кондиционера</w:t>
            </w:r>
          </w:p>
        </w:tc>
        <w:tc>
          <w:tcPr>
            <w:tcW w:w="1316" w:type="dxa"/>
            <w:tcBorders>
              <w:top w:val="nil"/>
              <w:left w:val="nil"/>
              <w:bottom w:val="single" w:sz="4" w:space="0" w:color="auto"/>
              <w:right w:val="single" w:sz="4" w:space="0" w:color="auto"/>
            </w:tcBorders>
            <w:vAlign w:val="center"/>
            <w:hideMark/>
          </w:tcPr>
          <w:p w14:paraId="6738E60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280,000</w:t>
            </w:r>
          </w:p>
        </w:tc>
      </w:tr>
      <w:tr w:rsidR="00DE0C8C" w:rsidRPr="00DE0C8C" w14:paraId="2A909B1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3BE883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172</w:t>
            </w:r>
          </w:p>
        </w:tc>
        <w:tc>
          <w:tcPr>
            <w:tcW w:w="7296" w:type="dxa"/>
            <w:tcBorders>
              <w:top w:val="nil"/>
              <w:left w:val="nil"/>
              <w:bottom w:val="single" w:sz="4" w:space="0" w:color="auto"/>
              <w:right w:val="single" w:sz="4" w:space="0" w:color="auto"/>
            </w:tcBorders>
            <w:vAlign w:val="center"/>
            <w:hideMark/>
          </w:tcPr>
          <w:p w14:paraId="5F7B995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Масло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3B67AC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019B48A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89A1AF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173</w:t>
            </w:r>
          </w:p>
        </w:tc>
        <w:tc>
          <w:tcPr>
            <w:tcW w:w="7296" w:type="dxa"/>
            <w:tcBorders>
              <w:top w:val="nil"/>
              <w:left w:val="nil"/>
              <w:bottom w:val="single" w:sz="4" w:space="0" w:color="auto"/>
              <w:right w:val="single" w:sz="4" w:space="0" w:color="auto"/>
            </w:tcBorders>
            <w:vAlign w:val="center"/>
            <w:hideMark/>
          </w:tcPr>
          <w:p w14:paraId="1B0A5C1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Кронштейн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кондиционера</w:t>
            </w:r>
          </w:p>
        </w:tc>
        <w:tc>
          <w:tcPr>
            <w:tcW w:w="1316" w:type="dxa"/>
            <w:tcBorders>
              <w:top w:val="nil"/>
              <w:left w:val="nil"/>
              <w:bottom w:val="single" w:sz="4" w:space="0" w:color="auto"/>
              <w:right w:val="single" w:sz="4" w:space="0" w:color="auto"/>
            </w:tcBorders>
            <w:vAlign w:val="center"/>
            <w:hideMark/>
          </w:tcPr>
          <w:p w14:paraId="777C963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36C2B37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D3EB03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174</w:t>
            </w:r>
          </w:p>
        </w:tc>
        <w:tc>
          <w:tcPr>
            <w:tcW w:w="7296" w:type="dxa"/>
            <w:tcBorders>
              <w:top w:val="nil"/>
              <w:left w:val="nil"/>
              <w:bottom w:val="single" w:sz="4" w:space="0" w:color="auto"/>
              <w:right w:val="single" w:sz="4" w:space="0" w:color="auto"/>
            </w:tcBorders>
            <w:vAlign w:val="center"/>
            <w:hideMark/>
          </w:tcPr>
          <w:p w14:paraId="28FC0D3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Крань</w:t>
            </w:r>
          </w:p>
        </w:tc>
        <w:tc>
          <w:tcPr>
            <w:tcW w:w="1316" w:type="dxa"/>
            <w:tcBorders>
              <w:top w:val="nil"/>
              <w:left w:val="nil"/>
              <w:bottom w:val="single" w:sz="4" w:space="0" w:color="auto"/>
              <w:right w:val="single" w:sz="4" w:space="0" w:color="auto"/>
            </w:tcBorders>
            <w:vAlign w:val="center"/>
            <w:hideMark/>
          </w:tcPr>
          <w:p w14:paraId="6894FD3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45B8435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66CCF6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175</w:t>
            </w:r>
          </w:p>
        </w:tc>
        <w:tc>
          <w:tcPr>
            <w:tcW w:w="7296" w:type="dxa"/>
            <w:tcBorders>
              <w:top w:val="nil"/>
              <w:left w:val="nil"/>
              <w:bottom w:val="single" w:sz="4" w:space="0" w:color="auto"/>
              <w:right w:val="single" w:sz="4" w:space="0" w:color="auto"/>
            </w:tcBorders>
            <w:vAlign w:val="center"/>
            <w:hideMark/>
          </w:tcPr>
          <w:p w14:paraId="775E5C9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Холодильник</w:t>
            </w:r>
          </w:p>
        </w:tc>
        <w:tc>
          <w:tcPr>
            <w:tcW w:w="1316" w:type="dxa"/>
            <w:tcBorders>
              <w:top w:val="nil"/>
              <w:left w:val="nil"/>
              <w:bottom w:val="single" w:sz="4" w:space="0" w:color="auto"/>
              <w:right w:val="single" w:sz="4" w:space="0" w:color="auto"/>
            </w:tcBorders>
            <w:vAlign w:val="center"/>
            <w:hideMark/>
          </w:tcPr>
          <w:p w14:paraId="7A12FE7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125,000</w:t>
            </w:r>
          </w:p>
        </w:tc>
      </w:tr>
      <w:tr w:rsidR="00DE0C8C" w:rsidRPr="00DE0C8C" w14:paraId="6B2F695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8FC380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176</w:t>
            </w:r>
          </w:p>
        </w:tc>
        <w:tc>
          <w:tcPr>
            <w:tcW w:w="7296" w:type="dxa"/>
            <w:tcBorders>
              <w:top w:val="nil"/>
              <w:left w:val="nil"/>
              <w:bottom w:val="single" w:sz="4" w:space="0" w:color="auto"/>
              <w:right w:val="single" w:sz="4" w:space="0" w:color="auto"/>
            </w:tcBorders>
            <w:vAlign w:val="center"/>
            <w:hideMark/>
          </w:tcPr>
          <w:p w14:paraId="0EFEFD3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Чехол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веера</w:t>
            </w:r>
          </w:p>
        </w:tc>
        <w:tc>
          <w:tcPr>
            <w:tcW w:w="1316" w:type="dxa"/>
            <w:tcBorders>
              <w:top w:val="nil"/>
              <w:left w:val="nil"/>
              <w:bottom w:val="single" w:sz="4" w:space="0" w:color="auto"/>
              <w:right w:val="single" w:sz="4" w:space="0" w:color="auto"/>
            </w:tcBorders>
            <w:vAlign w:val="center"/>
            <w:hideMark/>
          </w:tcPr>
          <w:p w14:paraId="67455DE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35,000</w:t>
            </w:r>
          </w:p>
        </w:tc>
      </w:tr>
      <w:tr w:rsidR="00DE0C8C" w:rsidRPr="00DE0C8C" w14:paraId="33FAF31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E8F7F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177</w:t>
            </w:r>
          </w:p>
        </w:tc>
        <w:tc>
          <w:tcPr>
            <w:tcW w:w="7296" w:type="dxa"/>
            <w:tcBorders>
              <w:top w:val="nil"/>
              <w:left w:val="nil"/>
              <w:bottom w:val="single" w:sz="4" w:space="0" w:color="auto"/>
              <w:right w:val="single" w:sz="4" w:space="0" w:color="auto"/>
            </w:tcBorders>
            <w:vAlign w:val="center"/>
            <w:hideMark/>
          </w:tcPr>
          <w:p w14:paraId="487D6B9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Шкив</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ремня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генератора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E96384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29,000</w:t>
            </w:r>
          </w:p>
        </w:tc>
      </w:tr>
      <w:tr w:rsidR="00DE0C8C" w:rsidRPr="00DE0C8C" w14:paraId="6F4531D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D4D4CC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178</w:t>
            </w:r>
          </w:p>
        </w:tc>
        <w:tc>
          <w:tcPr>
            <w:tcW w:w="7296" w:type="dxa"/>
            <w:tcBorders>
              <w:top w:val="nil"/>
              <w:left w:val="nil"/>
              <w:bottom w:val="single" w:sz="4" w:space="0" w:color="auto"/>
              <w:right w:val="single" w:sz="4" w:space="0" w:color="auto"/>
            </w:tcBorders>
            <w:vAlign w:val="center"/>
            <w:hideMark/>
          </w:tcPr>
          <w:p w14:paraId="5987D67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Чехол</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термостата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B3C9C4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21,000</w:t>
            </w:r>
          </w:p>
        </w:tc>
      </w:tr>
      <w:tr w:rsidR="00DE0C8C" w:rsidRPr="00DE0C8C" w14:paraId="6450D90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C95758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179</w:t>
            </w:r>
          </w:p>
        </w:tc>
        <w:tc>
          <w:tcPr>
            <w:tcW w:w="7296" w:type="dxa"/>
            <w:tcBorders>
              <w:top w:val="nil"/>
              <w:left w:val="nil"/>
              <w:bottom w:val="single" w:sz="4" w:space="0" w:color="auto"/>
              <w:right w:val="single" w:sz="4" w:space="0" w:color="auto"/>
            </w:tcBorders>
            <w:vAlign w:val="center"/>
            <w:hideMark/>
          </w:tcPr>
          <w:p w14:paraId="1CCA518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Прокладка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термостата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8A746B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11E0BE7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CA3001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180</w:t>
            </w:r>
          </w:p>
        </w:tc>
        <w:tc>
          <w:tcPr>
            <w:tcW w:w="7296" w:type="dxa"/>
            <w:tcBorders>
              <w:top w:val="nil"/>
              <w:left w:val="nil"/>
              <w:bottom w:val="single" w:sz="4" w:space="0" w:color="auto"/>
              <w:right w:val="single" w:sz="4" w:space="0" w:color="auto"/>
            </w:tcBorders>
            <w:vAlign w:val="center"/>
            <w:hideMark/>
          </w:tcPr>
          <w:p w14:paraId="644759A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Вставка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глушителя</w:t>
            </w:r>
          </w:p>
        </w:tc>
        <w:tc>
          <w:tcPr>
            <w:tcW w:w="1316" w:type="dxa"/>
            <w:tcBorders>
              <w:top w:val="nil"/>
              <w:left w:val="nil"/>
              <w:bottom w:val="single" w:sz="4" w:space="0" w:color="auto"/>
              <w:right w:val="single" w:sz="4" w:space="0" w:color="auto"/>
            </w:tcBorders>
            <w:vAlign w:val="center"/>
            <w:hideMark/>
          </w:tcPr>
          <w:p w14:paraId="2048548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5D4614C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5F72D1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181</w:t>
            </w:r>
          </w:p>
        </w:tc>
        <w:tc>
          <w:tcPr>
            <w:tcW w:w="7296" w:type="dxa"/>
            <w:tcBorders>
              <w:top w:val="nil"/>
              <w:left w:val="nil"/>
              <w:bottom w:val="single" w:sz="4" w:space="0" w:color="auto"/>
              <w:right w:val="single" w:sz="4" w:space="0" w:color="auto"/>
            </w:tcBorders>
            <w:vAlign w:val="center"/>
            <w:hideMark/>
          </w:tcPr>
          <w:p w14:paraId="26890FF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Подвеска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глушителя</w:t>
            </w:r>
          </w:p>
        </w:tc>
        <w:tc>
          <w:tcPr>
            <w:tcW w:w="1316" w:type="dxa"/>
            <w:tcBorders>
              <w:top w:val="nil"/>
              <w:left w:val="nil"/>
              <w:bottom w:val="single" w:sz="4" w:space="0" w:color="auto"/>
              <w:right w:val="single" w:sz="4" w:space="0" w:color="auto"/>
            </w:tcBorders>
            <w:vAlign w:val="center"/>
            <w:hideMark/>
          </w:tcPr>
          <w:p w14:paraId="7335428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05FE79C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498DBB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182</w:t>
            </w:r>
          </w:p>
        </w:tc>
        <w:tc>
          <w:tcPr>
            <w:tcW w:w="7296" w:type="dxa"/>
            <w:tcBorders>
              <w:top w:val="nil"/>
              <w:left w:val="nil"/>
              <w:bottom w:val="single" w:sz="4" w:space="0" w:color="auto"/>
              <w:right w:val="single" w:sz="4" w:space="0" w:color="auto"/>
            </w:tcBorders>
            <w:vAlign w:val="center"/>
            <w:hideMark/>
          </w:tcPr>
          <w:p w14:paraId="5731836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Гофра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глушителя</w:t>
            </w:r>
          </w:p>
        </w:tc>
        <w:tc>
          <w:tcPr>
            <w:tcW w:w="1316" w:type="dxa"/>
            <w:tcBorders>
              <w:top w:val="nil"/>
              <w:left w:val="nil"/>
              <w:bottom w:val="single" w:sz="4" w:space="0" w:color="auto"/>
              <w:right w:val="single" w:sz="4" w:space="0" w:color="auto"/>
            </w:tcBorders>
            <w:vAlign w:val="center"/>
            <w:hideMark/>
          </w:tcPr>
          <w:p w14:paraId="218BA9D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33,000</w:t>
            </w:r>
          </w:p>
        </w:tc>
      </w:tr>
      <w:tr w:rsidR="00DE0C8C" w:rsidRPr="00DE0C8C" w14:paraId="5905146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E92089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183</w:t>
            </w:r>
          </w:p>
        </w:tc>
        <w:tc>
          <w:tcPr>
            <w:tcW w:w="7296" w:type="dxa"/>
            <w:tcBorders>
              <w:top w:val="nil"/>
              <w:left w:val="nil"/>
              <w:bottom w:val="single" w:sz="4" w:space="0" w:color="auto"/>
              <w:right w:val="single" w:sz="4" w:space="0" w:color="auto"/>
            </w:tcBorders>
            <w:vAlign w:val="center"/>
            <w:hideMark/>
          </w:tcPr>
          <w:p w14:paraId="135FEE5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Датчик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гофры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глушителя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247012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75,000</w:t>
            </w:r>
          </w:p>
        </w:tc>
      </w:tr>
      <w:tr w:rsidR="00DE0C8C" w:rsidRPr="00DE0C8C" w14:paraId="56059BC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2EDAE2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184</w:t>
            </w:r>
          </w:p>
        </w:tc>
        <w:tc>
          <w:tcPr>
            <w:tcW w:w="7296" w:type="dxa"/>
            <w:tcBorders>
              <w:top w:val="nil"/>
              <w:left w:val="nil"/>
              <w:bottom w:val="single" w:sz="4" w:space="0" w:color="auto"/>
              <w:right w:val="single" w:sz="4" w:space="0" w:color="auto"/>
            </w:tcBorders>
            <w:vAlign w:val="center"/>
            <w:hideMark/>
          </w:tcPr>
          <w:p w14:paraId="633FFBF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Трубка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глушителя</w:t>
            </w:r>
          </w:p>
        </w:tc>
        <w:tc>
          <w:tcPr>
            <w:tcW w:w="1316" w:type="dxa"/>
            <w:tcBorders>
              <w:top w:val="nil"/>
              <w:left w:val="nil"/>
              <w:bottom w:val="single" w:sz="4" w:space="0" w:color="auto"/>
              <w:right w:val="single" w:sz="4" w:space="0" w:color="auto"/>
            </w:tcBorders>
            <w:vAlign w:val="center"/>
            <w:hideMark/>
          </w:tcPr>
          <w:p w14:paraId="28B22A1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43,000</w:t>
            </w:r>
          </w:p>
        </w:tc>
      </w:tr>
      <w:tr w:rsidR="00DE0C8C" w:rsidRPr="00DE0C8C" w14:paraId="560BC94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0352E6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185</w:t>
            </w:r>
          </w:p>
        </w:tc>
        <w:tc>
          <w:tcPr>
            <w:tcW w:w="7296" w:type="dxa"/>
            <w:tcBorders>
              <w:top w:val="nil"/>
              <w:left w:val="nil"/>
              <w:bottom w:val="single" w:sz="4" w:space="0" w:color="auto"/>
              <w:right w:val="single" w:sz="4" w:space="0" w:color="auto"/>
            </w:tcBorders>
            <w:vAlign w:val="center"/>
            <w:hideMark/>
          </w:tcPr>
          <w:p w14:paraId="0342FA5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Жидкость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охлаждения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B8AC74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6318098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D36B65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186</w:t>
            </w:r>
          </w:p>
        </w:tc>
        <w:tc>
          <w:tcPr>
            <w:tcW w:w="7296" w:type="dxa"/>
            <w:tcBorders>
              <w:top w:val="nil"/>
              <w:left w:val="nil"/>
              <w:bottom w:val="single" w:sz="4" w:space="0" w:color="auto"/>
              <w:right w:val="single" w:sz="4" w:space="0" w:color="auto"/>
            </w:tcBorders>
            <w:vAlign w:val="center"/>
            <w:hideMark/>
          </w:tcPr>
          <w:p w14:paraId="56FEDF6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Кронштейн</w:t>
            </w:r>
          </w:p>
        </w:tc>
        <w:tc>
          <w:tcPr>
            <w:tcW w:w="1316" w:type="dxa"/>
            <w:tcBorders>
              <w:top w:val="nil"/>
              <w:left w:val="nil"/>
              <w:bottom w:val="single" w:sz="4" w:space="0" w:color="auto"/>
              <w:right w:val="single" w:sz="4" w:space="0" w:color="auto"/>
            </w:tcBorders>
            <w:vAlign w:val="center"/>
            <w:hideMark/>
          </w:tcPr>
          <w:p w14:paraId="0ACC850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3A1F15E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C324B6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187</w:t>
            </w:r>
          </w:p>
        </w:tc>
        <w:tc>
          <w:tcPr>
            <w:tcW w:w="7296" w:type="dxa"/>
            <w:tcBorders>
              <w:top w:val="nil"/>
              <w:left w:val="nil"/>
              <w:bottom w:val="single" w:sz="4" w:space="0" w:color="auto"/>
              <w:right w:val="single" w:sz="4" w:space="0" w:color="auto"/>
            </w:tcBorders>
            <w:vAlign w:val="center"/>
            <w:hideMark/>
          </w:tcPr>
          <w:p w14:paraId="20843DB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Хомут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глушителя</w:t>
            </w:r>
          </w:p>
        </w:tc>
        <w:tc>
          <w:tcPr>
            <w:tcW w:w="1316" w:type="dxa"/>
            <w:tcBorders>
              <w:top w:val="nil"/>
              <w:left w:val="nil"/>
              <w:bottom w:val="single" w:sz="4" w:space="0" w:color="auto"/>
              <w:right w:val="single" w:sz="4" w:space="0" w:color="auto"/>
            </w:tcBorders>
            <w:vAlign w:val="center"/>
            <w:hideMark/>
          </w:tcPr>
          <w:p w14:paraId="0C41246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w:t>
            </w:r>
          </w:p>
        </w:tc>
      </w:tr>
      <w:tr w:rsidR="00DE0C8C" w:rsidRPr="00DE0C8C" w14:paraId="0FFCECC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5973FF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188</w:t>
            </w:r>
          </w:p>
        </w:tc>
        <w:tc>
          <w:tcPr>
            <w:tcW w:w="7296" w:type="dxa"/>
            <w:tcBorders>
              <w:top w:val="nil"/>
              <w:left w:val="nil"/>
              <w:bottom w:val="single" w:sz="4" w:space="0" w:color="auto"/>
              <w:right w:val="single" w:sz="4" w:space="0" w:color="auto"/>
            </w:tcBorders>
            <w:vAlign w:val="center"/>
            <w:hideMark/>
          </w:tcPr>
          <w:p w14:paraId="267EB24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Глушитель</w:t>
            </w:r>
          </w:p>
        </w:tc>
        <w:tc>
          <w:tcPr>
            <w:tcW w:w="1316" w:type="dxa"/>
            <w:tcBorders>
              <w:top w:val="nil"/>
              <w:left w:val="nil"/>
              <w:bottom w:val="single" w:sz="4" w:space="0" w:color="auto"/>
              <w:right w:val="single" w:sz="4" w:space="0" w:color="auto"/>
            </w:tcBorders>
            <w:vAlign w:val="center"/>
            <w:hideMark/>
          </w:tcPr>
          <w:p w14:paraId="658A918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16,000</w:t>
            </w:r>
          </w:p>
        </w:tc>
      </w:tr>
      <w:tr w:rsidR="00DE0C8C" w:rsidRPr="00DE0C8C" w14:paraId="01EBC8A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514BC9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189</w:t>
            </w:r>
          </w:p>
        </w:tc>
        <w:tc>
          <w:tcPr>
            <w:tcW w:w="7296" w:type="dxa"/>
            <w:tcBorders>
              <w:top w:val="nil"/>
              <w:left w:val="nil"/>
              <w:bottom w:val="single" w:sz="4" w:space="0" w:color="auto"/>
              <w:right w:val="single" w:sz="4" w:space="0" w:color="auto"/>
            </w:tcBorders>
            <w:vAlign w:val="center"/>
            <w:hideMark/>
          </w:tcPr>
          <w:p w14:paraId="3793404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Резонатор</w:t>
            </w:r>
          </w:p>
        </w:tc>
        <w:tc>
          <w:tcPr>
            <w:tcW w:w="1316" w:type="dxa"/>
            <w:tcBorders>
              <w:top w:val="nil"/>
              <w:left w:val="nil"/>
              <w:bottom w:val="single" w:sz="4" w:space="0" w:color="auto"/>
              <w:right w:val="single" w:sz="4" w:space="0" w:color="auto"/>
            </w:tcBorders>
            <w:vAlign w:val="center"/>
            <w:hideMark/>
          </w:tcPr>
          <w:p w14:paraId="2715946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150,000</w:t>
            </w:r>
          </w:p>
        </w:tc>
      </w:tr>
      <w:tr w:rsidR="00DE0C8C" w:rsidRPr="00DE0C8C" w14:paraId="019A35B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D7D8B3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190</w:t>
            </w:r>
          </w:p>
        </w:tc>
        <w:tc>
          <w:tcPr>
            <w:tcW w:w="7296" w:type="dxa"/>
            <w:tcBorders>
              <w:top w:val="nil"/>
              <w:left w:val="nil"/>
              <w:bottom w:val="single" w:sz="4" w:space="0" w:color="auto"/>
              <w:right w:val="single" w:sz="4" w:space="0" w:color="auto"/>
            </w:tcBorders>
            <w:vAlign w:val="center"/>
            <w:hideMark/>
          </w:tcPr>
          <w:p w14:paraId="6452303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Двигатель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печи</w:t>
            </w:r>
          </w:p>
        </w:tc>
        <w:tc>
          <w:tcPr>
            <w:tcW w:w="1316" w:type="dxa"/>
            <w:tcBorders>
              <w:top w:val="nil"/>
              <w:left w:val="nil"/>
              <w:bottom w:val="single" w:sz="4" w:space="0" w:color="auto"/>
              <w:right w:val="single" w:sz="4" w:space="0" w:color="auto"/>
            </w:tcBorders>
            <w:vAlign w:val="center"/>
            <w:hideMark/>
          </w:tcPr>
          <w:p w14:paraId="4011B00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125,000</w:t>
            </w:r>
          </w:p>
        </w:tc>
      </w:tr>
      <w:tr w:rsidR="00DE0C8C" w:rsidRPr="00DE0C8C" w14:paraId="67EC47B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0C548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191</w:t>
            </w:r>
          </w:p>
        </w:tc>
        <w:tc>
          <w:tcPr>
            <w:tcW w:w="7296" w:type="dxa"/>
            <w:tcBorders>
              <w:top w:val="nil"/>
              <w:left w:val="nil"/>
              <w:bottom w:val="single" w:sz="4" w:space="0" w:color="auto"/>
              <w:right w:val="single" w:sz="4" w:space="0" w:color="auto"/>
            </w:tcBorders>
            <w:vAlign w:val="center"/>
            <w:hideMark/>
          </w:tcPr>
          <w:p w14:paraId="3814643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Радиатор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печи</w:t>
            </w:r>
          </w:p>
        </w:tc>
        <w:tc>
          <w:tcPr>
            <w:tcW w:w="1316" w:type="dxa"/>
            <w:tcBorders>
              <w:top w:val="nil"/>
              <w:left w:val="nil"/>
              <w:bottom w:val="single" w:sz="4" w:space="0" w:color="auto"/>
              <w:right w:val="single" w:sz="4" w:space="0" w:color="auto"/>
            </w:tcBorders>
            <w:vAlign w:val="center"/>
            <w:hideMark/>
          </w:tcPr>
          <w:p w14:paraId="0156544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100,000</w:t>
            </w:r>
          </w:p>
        </w:tc>
      </w:tr>
      <w:tr w:rsidR="00DE0C8C" w:rsidRPr="00DE0C8C" w14:paraId="50613A4D"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D9D9D9"/>
            <w:vAlign w:val="center"/>
            <w:hideMark/>
          </w:tcPr>
          <w:p w14:paraId="6E871C9A" w14:textId="77777777" w:rsidR="00DE0C8C" w:rsidRPr="00DE0C8C" w:rsidRDefault="00DE0C8C" w:rsidP="00DE0C8C">
            <w:pPr>
              <w:jc w:val="center"/>
              <w:rPr>
                <w:rFonts w:ascii="Sakkal Majalla" w:hAnsi="Sakkal Majalla" w:cs="Sakkal Majalla"/>
                <w:b/>
                <w:bCs/>
                <w:color w:val="000000"/>
                <w:sz w:val="20"/>
                <w:szCs w:val="20"/>
                <w:lang w:val="en-US" w:eastAsia="en-US" w:bidi="ar-SA"/>
              </w:rPr>
            </w:pPr>
            <w:r w:rsidRPr="00DE0C8C">
              <w:rPr>
                <w:rFonts w:ascii="Sakkal Majalla" w:hAnsi="Sakkal Majalla" w:cs="Sakkal Majalla" w:hint="cs"/>
                <w:b/>
                <w:bCs/>
                <w:color w:val="000000"/>
                <w:sz w:val="20"/>
                <w:szCs w:val="20"/>
                <w:lang w:val="en-US" w:eastAsia="en-US" w:bidi="ar-SA"/>
              </w:rPr>
              <w:t xml:space="preserve">    4. </w:t>
            </w:r>
            <w:r w:rsidRPr="00DE0C8C">
              <w:rPr>
                <w:rFonts w:ascii="Cambria" w:hAnsi="Cambria" w:cs="Cambria" w:hint="cs"/>
                <w:b/>
                <w:bCs/>
                <w:color w:val="000000"/>
                <w:sz w:val="20"/>
                <w:szCs w:val="20"/>
                <w:lang w:val="en-US" w:eastAsia="en-US" w:bidi="ar-SA"/>
              </w:rPr>
              <w:t>Сцепление</w:t>
            </w:r>
            <w:r w:rsidRPr="00DE0C8C">
              <w:rPr>
                <w:rFonts w:ascii="Sakkal Majalla" w:hAnsi="Sakkal Majalla" w:cs="Sakkal Majalla" w:hint="cs"/>
                <w:b/>
                <w:bCs/>
                <w:color w:val="000000"/>
                <w:sz w:val="20"/>
                <w:szCs w:val="20"/>
                <w:lang w:val="en-US" w:eastAsia="en-US" w:bidi="ar-SA"/>
              </w:rPr>
              <w:t xml:space="preserve">, </w:t>
            </w:r>
            <w:r w:rsidRPr="00DE0C8C">
              <w:rPr>
                <w:rFonts w:ascii="Cambria" w:hAnsi="Cambria" w:cs="Cambria" w:hint="cs"/>
                <w:b/>
                <w:bCs/>
                <w:color w:val="000000"/>
                <w:sz w:val="20"/>
                <w:szCs w:val="20"/>
                <w:lang w:val="en-US" w:eastAsia="en-US" w:bidi="ar-SA"/>
              </w:rPr>
              <w:t>КП</w:t>
            </w:r>
            <w:r w:rsidRPr="00DE0C8C">
              <w:rPr>
                <w:rFonts w:ascii="Sakkal Majalla" w:hAnsi="Sakkal Majalla" w:cs="Sakkal Majalla" w:hint="cs"/>
                <w:b/>
                <w:bCs/>
                <w:color w:val="000000"/>
                <w:sz w:val="20"/>
                <w:szCs w:val="20"/>
                <w:lang w:val="en-US" w:eastAsia="en-US" w:bidi="ar-SA"/>
              </w:rPr>
              <w:t xml:space="preserve"> </w:t>
            </w:r>
            <w:r w:rsidRPr="00DE0C8C">
              <w:rPr>
                <w:rFonts w:ascii="Cambria" w:hAnsi="Cambria" w:cs="Cambria" w:hint="cs"/>
                <w:b/>
                <w:bCs/>
                <w:color w:val="000000"/>
                <w:sz w:val="20"/>
                <w:szCs w:val="20"/>
                <w:lang w:val="en-US" w:eastAsia="en-US" w:bidi="ar-SA"/>
              </w:rPr>
              <w:t>и</w:t>
            </w:r>
            <w:r w:rsidRPr="00DE0C8C">
              <w:rPr>
                <w:rFonts w:ascii="Sakkal Majalla" w:hAnsi="Sakkal Majalla" w:cs="Sakkal Majalla" w:hint="cs"/>
                <w:b/>
                <w:bCs/>
                <w:color w:val="000000"/>
                <w:sz w:val="20"/>
                <w:szCs w:val="20"/>
                <w:lang w:val="en-US" w:eastAsia="en-US" w:bidi="ar-SA"/>
              </w:rPr>
              <w:t xml:space="preserve"> </w:t>
            </w:r>
            <w:r w:rsidRPr="00DE0C8C">
              <w:rPr>
                <w:rFonts w:ascii="Cambria" w:hAnsi="Cambria" w:cs="Cambria" w:hint="cs"/>
                <w:b/>
                <w:bCs/>
                <w:color w:val="000000"/>
                <w:sz w:val="20"/>
                <w:szCs w:val="20"/>
                <w:lang w:val="en-US" w:eastAsia="en-US" w:bidi="ar-SA"/>
              </w:rPr>
              <w:t>АКП</w:t>
            </w:r>
            <w:r w:rsidRPr="00DE0C8C">
              <w:rPr>
                <w:rFonts w:ascii="Sakkal Majalla" w:hAnsi="Sakkal Majalla" w:cs="Sakkal Majalla" w:hint="cs"/>
                <w:b/>
                <w:bCs/>
                <w:color w:val="000000"/>
                <w:sz w:val="20"/>
                <w:szCs w:val="20"/>
                <w:lang w:val="en-US" w:eastAsia="en-US" w:bidi="ar-SA"/>
              </w:rPr>
              <w:t xml:space="preserve"> </w:t>
            </w:r>
          </w:p>
        </w:tc>
      </w:tr>
      <w:tr w:rsidR="00DE0C8C" w:rsidRPr="00DE0C8C" w14:paraId="0693A92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D068DA4"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192</w:t>
            </w:r>
          </w:p>
        </w:tc>
        <w:tc>
          <w:tcPr>
            <w:tcW w:w="7296" w:type="dxa"/>
            <w:tcBorders>
              <w:top w:val="nil"/>
              <w:left w:val="nil"/>
              <w:bottom w:val="single" w:sz="4" w:space="0" w:color="auto"/>
              <w:right w:val="single" w:sz="4" w:space="0" w:color="auto"/>
            </w:tcBorders>
            <w:vAlign w:val="center"/>
            <w:hideMark/>
          </w:tcPr>
          <w:p w14:paraId="3F74951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Рабочий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цилиндр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сцепления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689266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55E4757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9CCB50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193</w:t>
            </w:r>
          </w:p>
        </w:tc>
        <w:tc>
          <w:tcPr>
            <w:tcW w:w="7296" w:type="dxa"/>
            <w:tcBorders>
              <w:top w:val="nil"/>
              <w:left w:val="nil"/>
              <w:bottom w:val="single" w:sz="4" w:space="0" w:color="auto"/>
              <w:right w:val="single" w:sz="4" w:space="0" w:color="auto"/>
            </w:tcBorders>
            <w:vAlign w:val="center"/>
            <w:hideMark/>
          </w:tcPr>
          <w:p w14:paraId="6D48A28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Главный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цилиндр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сцепления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6910E7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2765FE8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87C5E8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194</w:t>
            </w:r>
          </w:p>
        </w:tc>
        <w:tc>
          <w:tcPr>
            <w:tcW w:w="7296" w:type="dxa"/>
            <w:tcBorders>
              <w:top w:val="nil"/>
              <w:left w:val="nil"/>
              <w:bottom w:val="single" w:sz="4" w:space="0" w:color="auto"/>
              <w:right w:val="single" w:sz="4" w:space="0" w:color="auto"/>
            </w:tcBorders>
            <w:vAlign w:val="center"/>
            <w:hideMark/>
          </w:tcPr>
          <w:p w14:paraId="16444A2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Кронштейн</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главного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цилиндра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сцепления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4DC6D9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1912977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EE2100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195</w:t>
            </w:r>
          </w:p>
        </w:tc>
        <w:tc>
          <w:tcPr>
            <w:tcW w:w="7296" w:type="dxa"/>
            <w:tcBorders>
              <w:top w:val="nil"/>
              <w:left w:val="nil"/>
              <w:bottom w:val="single" w:sz="4" w:space="0" w:color="auto"/>
              <w:right w:val="single" w:sz="4" w:space="0" w:color="auto"/>
            </w:tcBorders>
            <w:vAlign w:val="center"/>
            <w:hideMark/>
          </w:tcPr>
          <w:p w14:paraId="118DC2F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Комплект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ремонта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цилиндра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сцепления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67D898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256471A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948FD9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196</w:t>
            </w:r>
          </w:p>
        </w:tc>
        <w:tc>
          <w:tcPr>
            <w:tcW w:w="7296" w:type="dxa"/>
            <w:tcBorders>
              <w:top w:val="nil"/>
              <w:left w:val="nil"/>
              <w:bottom w:val="single" w:sz="4" w:space="0" w:color="auto"/>
              <w:right w:val="single" w:sz="4" w:space="0" w:color="auto"/>
            </w:tcBorders>
            <w:vAlign w:val="center"/>
            <w:hideMark/>
          </w:tcPr>
          <w:p w14:paraId="0034F8B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Ведущий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диск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сцепления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B35AE1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24C6351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96854C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197</w:t>
            </w:r>
          </w:p>
        </w:tc>
        <w:tc>
          <w:tcPr>
            <w:tcW w:w="7296" w:type="dxa"/>
            <w:tcBorders>
              <w:top w:val="nil"/>
              <w:left w:val="nil"/>
              <w:bottom w:val="single" w:sz="4" w:space="0" w:color="auto"/>
              <w:right w:val="single" w:sz="4" w:space="0" w:color="auto"/>
            </w:tcBorders>
            <w:vAlign w:val="center"/>
            <w:hideMark/>
          </w:tcPr>
          <w:p w14:paraId="5289D17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Ведомый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диск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сцепления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C36938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27BC5C8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2EEF8F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198</w:t>
            </w:r>
          </w:p>
        </w:tc>
        <w:tc>
          <w:tcPr>
            <w:tcW w:w="7296" w:type="dxa"/>
            <w:tcBorders>
              <w:top w:val="nil"/>
              <w:left w:val="nil"/>
              <w:bottom w:val="single" w:sz="4" w:space="0" w:color="auto"/>
              <w:right w:val="single" w:sz="4" w:space="0" w:color="auto"/>
            </w:tcBorders>
            <w:vAlign w:val="center"/>
            <w:hideMark/>
          </w:tcPr>
          <w:p w14:paraId="04D2C8A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Подшипник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сцепления</w:t>
            </w:r>
          </w:p>
        </w:tc>
        <w:tc>
          <w:tcPr>
            <w:tcW w:w="1316" w:type="dxa"/>
            <w:tcBorders>
              <w:top w:val="nil"/>
              <w:left w:val="nil"/>
              <w:bottom w:val="single" w:sz="4" w:space="0" w:color="auto"/>
              <w:right w:val="single" w:sz="4" w:space="0" w:color="auto"/>
            </w:tcBorders>
            <w:vAlign w:val="center"/>
            <w:hideMark/>
          </w:tcPr>
          <w:p w14:paraId="2568276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080B250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035A2A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199</w:t>
            </w:r>
          </w:p>
        </w:tc>
        <w:tc>
          <w:tcPr>
            <w:tcW w:w="7296" w:type="dxa"/>
            <w:tcBorders>
              <w:top w:val="nil"/>
              <w:left w:val="nil"/>
              <w:bottom w:val="single" w:sz="4" w:space="0" w:color="auto"/>
              <w:right w:val="single" w:sz="4" w:space="0" w:color="auto"/>
            </w:tcBorders>
            <w:vAlign w:val="center"/>
            <w:hideMark/>
          </w:tcPr>
          <w:p w14:paraId="24AD6F5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Педаль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сцепления</w:t>
            </w:r>
          </w:p>
        </w:tc>
        <w:tc>
          <w:tcPr>
            <w:tcW w:w="1316" w:type="dxa"/>
            <w:tcBorders>
              <w:top w:val="nil"/>
              <w:left w:val="nil"/>
              <w:bottom w:val="single" w:sz="4" w:space="0" w:color="auto"/>
              <w:right w:val="single" w:sz="4" w:space="0" w:color="auto"/>
            </w:tcBorders>
            <w:vAlign w:val="center"/>
            <w:hideMark/>
          </w:tcPr>
          <w:p w14:paraId="2C95C09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24328AF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971BE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200</w:t>
            </w:r>
          </w:p>
        </w:tc>
        <w:tc>
          <w:tcPr>
            <w:tcW w:w="7296" w:type="dxa"/>
            <w:tcBorders>
              <w:top w:val="nil"/>
              <w:left w:val="nil"/>
              <w:bottom w:val="single" w:sz="4" w:space="0" w:color="auto"/>
              <w:right w:val="single" w:sz="4" w:space="0" w:color="auto"/>
            </w:tcBorders>
            <w:vAlign w:val="center"/>
            <w:hideMark/>
          </w:tcPr>
          <w:p w14:paraId="76177CB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Трос</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сцепления</w:t>
            </w:r>
          </w:p>
        </w:tc>
        <w:tc>
          <w:tcPr>
            <w:tcW w:w="1316" w:type="dxa"/>
            <w:tcBorders>
              <w:top w:val="nil"/>
              <w:left w:val="nil"/>
              <w:bottom w:val="single" w:sz="4" w:space="0" w:color="auto"/>
              <w:right w:val="single" w:sz="4" w:space="0" w:color="auto"/>
            </w:tcBorders>
            <w:vAlign w:val="center"/>
            <w:hideMark/>
          </w:tcPr>
          <w:p w14:paraId="7E191B2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3489F7D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209242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201</w:t>
            </w:r>
          </w:p>
        </w:tc>
        <w:tc>
          <w:tcPr>
            <w:tcW w:w="7296" w:type="dxa"/>
            <w:tcBorders>
              <w:top w:val="nil"/>
              <w:left w:val="nil"/>
              <w:bottom w:val="single" w:sz="4" w:space="0" w:color="auto"/>
              <w:right w:val="single" w:sz="4" w:space="0" w:color="auto"/>
            </w:tcBorders>
            <w:vAlign w:val="center"/>
            <w:hideMark/>
          </w:tcPr>
          <w:p w14:paraId="73BDD06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Труба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степления</w:t>
            </w:r>
          </w:p>
        </w:tc>
        <w:tc>
          <w:tcPr>
            <w:tcW w:w="1316" w:type="dxa"/>
            <w:tcBorders>
              <w:top w:val="nil"/>
              <w:left w:val="nil"/>
              <w:bottom w:val="single" w:sz="4" w:space="0" w:color="auto"/>
              <w:right w:val="single" w:sz="4" w:space="0" w:color="auto"/>
            </w:tcBorders>
            <w:vAlign w:val="center"/>
            <w:hideMark/>
          </w:tcPr>
          <w:p w14:paraId="53EFE0A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08F73B0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BF54A5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202</w:t>
            </w:r>
          </w:p>
        </w:tc>
        <w:tc>
          <w:tcPr>
            <w:tcW w:w="7296" w:type="dxa"/>
            <w:tcBorders>
              <w:top w:val="nil"/>
              <w:left w:val="nil"/>
              <w:bottom w:val="single" w:sz="4" w:space="0" w:color="auto"/>
              <w:right w:val="single" w:sz="4" w:space="0" w:color="auto"/>
            </w:tcBorders>
            <w:vAlign w:val="center"/>
            <w:hideMark/>
          </w:tcPr>
          <w:p w14:paraId="7C31F2F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Масло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КП</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полусинтетическое</w:t>
            </w:r>
            <w:r w:rsidRPr="00DE0C8C">
              <w:rPr>
                <w:rFonts w:ascii="Sakkal Majalla" w:hAnsi="Sakkal Majalla" w:cs="Sakkal Majalla" w:hint="cs"/>
                <w:color w:val="000000"/>
                <w:sz w:val="20"/>
                <w:szCs w:val="20"/>
                <w:lang w:val="en-US" w:eastAsia="en-US" w:bidi="ar-SA"/>
              </w:rPr>
              <w:t xml:space="preserve"> 75/90)</w:t>
            </w:r>
          </w:p>
        </w:tc>
        <w:tc>
          <w:tcPr>
            <w:tcW w:w="1316" w:type="dxa"/>
            <w:tcBorders>
              <w:top w:val="nil"/>
              <w:left w:val="nil"/>
              <w:bottom w:val="single" w:sz="4" w:space="0" w:color="auto"/>
              <w:right w:val="single" w:sz="4" w:space="0" w:color="auto"/>
            </w:tcBorders>
            <w:vAlign w:val="center"/>
            <w:hideMark/>
          </w:tcPr>
          <w:p w14:paraId="2344297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07DFFD0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FA161D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203</w:t>
            </w:r>
          </w:p>
        </w:tc>
        <w:tc>
          <w:tcPr>
            <w:tcW w:w="7296" w:type="dxa"/>
            <w:tcBorders>
              <w:top w:val="nil"/>
              <w:left w:val="nil"/>
              <w:bottom w:val="single" w:sz="4" w:space="0" w:color="auto"/>
              <w:right w:val="single" w:sz="4" w:space="0" w:color="auto"/>
            </w:tcBorders>
            <w:vAlign w:val="center"/>
            <w:hideMark/>
          </w:tcPr>
          <w:p w14:paraId="3D33B2E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Коробка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передач</w:t>
            </w:r>
          </w:p>
        </w:tc>
        <w:tc>
          <w:tcPr>
            <w:tcW w:w="1316" w:type="dxa"/>
            <w:tcBorders>
              <w:top w:val="nil"/>
              <w:left w:val="nil"/>
              <w:bottom w:val="single" w:sz="4" w:space="0" w:color="auto"/>
              <w:right w:val="single" w:sz="4" w:space="0" w:color="auto"/>
            </w:tcBorders>
            <w:vAlign w:val="center"/>
            <w:hideMark/>
          </w:tcPr>
          <w:p w14:paraId="0362FF1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0FD5ABE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6FAC4D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204</w:t>
            </w:r>
          </w:p>
        </w:tc>
        <w:tc>
          <w:tcPr>
            <w:tcW w:w="7296" w:type="dxa"/>
            <w:tcBorders>
              <w:top w:val="nil"/>
              <w:left w:val="nil"/>
              <w:bottom w:val="single" w:sz="4" w:space="0" w:color="auto"/>
              <w:right w:val="single" w:sz="4" w:space="0" w:color="auto"/>
            </w:tcBorders>
            <w:vAlign w:val="center"/>
            <w:hideMark/>
          </w:tcPr>
          <w:p w14:paraId="4D5D668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Чехол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КП</w:t>
            </w:r>
          </w:p>
        </w:tc>
        <w:tc>
          <w:tcPr>
            <w:tcW w:w="1316" w:type="dxa"/>
            <w:tcBorders>
              <w:top w:val="nil"/>
              <w:left w:val="nil"/>
              <w:bottom w:val="single" w:sz="4" w:space="0" w:color="auto"/>
              <w:right w:val="single" w:sz="4" w:space="0" w:color="auto"/>
            </w:tcBorders>
            <w:vAlign w:val="center"/>
            <w:hideMark/>
          </w:tcPr>
          <w:p w14:paraId="1332683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4DE0304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3316CA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205</w:t>
            </w:r>
          </w:p>
        </w:tc>
        <w:tc>
          <w:tcPr>
            <w:tcW w:w="7296" w:type="dxa"/>
            <w:tcBorders>
              <w:top w:val="nil"/>
              <w:left w:val="nil"/>
              <w:bottom w:val="single" w:sz="4" w:space="0" w:color="auto"/>
              <w:right w:val="single" w:sz="4" w:space="0" w:color="auto"/>
            </w:tcBorders>
            <w:vAlign w:val="center"/>
            <w:hideMark/>
          </w:tcPr>
          <w:p w14:paraId="6A2310E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Передний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сальник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p>
        </w:tc>
        <w:tc>
          <w:tcPr>
            <w:tcW w:w="1316" w:type="dxa"/>
            <w:tcBorders>
              <w:top w:val="nil"/>
              <w:left w:val="nil"/>
              <w:bottom w:val="single" w:sz="4" w:space="0" w:color="auto"/>
              <w:right w:val="single" w:sz="4" w:space="0" w:color="auto"/>
            </w:tcBorders>
            <w:vAlign w:val="center"/>
            <w:hideMark/>
          </w:tcPr>
          <w:p w14:paraId="5E4D130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7A43E8C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CA94F9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206</w:t>
            </w:r>
          </w:p>
        </w:tc>
        <w:tc>
          <w:tcPr>
            <w:tcW w:w="7296" w:type="dxa"/>
            <w:tcBorders>
              <w:top w:val="nil"/>
              <w:left w:val="nil"/>
              <w:bottom w:val="single" w:sz="4" w:space="0" w:color="auto"/>
              <w:right w:val="single" w:sz="4" w:space="0" w:color="auto"/>
            </w:tcBorders>
            <w:vAlign w:val="center"/>
            <w:hideMark/>
          </w:tcPr>
          <w:p w14:paraId="765E287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Задний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сальник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p>
        </w:tc>
        <w:tc>
          <w:tcPr>
            <w:tcW w:w="1316" w:type="dxa"/>
            <w:tcBorders>
              <w:top w:val="nil"/>
              <w:left w:val="nil"/>
              <w:bottom w:val="single" w:sz="4" w:space="0" w:color="auto"/>
              <w:right w:val="single" w:sz="4" w:space="0" w:color="auto"/>
            </w:tcBorders>
            <w:vAlign w:val="center"/>
            <w:hideMark/>
          </w:tcPr>
          <w:p w14:paraId="15445A2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7DB557F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A460D3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207</w:t>
            </w:r>
          </w:p>
        </w:tc>
        <w:tc>
          <w:tcPr>
            <w:tcW w:w="7296" w:type="dxa"/>
            <w:tcBorders>
              <w:top w:val="nil"/>
              <w:left w:val="nil"/>
              <w:bottom w:val="single" w:sz="4" w:space="0" w:color="auto"/>
              <w:right w:val="single" w:sz="4" w:space="0" w:color="auto"/>
            </w:tcBorders>
            <w:vAlign w:val="center"/>
            <w:hideMark/>
          </w:tcPr>
          <w:p w14:paraId="0C7682D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Привод</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спидометра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986A6A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4AB07BE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0FCC17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208</w:t>
            </w:r>
          </w:p>
        </w:tc>
        <w:tc>
          <w:tcPr>
            <w:tcW w:w="7296" w:type="dxa"/>
            <w:tcBorders>
              <w:top w:val="nil"/>
              <w:left w:val="nil"/>
              <w:bottom w:val="single" w:sz="4" w:space="0" w:color="auto"/>
              <w:right w:val="single" w:sz="4" w:space="0" w:color="auto"/>
            </w:tcBorders>
            <w:vAlign w:val="center"/>
            <w:hideMark/>
          </w:tcPr>
          <w:p w14:paraId="6B972CE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Подшипник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КП</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1A1792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4AB3EC2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F8DCDA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209</w:t>
            </w:r>
          </w:p>
        </w:tc>
        <w:tc>
          <w:tcPr>
            <w:tcW w:w="7296" w:type="dxa"/>
            <w:tcBorders>
              <w:top w:val="nil"/>
              <w:left w:val="nil"/>
              <w:bottom w:val="single" w:sz="4" w:space="0" w:color="auto"/>
              <w:right w:val="single" w:sz="4" w:space="0" w:color="auto"/>
            </w:tcBorders>
            <w:vAlign w:val="center"/>
            <w:hideMark/>
          </w:tcPr>
          <w:p w14:paraId="2E17EBE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Приспособление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распыления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передачи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6C2654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7A2D166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378213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210</w:t>
            </w:r>
          </w:p>
        </w:tc>
        <w:tc>
          <w:tcPr>
            <w:tcW w:w="7296" w:type="dxa"/>
            <w:tcBorders>
              <w:top w:val="nil"/>
              <w:left w:val="nil"/>
              <w:bottom w:val="single" w:sz="4" w:space="0" w:color="auto"/>
              <w:right w:val="single" w:sz="4" w:space="0" w:color="auto"/>
            </w:tcBorders>
            <w:vAlign w:val="center"/>
            <w:hideMark/>
          </w:tcPr>
          <w:p w14:paraId="629FDF0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Рычаг</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передачи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КП</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A3CD11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5A39815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C11AC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211</w:t>
            </w:r>
          </w:p>
        </w:tc>
        <w:tc>
          <w:tcPr>
            <w:tcW w:w="7296" w:type="dxa"/>
            <w:tcBorders>
              <w:top w:val="nil"/>
              <w:left w:val="nil"/>
              <w:bottom w:val="single" w:sz="4" w:space="0" w:color="auto"/>
              <w:right w:val="single" w:sz="4" w:space="0" w:color="auto"/>
            </w:tcBorders>
            <w:vAlign w:val="center"/>
            <w:hideMark/>
          </w:tcPr>
          <w:p w14:paraId="412C0D8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Механизм</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переключения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210668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5880C78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B23A09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212</w:t>
            </w:r>
          </w:p>
        </w:tc>
        <w:tc>
          <w:tcPr>
            <w:tcW w:w="7296" w:type="dxa"/>
            <w:tcBorders>
              <w:top w:val="nil"/>
              <w:left w:val="nil"/>
              <w:bottom w:val="single" w:sz="4" w:space="0" w:color="auto"/>
              <w:right w:val="single" w:sz="4" w:space="0" w:color="auto"/>
            </w:tcBorders>
            <w:vAlign w:val="center"/>
            <w:hideMark/>
          </w:tcPr>
          <w:p w14:paraId="50D4FE0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Первичный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62304E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52A2535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F7327D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213</w:t>
            </w:r>
          </w:p>
        </w:tc>
        <w:tc>
          <w:tcPr>
            <w:tcW w:w="7296" w:type="dxa"/>
            <w:tcBorders>
              <w:top w:val="nil"/>
              <w:left w:val="nil"/>
              <w:bottom w:val="single" w:sz="4" w:space="0" w:color="auto"/>
              <w:right w:val="single" w:sz="4" w:space="0" w:color="auto"/>
            </w:tcBorders>
            <w:vAlign w:val="center"/>
            <w:hideMark/>
          </w:tcPr>
          <w:p w14:paraId="5FCC138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Вторичный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p>
        </w:tc>
        <w:tc>
          <w:tcPr>
            <w:tcW w:w="1316" w:type="dxa"/>
            <w:tcBorders>
              <w:top w:val="nil"/>
              <w:left w:val="nil"/>
              <w:bottom w:val="single" w:sz="4" w:space="0" w:color="auto"/>
              <w:right w:val="single" w:sz="4" w:space="0" w:color="auto"/>
            </w:tcBorders>
            <w:vAlign w:val="center"/>
            <w:hideMark/>
          </w:tcPr>
          <w:p w14:paraId="3315491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1A30868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8643C3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214</w:t>
            </w:r>
          </w:p>
        </w:tc>
        <w:tc>
          <w:tcPr>
            <w:tcW w:w="7296" w:type="dxa"/>
            <w:tcBorders>
              <w:top w:val="nil"/>
              <w:left w:val="nil"/>
              <w:bottom w:val="single" w:sz="4" w:space="0" w:color="auto"/>
              <w:right w:val="single" w:sz="4" w:space="0" w:color="auto"/>
            </w:tcBorders>
            <w:vAlign w:val="center"/>
            <w:hideMark/>
          </w:tcPr>
          <w:p w14:paraId="7866333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Промежуточный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вал</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p>
        </w:tc>
        <w:tc>
          <w:tcPr>
            <w:tcW w:w="1316" w:type="dxa"/>
            <w:tcBorders>
              <w:top w:val="nil"/>
              <w:left w:val="nil"/>
              <w:bottom w:val="single" w:sz="4" w:space="0" w:color="auto"/>
              <w:right w:val="single" w:sz="4" w:space="0" w:color="auto"/>
            </w:tcBorders>
            <w:vAlign w:val="center"/>
            <w:hideMark/>
          </w:tcPr>
          <w:p w14:paraId="03C791C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0BA7931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2A630A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215</w:t>
            </w:r>
          </w:p>
        </w:tc>
        <w:tc>
          <w:tcPr>
            <w:tcW w:w="7296" w:type="dxa"/>
            <w:tcBorders>
              <w:top w:val="nil"/>
              <w:left w:val="nil"/>
              <w:bottom w:val="single" w:sz="4" w:space="0" w:color="auto"/>
              <w:right w:val="single" w:sz="4" w:space="0" w:color="auto"/>
            </w:tcBorders>
            <w:vAlign w:val="center"/>
            <w:hideMark/>
          </w:tcPr>
          <w:p w14:paraId="4CA54C5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Вилка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p>
        </w:tc>
        <w:tc>
          <w:tcPr>
            <w:tcW w:w="1316" w:type="dxa"/>
            <w:tcBorders>
              <w:top w:val="nil"/>
              <w:left w:val="nil"/>
              <w:bottom w:val="single" w:sz="4" w:space="0" w:color="auto"/>
              <w:right w:val="single" w:sz="4" w:space="0" w:color="auto"/>
            </w:tcBorders>
            <w:vAlign w:val="center"/>
            <w:hideMark/>
          </w:tcPr>
          <w:p w14:paraId="7C6D642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7BADCC7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6C1D2D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216</w:t>
            </w:r>
          </w:p>
        </w:tc>
        <w:tc>
          <w:tcPr>
            <w:tcW w:w="7296" w:type="dxa"/>
            <w:tcBorders>
              <w:top w:val="nil"/>
              <w:left w:val="nil"/>
              <w:bottom w:val="single" w:sz="4" w:space="0" w:color="auto"/>
              <w:right w:val="single" w:sz="4" w:space="0" w:color="auto"/>
            </w:tcBorders>
            <w:vAlign w:val="center"/>
            <w:hideMark/>
          </w:tcPr>
          <w:p w14:paraId="44C31A0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Зубчатое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КП</w:t>
            </w:r>
          </w:p>
        </w:tc>
        <w:tc>
          <w:tcPr>
            <w:tcW w:w="1316" w:type="dxa"/>
            <w:tcBorders>
              <w:top w:val="nil"/>
              <w:left w:val="nil"/>
              <w:bottom w:val="single" w:sz="4" w:space="0" w:color="auto"/>
              <w:right w:val="single" w:sz="4" w:space="0" w:color="auto"/>
            </w:tcBorders>
            <w:vAlign w:val="center"/>
            <w:hideMark/>
          </w:tcPr>
          <w:p w14:paraId="0BCABC7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192754A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58AE9B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217</w:t>
            </w:r>
          </w:p>
        </w:tc>
        <w:tc>
          <w:tcPr>
            <w:tcW w:w="7296" w:type="dxa"/>
            <w:tcBorders>
              <w:top w:val="nil"/>
              <w:left w:val="nil"/>
              <w:bottom w:val="single" w:sz="4" w:space="0" w:color="auto"/>
              <w:right w:val="single" w:sz="4" w:space="0" w:color="auto"/>
            </w:tcBorders>
            <w:vAlign w:val="center"/>
            <w:hideMark/>
          </w:tcPr>
          <w:p w14:paraId="4D36147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Синхронизатор</w:t>
            </w:r>
          </w:p>
        </w:tc>
        <w:tc>
          <w:tcPr>
            <w:tcW w:w="1316" w:type="dxa"/>
            <w:tcBorders>
              <w:top w:val="nil"/>
              <w:left w:val="nil"/>
              <w:bottom w:val="single" w:sz="4" w:space="0" w:color="auto"/>
              <w:right w:val="single" w:sz="4" w:space="0" w:color="auto"/>
            </w:tcBorders>
            <w:vAlign w:val="center"/>
            <w:hideMark/>
          </w:tcPr>
          <w:p w14:paraId="2EBCB98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1A4387D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E6686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218</w:t>
            </w:r>
          </w:p>
        </w:tc>
        <w:tc>
          <w:tcPr>
            <w:tcW w:w="7296" w:type="dxa"/>
            <w:tcBorders>
              <w:top w:val="nil"/>
              <w:left w:val="nil"/>
              <w:bottom w:val="single" w:sz="4" w:space="0" w:color="auto"/>
              <w:right w:val="single" w:sz="4" w:space="0" w:color="auto"/>
            </w:tcBorders>
            <w:vAlign w:val="center"/>
            <w:hideMark/>
          </w:tcPr>
          <w:p w14:paraId="663EF41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Гидромуфта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8268ED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66E38BD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BBEBE2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219</w:t>
            </w:r>
          </w:p>
        </w:tc>
        <w:tc>
          <w:tcPr>
            <w:tcW w:w="7296" w:type="dxa"/>
            <w:tcBorders>
              <w:top w:val="nil"/>
              <w:left w:val="nil"/>
              <w:bottom w:val="single" w:sz="4" w:space="0" w:color="auto"/>
              <w:right w:val="single" w:sz="4" w:space="0" w:color="auto"/>
            </w:tcBorders>
            <w:vAlign w:val="center"/>
            <w:hideMark/>
          </w:tcPr>
          <w:p w14:paraId="4F92052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Комплект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ремонта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КП</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FDDB13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3D16BF8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278147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220</w:t>
            </w:r>
          </w:p>
        </w:tc>
        <w:tc>
          <w:tcPr>
            <w:tcW w:w="7296" w:type="dxa"/>
            <w:tcBorders>
              <w:top w:val="nil"/>
              <w:left w:val="nil"/>
              <w:bottom w:val="single" w:sz="4" w:space="0" w:color="auto"/>
              <w:right w:val="single" w:sz="4" w:space="0" w:color="auto"/>
            </w:tcBorders>
            <w:vAlign w:val="center"/>
            <w:hideMark/>
          </w:tcPr>
          <w:p w14:paraId="13B6DC6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Трансмиссионное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w:t>
            </w:r>
            <w:r w:rsidRPr="00DE0C8C">
              <w:rPr>
                <w:rFonts w:ascii="Sakkal Majalla" w:hAnsi="Sakkal Majalla" w:cs="Sakkal Majalla" w:hint="cs"/>
                <w:color w:val="000000"/>
                <w:sz w:val="20"/>
                <w:szCs w:val="20"/>
                <w:lang w:val="en-US" w:eastAsia="en-US" w:bidi="ar-SA"/>
              </w:rPr>
              <w:t xml:space="preserve">,          1 </w:t>
            </w:r>
            <w:r w:rsidRPr="00DE0C8C">
              <w:rPr>
                <w:rFonts w:ascii="Cambria" w:hAnsi="Cambria" w:cs="Cambria" w:hint="cs"/>
                <w:color w:val="000000"/>
                <w:sz w:val="20"/>
                <w:szCs w:val="20"/>
                <w:lang w:val="en-US" w:eastAsia="en-US" w:bidi="ar-SA"/>
              </w:rPr>
              <w:t>литр</w:t>
            </w:r>
          </w:p>
        </w:tc>
        <w:tc>
          <w:tcPr>
            <w:tcW w:w="1316" w:type="dxa"/>
            <w:tcBorders>
              <w:top w:val="nil"/>
              <w:left w:val="nil"/>
              <w:bottom w:val="single" w:sz="4" w:space="0" w:color="auto"/>
              <w:right w:val="single" w:sz="4" w:space="0" w:color="auto"/>
            </w:tcBorders>
            <w:vAlign w:val="center"/>
            <w:hideMark/>
          </w:tcPr>
          <w:p w14:paraId="6931F87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w:t>
            </w:r>
          </w:p>
        </w:tc>
      </w:tr>
      <w:tr w:rsidR="00DE0C8C" w:rsidRPr="00DE0C8C" w14:paraId="38D9C5F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CBEA25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221</w:t>
            </w:r>
          </w:p>
        </w:tc>
        <w:tc>
          <w:tcPr>
            <w:tcW w:w="7296" w:type="dxa"/>
            <w:tcBorders>
              <w:top w:val="nil"/>
              <w:left w:val="nil"/>
              <w:bottom w:val="single" w:sz="4" w:space="0" w:color="auto"/>
              <w:right w:val="single" w:sz="4" w:space="0" w:color="auto"/>
            </w:tcBorders>
            <w:vAlign w:val="center"/>
            <w:hideMark/>
          </w:tcPr>
          <w:p w14:paraId="2867C17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Автоматическая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передач</w:t>
            </w:r>
          </w:p>
        </w:tc>
        <w:tc>
          <w:tcPr>
            <w:tcW w:w="1316" w:type="dxa"/>
            <w:tcBorders>
              <w:top w:val="nil"/>
              <w:left w:val="nil"/>
              <w:bottom w:val="single" w:sz="4" w:space="0" w:color="auto"/>
              <w:right w:val="single" w:sz="4" w:space="0" w:color="auto"/>
            </w:tcBorders>
            <w:vAlign w:val="center"/>
            <w:hideMark/>
          </w:tcPr>
          <w:p w14:paraId="2F750F54" w14:textId="77777777" w:rsidR="00DE0C8C" w:rsidRPr="00DE0C8C" w:rsidRDefault="00DE0C8C" w:rsidP="00DE0C8C">
            <w:pPr>
              <w:jc w:val="right"/>
              <w:rPr>
                <w:rFonts w:ascii="GHEA Grapalat" w:hAnsi="GHEA Grapalat" w:cs="Calibri" w:hint="cs"/>
                <w:color w:val="000000"/>
                <w:sz w:val="18"/>
                <w:szCs w:val="18"/>
                <w:lang w:val="en-US" w:eastAsia="en-US" w:bidi="ar-SA"/>
              </w:rPr>
            </w:pPr>
            <w:r w:rsidRPr="00DE0C8C">
              <w:rPr>
                <w:rFonts w:ascii="GHEA Grapalat" w:hAnsi="GHEA Grapalat" w:cs="Calibri"/>
                <w:color w:val="000000"/>
                <w:sz w:val="18"/>
                <w:szCs w:val="18"/>
                <w:lang w:val="en-US" w:eastAsia="en-US" w:bidi="ar-SA"/>
              </w:rPr>
              <w:t>600,000</w:t>
            </w:r>
          </w:p>
        </w:tc>
      </w:tr>
      <w:tr w:rsidR="00DE0C8C" w:rsidRPr="00DE0C8C" w14:paraId="2F46C05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58D1E6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222</w:t>
            </w:r>
          </w:p>
        </w:tc>
        <w:tc>
          <w:tcPr>
            <w:tcW w:w="7296" w:type="dxa"/>
            <w:tcBorders>
              <w:top w:val="nil"/>
              <w:left w:val="nil"/>
              <w:bottom w:val="single" w:sz="4" w:space="0" w:color="auto"/>
              <w:right w:val="single" w:sz="4" w:space="0" w:color="auto"/>
            </w:tcBorders>
            <w:vAlign w:val="center"/>
            <w:hideMark/>
          </w:tcPr>
          <w:p w14:paraId="61D5192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Масло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r w:rsidRPr="00DE0C8C">
              <w:rPr>
                <w:rFonts w:ascii="Sakkal Majalla" w:hAnsi="Sakkal Majalla" w:cs="Sakkal Majalla" w:hint="cs"/>
                <w:color w:val="000000"/>
                <w:sz w:val="20"/>
                <w:szCs w:val="20"/>
                <w:lang w:val="en-US" w:eastAsia="en-US" w:bidi="ar-SA"/>
              </w:rPr>
              <w:t xml:space="preserve"> ATS-U DEXTRON-6,   1</w:t>
            </w:r>
            <w:r w:rsidRPr="00DE0C8C">
              <w:rPr>
                <w:rFonts w:ascii="Cambria" w:hAnsi="Cambria" w:cs="Cambria" w:hint="cs"/>
                <w:color w:val="000000"/>
                <w:sz w:val="20"/>
                <w:szCs w:val="20"/>
                <w:lang w:val="en-US" w:eastAsia="en-US" w:bidi="ar-SA"/>
              </w:rPr>
              <w:t>л</w:t>
            </w:r>
          </w:p>
        </w:tc>
        <w:tc>
          <w:tcPr>
            <w:tcW w:w="1316" w:type="dxa"/>
            <w:tcBorders>
              <w:top w:val="nil"/>
              <w:left w:val="nil"/>
              <w:bottom w:val="single" w:sz="4" w:space="0" w:color="auto"/>
              <w:right w:val="single" w:sz="4" w:space="0" w:color="auto"/>
            </w:tcBorders>
            <w:vAlign w:val="center"/>
            <w:hideMark/>
          </w:tcPr>
          <w:p w14:paraId="4733F4E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484AA7E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84DD0E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223</w:t>
            </w:r>
          </w:p>
        </w:tc>
        <w:tc>
          <w:tcPr>
            <w:tcW w:w="7296" w:type="dxa"/>
            <w:tcBorders>
              <w:top w:val="nil"/>
              <w:left w:val="nil"/>
              <w:bottom w:val="single" w:sz="4" w:space="0" w:color="auto"/>
              <w:right w:val="single" w:sz="4" w:space="0" w:color="auto"/>
            </w:tcBorders>
            <w:vAlign w:val="center"/>
            <w:hideMark/>
          </w:tcPr>
          <w:p w14:paraId="6C54EF9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Чехол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p>
        </w:tc>
        <w:tc>
          <w:tcPr>
            <w:tcW w:w="1316" w:type="dxa"/>
            <w:tcBorders>
              <w:top w:val="nil"/>
              <w:left w:val="nil"/>
              <w:bottom w:val="single" w:sz="4" w:space="0" w:color="auto"/>
              <w:right w:val="single" w:sz="4" w:space="0" w:color="auto"/>
            </w:tcBorders>
            <w:vAlign w:val="center"/>
            <w:hideMark/>
          </w:tcPr>
          <w:p w14:paraId="11781F0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105,000</w:t>
            </w:r>
          </w:p>
        </w:tc>
      </w:tr>
      <w:tr w:rsidR="00DE0C8C" w:rsidRPr="00DE0C8C" w14:paraId="32ECA7F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31845B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224</w:t>
            </w:r>
          </w:p>
        </w:tc>
        <w:tc>
          <w:tcPr>
            <w:tcW w:w="7296" w:type="dxa"/>
            <w:tcBorders>
              <w:top w:val="nil"/>
              <w:left w:val="nil"/>
              <w:bottom w:val="single" w:sz="4" w:space="0" w:color="auto"/>
              <w:right w:val="single" w:sz="4" w:space="0" w:color="auto"/>
            </w:tcBorders>
            <w:vAlign w:val="center"/>
            <w:hideMark/>
          </w:tcPr>
          <w:p w14:paraId="0538A1C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Конвертер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p>
        </w:tc>
        <w:tc>
          <w:tcPr>
            <w:tcW w:w="1316" w:type="dxa"/>
            <w:tcBorders>
              <w:top w:val="nil"/>
              <w:left w:val="nil"/>
              <w:bottom w:val="single" w:sz="4" w:space="0" w:color="auto"/>
              <w:right w:val="single" w:sz="4" w:space="0" w:color="auto"/>
            </w:tcBorders>
            <w:vAlign w:val="center"/>
            <w:hideMark/>
          </w:tcPr>
          <w:p w14:paraId="68A23C3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200,000</w:t>
            </w:r>
          </w:p>
        </w:tc>
      </w:tr>
      <w:tr w:rsidR="00DE0C8C" w:rsidRPr="00DE0C8C" w14:paraId="66A39B5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BF4084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225</w:t>
            </w:r>
          </w:p>
        </w:tc>
        <w:tc>
          <w:tcPr>
            <w:tcW w:w="7296" w:type="dxa"/>
            <w:tcBorders>
              <w:top w:val="nil"/>
              <w:left w:val="nil"/>
              <w:bottom w:val="single" w:sz="4" w:space="0" w:color="auto"/>
              <w:right w:val="single" w:sz="4" w:space="0" w:color="auto"/>
            </w:tcBorders>
            <w:vAlign w:val="center"/>
            <w:hideMark/>
          </w:tcPr>
          <w:p w14:paraId="1BEEF81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Масляной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фильтр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r w:rsidRPr="00DE0C8C">
              <w:rPr>
                <w:rFonts w:ascii="Sakkal Majalla" w:hAnsi="Sakkal Majalla" w:cs="Sakkal Majalla" w:hint="cs"/>
                <w:color w:val="000000"/>
                <w:sz w:val="20"/>
                <w:szCs w:val="20"/>
                <w:lang w:val="en-US" w:eastAsia="en-US" w:bidi="ar-SA"/>
              </w:rPr>
              <w:t xml:space="preserve"> </w:t>
            </w:r>
            <w:r w:rsidRPr="00DE0C8C">
              <w:rPr>
                <w:rFonts w:ascii="Sylfaen" w:hAnsi="Sylfaen" w:cs="Sylfaen" w:hint="cs"/>
                <w:color w:val="000000"/>
                <w:sz w:val="20"/>
                <w:szCs w:val="20"/>
                <w:lang w:val="en-US" w:eastAsia="en-US" w:bidi="ar-SA"/>
              </w:rPr>
              <w:t>Ա</w:t>
            </w:r>
          </w:p>
        </w:tc>
        <w:tc>
          <w:tcPr>
            <w:tcW w:w="1316" w:type="dxa"/>
            <w:tcBorders>
              <w:top w:val="nil"/>
              <w:left w:val="nil"/>
              <w:bottom w:val="single" w:sz="4" w:space="0" w:color="auto"/>
              <w:right w:val="single" w:sz="4" w:space="0" w:color="auto"/>
            </w:tcBorders>
            <w:vAlign w:val="center"/>
            <w:hideMark/>
          </w:tcPr>
          <w:p w14:paraId="39B16CB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32,000</w:t>
            </w:r>
          </w:p>
        </w:tc>
      </w:tr>
      <w:tr w:rsidR="00DE0C8C" w:rsidRPr="00DE0C8C" w14:paraId="6D50030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D8A442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226</w:t>
            </w:r>
          </w:p>
        </w:tc>
        <w:tc>
          <w:tcPr>
            <w:tcW w:w="7296" w:type="dxa"/>
            <w:tcBorders>
              <w:top w:val="nil"/>
              <w:left w:val="nil"/>
              <w:bottom w:val="single" w:sz="4" w:space="0" w:color="auto"/>
              <w:right w:val="single" w:sz="4" w:space="0" w:color="auto"/>
            </w:tcBorders>
            <w:vAlign w:val="center"/>
            <w:hideMark/>
          </w:tcPr>
          <w:p w14:paraId="2C662C5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Соленоид</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p>
        </w:tc>
        <w:tc>
          <w:tcPr>
            <w:tcW w:w="1316" w:type="dxa"/>
            <w:tcBorders>
              <w:top w:val="nil"/>
              <w:left w:val="nil"/>
              <w:bottom w:val="single" w:sz="4" w:space="0" w:color="auto"/>
              <w:right w:val="single" w:sz="4" w:space="0" w:color="auto"/>
            </w:tcBorders>
            <w:vAlign w:val="center"/>
            <w:hideMark/>
          </w:tcPr>
          <w:p w14:paraId="66BFF61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104,000</w:t>
            </w:r>
          </w:p>
        </w:tc>
      </w:tr>
      <w:tr w:rsidR="00DE0C8C" w:rsidRPr="00DE0C8C" w14:paraId="0D7AE12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191125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227</w:t>
            </w:r>
          </w:p>
        </w:tc>
        <w:tc>
          <w:tcPr>
            <w:tcW w:w="7296" w:type="dxa"/>
            <w:tcBorders>
              <w:top w:val="nil"/>
              <w:left w:val="nil"/>
              <w:bottom w:val="single" w:sz="4" w:space="0" w:color="auto"/>
              <w:right w:val="single" w:sz="4" w:space="0" w:color="auto"/>
            </w:tcBorders>
            <w:vAlign w:val="center"/>
            <w:hideMark/>
          </w:tcPr>
          <w:p w14:paraId="257A462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Комплект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дисков</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p>
        </w:tc>
        <w:tc>
          <w:tcPr>
            <w:tcW w:w="1316" w:type="dxa"/>
            <w:tcBorders>
              <w:top w:val="nil"/>
              <w:left w:val="nil"/>
              <w:bottom w:val="single" w:sz="4" w:space="0" w:color="auto"/>
              <w:right w:val="single" w:sz="4" w:space="0" w:color="auto"/>
            </w:tcBorders>
            <w:vAlign w:val="center"/>
            <w:hideMark/>
          </w:tcPr>
          <w:p w14:paraId="5EE18A1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180,000</w:t>
            </w:r>
          </w:p>
        </w:tc>
      </w:tr>
      <w:tr w:rsidR="00DE0C8C" w:rsidRPr="00DE0C8C" w14:paraId="2040171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E1D793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228</w:t>
            </w:r>
          </w:p>
        </w:tc>
        <w:tc>
          <w:tcPr>
            <w:tcW w:w="7296" w:type="dxa"/>
            <w:tcBorders>
              <w:top w:val="nil"/>
              <w:left w:val="nil"/>
              <w:bottom w:val="single" w:sz="4" w:space="0" w:color="auto"/>
              <w:right w:val="single" w:sz="4" w:space="0" w:color="auto"/>
            </w:tcBorders>
            <w:vAlign w:val="center"/>
            <w:hideMark/>
          </w:tcPr>
          <w:p w14:paraId="0BC085E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Комплект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ремонта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3DDD4F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140,000</w:t>
            </w:r>
          </w:p>
        </w:tc>
      </w:tr>
      <w:tr w:rsidR="00DE0C8C" w:rsidRPr="00DE0C8C" w14:paraId="5362328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5C1D37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229</w:t>
            </w:r>
          </w:p>
        </w:tc>
        <w:tc>
          <w:tcPr>
            <w:tcW w:w="7296" w:type="dxa"/>
            <w:tcBorders>
              <w:top w:val="nil"/>
              <w:left w:val="nil"/>
              <w:bottom w:val="single" w:sz="4" w:space="0" w:color="auto"/>
              <w:right w:val="single" w:sz="4" w:space="0" w:color="auto"/>
            </w:tcBorders>
            <w:vAlign w:val="center"/>
            <w:hideMark/>
          </w:tcPr>
          <w:p w14:paraId="07D9A85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Зубчатое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АКП</w:t>
            </w:r>
          </w:p>
        </w:tc>
        <w:tc>
          <w:tcPr>
            <w:tcW w:w="1316" w:type="dxa"/>
            <w:tcBorders>
              <w:top w:val="nil"/>
              <w:left w:val="nil"/>
              <w:bottom w:val="single" w:sz="4" w:space="0" w:color="auto"/>
              <w:right w:val="single" w:sz="4" w:space="0" w:color="auto"/>
            </w:tcBorders>
            <w:vAlign w:val="center"/>
            <w:hideMark/>
          </w:tcPr>
          <w:p w14:paraId="441ACE1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747569D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93A73B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230</w:t>
            </w:r>
          </w:p>
        </w:tc>
        <w:tc>
          <w:tcPr>
            <w:tcW w:w="7296" w:type="dxa"/>
            <w:tcBorders>
              <w:top w:val="nil"/>
              <w:left w:val="nil"/>
              <w:bottom w:val="single" w:sz="4" w:space="0" w:color="auto"/>
              <w:right w:val="single" w:sz="4" w:space="0" w:color="auto"/>
            </w:tcBorders>
            <w:vAlign w:val="center"/>
            <w:hideMark/>
          </w:tcPr>
          <w:p w14:paraId="5276E0B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Сальник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маслопровода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596C7A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13,000</w:t>
            </w:r>
          </w:p>
        </w:tc>
      </w:tr>
      <w:tr w:rsidR="00DE0C8C" w:rsidRPr="00DE0C8C" w14:paraId="21B6D2D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7695A3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231</w:t>
            </w:r>
          </w:p>
        </w:tc>
        <w:tc>
          <w:tcPr>
            <w:tcW w:w="7296" w:type="dxa"/>
            <w:tcBorders>
              <w:top w:val="nil"/>
              <w:left w:val="nil"/>
              <w:bottom w:val="single" w:sz="4" w:space="0" w:color="auto"/>
              <w:right w:val="single" w:sz="4" w:space="0" w:color="auto"/>
            </w:tcBorders>
            <w:vAlign w:val="center"/>
            <w:hideMark/>
          </w:tcPr>
          <w:p w14:paraId="7FB670A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Маслопровод</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АКП</w:t>
            </w:r>
          </w:p>
        </w:tc>
        <w:tc>
          <w:tcPr>
            <w:tcW w:w="1316" w:type="dxa"/>
            <w:tcBorders>
              <w:top w:val="nil"/>
              <w:left w:val="nil"/>
              <w:bottom w:val="single" w:sz="4" w:space="0" w:color="auto"/>
              <w:right w:val="single" w:sz="4" w:space="0" w:color="auto"/>
            </w:tcBorders>
            <w:vAlign w:val="center"/>
            <w:hideMark/>
          </w:tcPr>
          <w:p w14:paraId="150CA8D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180,000</w:t>
            </w:r>
          </w:p>
        </w:tc>
      </w:tr>
      <w:tr w:rsidR="00DE0C8C" w:rsidRPr="00DE0C8C" w14:paraId="384F05E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DC46B6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232</w:t>
            </w:r>
          </w:p>
        </w:tc>
        <w:tc>
          <w:tcPr>
            <w:tcW w:w="7296" w:type="dxa"/>
            <w:tcBorders>
              <w:top w:val="nil"/>
              <w:left w:val="nil"/>
              <w:bottom w:val="single" w:sz="4" w:space="0" w:color="auto"/>
              <w:right w:val="single" w:sz="4" w:space="0" w:color="auto"/>
            </w:tcBorders>
            <w:vAlign w:val="center"/>
            <w:hideMark/>
          </w:tcPr>
          <w:p w14:paraId="7359700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Герметично</w:t>
            </w:r>
          </w:p>
        </w:tc>
        <w:tc>
          <w:tcPr>
            <w:tcW w:w="1316" w:type="dxa"/>
            <w:tcBorders>
              <w:top w:val="nil"/>
              <w:left w:val="nil"/>
              <w:bottom w:val="single" w:sz="4" w:space="0" w:color="auto"/>
              <w:right w:val="single" w:sz="4" w:space="0" w:color="auto"/>
            </w:tcBorders>
            <w:vAlign w:val="center"/>
            <w:hideMark/>
          </w:tcPr>
          <w:p w14:paraId="492C01D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w:t>
            </w:r>
          </w:p>
        </w:tc>
      </w:tr>
      <w:tr w:rsidR="00DE0C8C" w:rsidRPr="00DE0C8C" w14:paraId="4409682C"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4AA200E7" w14:textId="77777777" w:rsidR="00DE0C8C" w:rsidRPr="00DE0C8C" w:rsidRDefault="00DE0C8C" w:rsidP="00DE0C8C">
            <w:pPr>
              <w:jc w:val="cente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 xml:space="preserve">5. </w:t>
            </w:r>
            <w:r w:rsidRPr="00DE0C8C">
              <w:rPr>
                <w:rFonts w:ascii="Cambria" w:hAnsi="Cambria" w:cs="Cambria" w:hint="cs"/>
                <w:b/>
                <w:bCs/>
                <w:sz w:val="20"/>
                <w:szCs w:val="20"/>
                <w:lang w:val="en-US" w:eastAsia="en-US" w:bidi="ar-SA"/>
              </w:rPr>
              <w:t>Раздаточная</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коробка</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карданный</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вал</w:t>
            </w:r>
          </w:p>
        </w:tc>
      </w:tr>
      <w:tr w:rsidR="00DE0C8C" w:rsidRPr="00DE0C8C" w14:paraId="21CF255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7EE3A0D"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233</w:t>
            </w:r>
          </w:p>
        </w:tc>
        <w:tc>
          <w:tcPr>
            <w:tcW w:w="7296" w:type="dxa"/>
            <w:tcBorders>
              <w:top w:val="nil"/>
              <w:left w:val="nil"/>
              <w:bottom w:val="single" w:sz="4" w:space="0" w:color="auto"/>
              <w:right w:val="single" w:sz="4" w:space="0" w:color="auto"/>
            </w:tcBorders>
            <w:vAlign w:val="center"/>
            <w:hideMark/>
          </w:tcPr>
          <w:p w14:paraId="4935C4F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Раздаточная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коробка</w:t>
            </w:r>
          </w:p>
        </w:tc>
        <w:tc>
          <w:tcPr>
            <w:tcW w:w="1316" w:type="dxa"/>
            <w:tcBorders>
              <w:top w:val="nil"/>
              <w:left w:val="nil"/>
              <w:bottom w:val="single" w:sz="4" w:space="0" w:color="auto"/>
              <w:right w:val="single" w:sz="4" w:space="0" w:color="auto"/>
            </w:tcBorders>
            <w:vAlign w:val="center"/>
            <w:hideMark/>
          </w:tcPr>
          <w:p w14:paraId="2ED0F83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817,550</w:t>
            </w:r>
          </w:p>
        </w:tc>
      </w:tr>
      <w:tr w:rsidR="00DE0C8C" w:rsidRPr="00DE0C8C" w14:paraId="0A020F7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2D7EF1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234</w:t>
            </w:r>
          </w:p>
        </w:tc>
        <w:tc>
          <w:tcPr>
            <w:tcW w:w="7296" w:type="dxa"/>
            <w:tcBorders>
              <w:top w:val="nil"/>
              <w:left w:val="nil"/>
              <w:bottom w:val="single" w:sz="4" w:space="0" w:color="auto"/>
              <w:right w:val="single" w:sz="4" w:space="0" w:color="auto"/>
            </w:tcBorders>
            <w:vAlign w:val="center"/>
            <w:hideMark/>
          </w:tcPr>
          <w:p w14:paraId="50FB3A1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Кронштейн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0EF5E5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16,600</w:t>
            </w:r>
          </w:p>
        </w:tc>
      </w:tr>
      <w:tr w:rsidR="00DE0C8C" w:rsidRPr="00DE0C8C" w14:paraId="3CE55BC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C18DB8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235</w:t>
            </w:r>
          </w:p>
        </w:tc>
        <w:tc>
          <w:tcPr>
            <w:tcW w:w="7296" w:type="dxa"/>
            <w:tcBorders>
              <w:top w:val="nil"/>
              <w:left w:val="nil"/>
              <w:bottom w:val="single" w:sz="4" w:space="0" w:color="auto"/>
              <w:right w:val="single" w:sz="4" w:space="0" w:color="auto"/>
            </w:tcBorders>
            <w:vAlign w:val="center"/>
            <w:hideMark/>
          </w:tcPr>
          <w:p w14:paraId="30AA3E2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Сальник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раздаточной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коробки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E1E566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12,450</w:t>
            </w:r>
          </w:p>
        </w:tc>
      </w:tr>
      <w:tr w:rsidR="00DE0C8C" w:rsidRPr="00DE0C8C" w14:paraId="65FB579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5FF8BA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236</w:t>
            </w:r>
          </w:p>
        </w:tc>
        <w:tc>
          <w:tcPr>
            <w:tcW w:w="7296" w:type="dxa"/>
            <w:tcBorders>
              <w:top w:val="nil"/>
              <w:left w:val="nil"/>
              <w:bottom w:val="single" w:sz="4" w:space="0" w:color="auto"/>
              <w:right w:val="single" w:sz="4" w:space="0" w:color="auto"/>
            </w:tcBorders>
            <w:vAlign w:val="center"/>
            <w:hideMark/>
          </w:tcPr>
          <w:p w14:paraId="779D911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Подшипник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раздаточной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коробки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2D4BA4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34,445</w:t>
            </w:r>
          </w:p>
        </w:tc>
      </w:tr>
      <w:tr w:rsidR="00DE0C8C" w:rsidRPr="00DE0C8C" w14:paraId="394FF22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65B0F7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237</w:t>
            </w:r>
          </w:p>
        </w:tc>
        <w:tc>
          <w:tcPr>
            <w:tcW w:w="7296" w:type="dxa"/>
            <w:tcBorders>
              <w:top w:val="nil"/>
              <w:left w:val="nil"/>
              <w:bottom w:val="single" w:sz="4" w:space="0" w:color="auto"/>
              <w:right w:val="single" w:sz="4" w:space="0" w:color="auto"/>
            </w:tcBorders>
            <w:vAlign w:val="center"/>
            <w:hideMark/>
          </w:tcPr>
          <w:p w14:paraId="1E6C63F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Зубчатое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раздаточной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коробки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F44467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53,950</w:t>
            </w:r>
          </w:p>
        </w:tc>
      </w:tr>
      <w:tr w:rsidR="00DE0C8C" w:rsidRPr="00DE0C8C" w14:paraId="2BAC39F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B08F75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238</w:t>
            </w:r>
          </w:p>
        </w:tc>
        <w:tc>
          <w:tcPr>
            <w:tcW w:w="7296" w:type="dxa"/>
            <w:tcBorders>
              <w:top w:val="nil"/>
              <w:left w:val="nil"/>
              <w:bottom w:val="single" w:sz="4" w:space="0" w:color="auto"/>
              <w:right w:val="single" w:sz="4" w:space="0" w:color="auto"/>
            </w:tcBorders>
            <w:vAlign w:val="center"/>
            <w:hideMark/>
          </w:tcPr>
          <w:p w14:paraId="3204A6A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Первичный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вал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77A58C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124,500</w:t>
            </w:r>
          </w:p>
        </w:tc>
      </w:tr>
      <w:tr w:rsidR="00DE0C8C" w:rsidRPr="00DE0C8C" w14:paraId="59E082F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938556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239</w:t>
            </w:r>
          </w:p>
        </w:tc>
        <w:tc>
          <w:tcPr>
            <w:tcW w:w="7296" w:type="dxa"/>
            <w:tcBorders>
              <w:top w:val="nil"/>
              <w:left w:val="nil"/>
              <w:bottom w:val="single" w:sz="4" w:space="0" w:color="auto"/>
              <w:right w:val="single" w:sz="4" w:space="0" w:color="auto"/>
            </w:tcBorders>
            <w:vAlign w:val="center"/>
            <w:hideMark/>
          </w:tcPr>
          <w:p w14:paraId="5132263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Промежуточный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вал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BF1E4B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120,350</w:t>
            </w:r>
          </w:p>
        </w:tc>
      </w:tr>
      <w:tr w:rsidR="00DE0C8C" w:rsidRPr="00DE0C8C" w14:paraId="79D8102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50E38C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240</w:t>
            </w:r>
          </w:p>
        </w:tc>
        <w:tc>
          <w:tcPr>
            <w:tcW w:w="7296" w:type="dxa"/>
            <w:tcBorders>
              <w:top w:val="nil"/>
              <w:left w:val="nil"/>
              <w:bottom w:val="single" w:sz="4" w:space="0" w:color="auto"/>
              <w:right w:val="single" w:sz="4" w:space="0" w:color="auto"/>
            </w:tcBorders>
            <w:vAlign w:val="center"/>
            <w:hideMark/>
          </w:tcPr>
          <w:p w14:paraId="5DA59A8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Подушка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5257A7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53,950</w:t>
            </w:r>
          </w:p>
        </w:tc>
      </w:tr>
      <w:tr w:rsidR="00DE0C8C" w:rsidRPr="00DE0C8C" w14:paraId="7FEDCF5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0EFA73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241</w:t>
            </w:r>
          </w:p>
        </w:tc>
        <w:tc>
          <w:tcPr>
            <w:tcW w:w="7296" w:type="dxa"/>
            <w:tcBorders>
              <w:top w:val="nil"/>
              <w:left w:val="nil"/>
              <w:bottom w:val="single" w:sz="4" w:space="0" w:color="auto"/>
              <w:right w:val="single" w:sz="4" w:space="0" w:color="auto"/>
            </w:tcBorders>
            <w:vAlign w:val="center"/>
            <w:hideMark/>
          </w:tcPr>
          <w:p w14:paraId="34EED21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Промежуточный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вал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8FF29A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103,750</w:t>
            </w:r>
          </w:p>
        </w:tc>
      </w:tr>
      <w:tr w:rsidR="00DE0C8C" w:rsidRPr="00DE0C8C" w14:paraId="2FBE7B1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1376CF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242</w:t>
            </w:r>
          </w:p>
        </w:tc>
        <w:tc>
          <w:tcPr>
            <w:tcW w:w="7296" w:type="dxa"/>
            <w:tcBorders>
              <w:top w:val="nil"/>
              <w:left w:val="nil"/>
              <w:bottom w:val="single" w:sz="4" w:space="0" w:color="auto"/>
              <w:right w:val="single" w:sz="4" w:space="0" w:color="auto"/>
            </w:tcBorders>
            <w:vAlign w:val="center"/>
            <w:hideMark/>
          </w:tcPr>
          <w:p w14:paraId="265BC9B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Датчик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A55919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51,875</w:t>
            </w:r>
          </w:p>
        </w:tc>
      </w:tr>
      <w:tr w:rsidR="00DE0C8C" w:rsidRPr="00DE0C8C" w14:paraId="5C0A02D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983D34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243</w:t>
            </w:r>
          </w:p>
        </w:tc>
        <w:tc>
          <w:tcPr>
            <w:tcW w:w="7296" w:type="dxa"/>
            <w:tcBorders>
              <w:top w:val="nil"/>
              <w:left w:val="nil"/>
              <w:bottom w:val="single" w:sz="4" w:space="0" w:color="auto"/>
              <w:right w:val="single" w:sz="4" w:space="0" w:color="auto"/>
            </w:tcBorders>
            <w:vAlign w:val="center"/>
            <w:hideMark/>
          </w:tcPr>
          <w:p w14:paraId="114E1D8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Цепь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CD03EE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45,650</w:t>
            </w:r>
          </w:p>
        </w:tc>
      </w:tr>
      <w:tr w:rsidR="00DE0C8C" w:rsidRPr="00DE0C8C" w14:paraId="58DB0D6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71C446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244</w:t>
            </w:r>
          </w:p>
        </w:tc>
        <w:tc>
          <w:tcPr>
            <w:tcW w:w="7296" w:type="dxa"/>
            <w:tcBorders>
              <w:top w:val="nil"/>
              <w:left w:val="nil"/>
              <w:bottom w:val="single" w:sz="4" w:space="0" w:color="auto"/>
              <w:right w:val="single" w:sz="4" w:space="0" w:color="auto"/>
            </w:tcBorders>
            <w:vAlign w:val="center"/>
            <w:hideMark/>
          </w:tcPr>
          <w:p w14:paraId="627A04A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Вилка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E10781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18,675</w:t>
            </w:r>
          </w:p>
        </w:tc>
      </w:tr>
      <w:tr w:rsidR="00DE0C8C" w:rsidRPr="00DE0C8C" w14:paraId="389DC29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69CF69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245</w:t>
            </w:r>
          </w:p>
        </w:tc>
        <w:tc>
          <w:tcPr>
            <w:tcW w:w="7296" w:type="dxa"/>
            <w:tcBorders>
              <w:top w:val="nil"/>
              <w:left w:val="nil"/>
              <w:bottom w:val="single" w:sz="4" w:space="0" w:color="auto"/>
              <w:right w:val="single" w:sz="4" w:space="0" w:color="auto"/>
            </w:tcBorders>
            <w:vAlign w:val="center"/>
            <w:hideMark/>
          </w:tcPr>
          <w:p w14:paraId="2EADBD9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Механизм</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повышенной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передачи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A4F8B3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54,365</w:t>
            </w:r>
          </w:p>
        </w:tc>
      </w:tr>
      <w:tr w:rsidR="00DE0C8C" w:rsidRPr="00DE0C8C" w14:paraId="63DFE99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73FA28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246</w:t>
            </w:r>
          </w:p>
        </w:tc>
        <w:tc>
          <w:tcPr>
            <w:tcW w:w="7296" w:type="dxa"/>
            <w:tcBorders>
              <w:top w:val="nil"/>
              <w:left w:val="nil"/>
              <w:bottom w:val="single" w:sz="4" w:space="0" w:color="auto"/>
              <w:right w:val="single" w:sz="4" w:space="0" w:color="auto"/>
            </w:tcBorders>
            <w:vAlign w:val="center"/>
            <w:hideMark/>
          </w:tcPr>
          <w:p w14:paraId="7F4AF64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Механизм</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пониженной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передачи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9D7B8F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49,800</w:t>
            </w:r>
          </w:p>
        </w:tc>
      </w:tr>
      <w:tr w:rsidR="00DE0C8C" w:rsidRPr="00DE0C8C" w14:paraId="5299732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0105A0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247</w:t>
            </w:r>
          </w:p>
        </w:tc>
        <w:tc>
          <w:tcPr>
            <w:tcW w:w="7296" w:type="dxa"/>
            <w:tcBorders>
              <w:top w:val="nil"/>
              <w:left w:val="nil"/>
              <w:bottom w:val="single" w:sz="4" w:space="0" w:color="auto"/>
              <w:right w:val="single" w:sz="4" w:space="0" w:color="auto"/>
            </w:tcBorders>
            <w:vAlign w:val="center"/>
            <w:hideMark/>
          </w:tcPr>
          <w:p w14:paraId="2E5AD68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Привод</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p>
        </w:tc>
        <w:tc>
          <w:tcPr>
            <w:tcW w:w="1316" w:type="dxa"/>
            <w:tcBorders>
              <w:top w:val="nil"/>
              <w:left w:val="nil"/>
              <w:bottom w:val="single" w:sz="4" w:space="0" w:color="auto"/>
              <w:right w:val="single" w:sz="4" w:space="0" w:color="auto"/>
            </w:tcBorders>
            <w:vAlign w:val="center"/>
            <w:hideMark/>
          </w:tcPr>
          <w:p w14:paraId="6DE3AE0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26,145</w:t>
            </w:r>
          </w:p>
        </w:tc>
      </w:tr>
      <w:tr w:rsidR="00DE0C8C" w:rsidRPr="00DE0C8C" w14:paraId="2A306A4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3E47DC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248</w:t>
            </w:r>
          </w:p>
        </w:tc>
        <w:tc>
          <w:tcPr>
            <w:tcW w:w="7296" w:type="dxa"/>
            <w:tcBorders>
              <w:top w:val="nil"/>
              <w:left w:val="nil"/>
              <w:bottom w:val="single" w:sz="4" w:space="0" w:color="auto"/>
              <w:right w:val="single" w:sz="4" w:space="0" w:color="auto"/>
            </w:tcBorders>
            <w:vAlign w:val="center"/>
            <w:hideMark/>
          </w:tcPr>
          <w:p w14:paraId="4FB9515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Дифференциал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p>
        </w:tc>
        <w:tc>
          <w:tcPr>
            <w:tcW w:w="1316" w:type="dxa"/>
            <w:tcBorders>
              <w:top w:val="nil"/>
              <w:left w:val="nil"/>
              <w:bottom w:val="single" w:sz="4" w:space="0" w:color="auto"/>
              <w:right w:val="single" w:sz="4" w:space="0" w:color="auto"/>
            </w:tcBorders>
            <w:vAlign w:val="center"/>
            <w:hideMark/>
          </w:tcPr>
          <w:p w14:paraId="13727CF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34,860</w:t>
            </w:r>
          </w:p>
        </w:tc>
      </w:tr>
      <w:tr w:rsidR="00DE0C8C" w:rsidRPr="00DE0C8C" w14:paraId="6E0764F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E69937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249</w:t>
            </w:r>
          </w:p>
        </w:tc>
        <w:tc>
          <w:tcPr>
            <w:tcW w:w="7296" w:type="dxa"/>
            <w:tcBorders>
              <w:top w:val="nil"/>
              <w:left w:val="nil"/>
              <w:bottom w:val="single" w:sz="4" w:space="0" w:color="auto"/>
              <w:right w:val="single" w:sz="4" w:space="0" w:color="auto"/>
            </w:tcBorders>
            <w:vAlign w:val="center"/>
            <w:hideMark/>
          </w:tcPr>
          <w:p w14:paraId="5349F64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Диафрагмы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p>
        </w:tc>
        <w:tc>
          <w:tcPr>
            <w:tcW w:w="1316" w:type="dxa"/>
            <w:tcBorders>
              <w:top w:val="nil"/>
              <w:left w:val="nil"/>
              <w:bottom w:val="single" w:sz="4" w:space="0" w:color="auto"/>
              <w:right w:val="single" w:sz="4" w:space="0" w:color="auto"/>
            </w:tcBorders>
            <w:vAlign w:val="center"/>
            <w:hideMark/>
          </w:tcPr>
          <w:p w14:paraId="577992F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20,750</w:t>
            </w:r>
          </w:p>
        </w:tc>
      </w:tr>
      <w:tr w:rsidR="00DE0C8C" w:rsidRPr="00DE0C8C" w14:paraId="5B60289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CB95F2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250</w:t>
            </w:r>
          </w:p>
        </w:tc>
        <w:tc>
          <w:tcPr>
            <w:tcW w:w="7296" w:type="dxa"/>
            <w:tcBorders>
              <w:top w:val="nil"/>
              <w:left w:val="nil"/>
              <w:bottom w:val="single" w:sz="4" w:space="0" w:color="auto"/>
              <w:right w:val="single" w:sz="4" w:space="0" w:color="auto"/>
            </w:tcBorders>
            <w:vAlign w:val="center"/>
            <w:hideMark/>
          </w:tcPr>
          <w:p w14:paraId="5E83312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Маслов</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раздаточной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коробки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полусинтетическое</w:t>
            </w:r>
            <w:r w:rsidRPr="00DE0C8C">
              <w:rPr>
                <w:rFonts w:ascii="Sakkal Majalla" w:hAnsi="Sakkal Majalla" w:cs="Sakkal Majalla" w:hint="cs"/>
                <w:color w:val="000000"/>
                <w:sz w:val="20"/>
                <w:szCs w:val="20"/>
                <w:lang w:val="en-US" w:eastAsia="en-US" w:bidi="ar-SA"/>
              </w:rPr>
              <w:t xml:space="preserve"> 75/90)</w:t>
            </w:r>
          </w:p>
        </w:tc>
        <w:tc>
          <w:tcPr>
            <w:tcW w:w="1316" w:type="dxa"/>
            <w:tcBorders>
              <w:top w:val="nil"/>
              <w:left w:val="nil"/>
              <w:bottom w:val="single" w:sz="4" w:space="0" w:color="auto"/>
              <w:right w:val="single" w:sz="4" w:space="0" w:color="auto"/>
            </w:tcBorders>
            <w:vAlign w:val="center"/>
            <w:hideMark/>
          </w:tcPr>
          <w:p w14:paraId="6A019FE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6,225</w:t>
            </w:r>
          </w:p>
        </w:tc>
      </w:tr>
      <w:tr w:rsidR="00DE0C8C" w:rsidRPr="00DE0C8C" w14:paraId="16BCBDC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303557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251</w:t>
            </w:r>
          </w:p>
        </w:tc>
        <w:tc>
          <w:tcPr>
            <w:tcW w:w="7296" w:type="dxa"/>
            <w:tcBorders>
              <w:top w:val="nil"/>
              <w:left w:val="nil"/>
              <w:bottom w:val="single" w:sz="4" w:space="0" w:color="auto"/>
              <w:right w:val="single" w:sz="4" w:space="0" w:color="auto"/>
            </w:tcBorders>
            <w:vAlign w:val="center"/>
            <w:hideMark/>
          </w:tcPr>
          <w:p w14:paraId="01F1CFA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Карданный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вал</w:t>
            </w:r>
          </w:p>
        </w:tc>
        <w:tc>
          <w:tcPr>
            <w:tcW w:w="1316" w:type="dxa"/>
            <w:tcBorders>
              <w:top w:val="nil"/>
              <w:left w:val="nil"/>
              <w:bottom w:val="single" w:sz="4" w:space="0" w:color="auto"/>
              <w:right w:val="single" w:sz="4" w:space="0" w:color="auto"/>
            </w:tcBorders>
            <w:vAlign w:val="center"/>
            <w:hideMark/>
          </w:tcPr>
          <w:p w14:paraId="34B8205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344,450</w:t>
            </w:r>
          </w:p>
        </w:tc>
      </w:tr>
      <w:tr w:rsidR="00DE0C8C" w:rsidRPr="00DE0C8C" w14:paraId="6F485B9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1C9AA4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252</w:t>
            </w:r>
          </w:p>
        </w:tc>
        <w:tc>
          <w:tcPr>
            <w:tcW w:w="7296" w:type="dxa"/>
            <w:tcBorders>
              <w:top w:val="nil"/>
              <w:left w:val="nil"/>
              <w:bottom w:val="single" w:sz="4" w:space="0" w:color="auto"/>
              <w:right w:val="single" w:sz="4" w:space="0" w:color="auto"/>
            </w:tcBorders>
            <w:vAlign w:val="center"/>
            <w:hideMark/>
          </w:tcPr>
          <w:p w14:paraId="1095381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Промежуточная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опора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карданного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вала</w:t>
            </w:r>
          </w:p>
        </w:tc>
        <w:tc>
          <w:tcPr>
            <w:tcW w:w="1316" w:type="dxa"/>
            <w:tcBorders>
              <w:top w:val="nil"/>
              <w:left w:val="nil"/>
              <w:bottom w:val="single" w:sz="4" w:space="0" w:color="auto"/>
              <w:right w:val="single" w:sz="4" w:space="0" w:color="auto"/>
            </w:tcBorders>
            <w:vAlign w:val="center"/>
            <w:hideMark/>
          </w:tcPr>
          <w:p w14:paraId="4796625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70,550</w:t>
            </w:r>
          </w:p>
        </w:tc>
      </w:tr>
      <w:tr w:rsidR="00DE0C8C" w:rsidRPr="00DE0C8C" w14:paraId="078F69B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5EF30A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253</w:t>
            </w:r>
          </w:p>
        </w:tc>
        <w:tc>
          <w:tcPr>
            <w:tcW w:w="7296" w:type="dxa"/>
            <w:tcBorders>
              <w:top w:val="nil"/>
              <w:left w:val="nil"/>
              <w:bottom w:val="single" w:sz="4" w:space="0" w:color="auto"/>
              <w:right w:val="single" w:sz="4" w:space="0" w:color="auto"/>
            </w:tcBorders>
            <w:vAlign w:val="center"/>
            <w:hideMark/>
          </w:tcPr>
          <w:p w14:paraId="0429A34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Крестик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карданного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вала</w:t>
            </w:r>
          </w:p>
        </w:tc>
        <w:tc>
          <w:tcPr>
            <w:tcW w:w="1316" w:type="dxa"/>
            <w:tcBorders>
              <w:top w:val="nil"/>
              <w:left w:val="nil"/>
              <w:bottom w:val="single" w:sz="4" w:space="0" w:color="auto"/>
              <w:right w:val="single" w:sz="4" w:space="0" w:color="auto"/>
            </w:tcBorders>
            <w:vAlign w:val="center"/>
            <w:hideMark/>
          </w:tcPr>
          <w:p w14:paraId="4C6987E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51,460</w:t>
            </w:r>
          </w:p>
        </w:tc>
      </w:tr>
      <w:tr w:rsidR="00DE0C8C" w:rsidRPr="00DE0C8C" w14:paraId="31EB49B7"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23D80958" w14:textId="77777777" w:rsidR="00DE0C8C" w:rsidRPr="00DE0C8C" w:rsidRDefault="00DE0C8C" w:rsidP="00DE0C8C">
            <w:pPr>
              <w:jc w:val="cente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 xml:space="preserve">6. </w:t>
            </w:r>
            <w:r w:rsidRPr="00DE0C8C">
              <w:rPr>
                <w:rFonts w:ascii="Cambria" w:hAnsi="Cambria" w:cs="Cambria" w:hint="cs"/>
                <w:b/>
                <w:bCs/>
                <w:sz w:val="20"/>
                <w:szCs w:val="20"/>
                <w:lang w:val="en-US" w:eastAsia="en-US" w:bidi="ar-SA"/>
              </w:rPr>
              <w:t>Передний</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и</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задний</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мосты</w:t>
            </w:r>
          </w:p>
        </w:tc>
      </w:tr>
      <w:tr w:rsidR="00DE0C8C" w:rsidRPr="00DE0C8C" w14:paraId="74CBB99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A77B5AB"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254</w:t>
            </w:r>
          </w:p>
        </w:tc>
        <w:tc>
          <w:tcPr>
            <w:tcW w:w="7296" w:type="dxa"/>
            <w:tcBorders>
              <w:top w:val="nil"/>
              <w:left w:val="nil"/>
              <w:bottom w:val="single" w:sz="4" w:space="0" w:color="auto"/>
              <w:right w:val="single" w:sz="4" w:space="0" w:color="auto"/>
            </w:tcBorders>
            <w:vAlign w:val="center"/>
            <w:hideMark/>
          </w:tcPr>
          <w:p w14:paraId="4D811FD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Задний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или</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передний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мост</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DAF2FD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780,000</w:t>
            </w:r>
          </w:p>
        </w:tc>
      </w:tr>
      <w:tr w:rsidR="00DE0C8C" w:rsidRPr="00DE0C8C" w14:paraId="4D62AC9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69C291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255</w:t>
            </w:r>
          </w:p>
        </w:tc>
        <w:tc>
          <w:tcPr>
            <w:tcW w:w="7296" w:type="dxa"/>
            <w:tcBorders>
              <w:top w:val="nil"/>
              <w:left w:val="nil"/>
              <w:bottom w:val="single" w:sz="4" w:space="0" w:color="auto"/>
              <w:right w:val="single" w:sz="4" w:space="0" w:color="auto"/>
            </w:tcBorders>
            <w:vAlign w:val="center"/>
            <w:hideMark/>
          </w:tcPr>
          <w:p w14:paraId="6FE0BFE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Диск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блокировки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моста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C2EE06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12763B5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D844EB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256</w:t>
            </w:r>
          </w:p>
        </w:tc>
        <w:tc>
          <w:tcPr>
            <w:tcW w:w="7296" w:type="dxa"/>
            <w:tcBorders>
              <w:top w:val="nil"/>
              <w:left w:val="nil"/>
              <w:bottom w:val="single" w:sz="4" w:space="0" w:color="auto"/>
              <w:right w:val="single" w:sz="4" w:space="0" w:color="auto"/>
            </w:tcBorders>
            <w:vAlign w:val="center"/>
            <w:hideMark/>
          </w:tcPr>
          <w:p w14:paraId="37CD646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Корпус</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моста</w:t>
            </w:r>
          </w:p>
        </w:tc>
        <w:tc>
          <w:tcPr>
            <w:tcW w:w="1316" w:type="dxa"/>
            <w:tcBorders>
              <w:top w:val="nil"/>
              <w:left w:val="nil"/>
              <w:bottom w:val="single" w:sz="4" w:space="0" w:color="auto"/>
              <w:right w:val="single" w:sz="4" w:space="0" w:color="auto"/>
            </w:tcBorders>
            <w:vAlign w:val="center"/>
            <w:hideMark/>
          </w:tcPr>
          <w:p w14:paraId="5D90AE2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680,000</w:t>
            </w:r>
          </w:p>
        </w:tc>
      </w:tr>
      <w:tr w:rsidR="00DE0C8C" w:rsidRPr="00DE0C8C" w14:paraId="1ED708A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CCED69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257</w:t>
            </w:r>
          </w:p>
        </w:tc>
        <w:tc>
          <w:tcPr>
            <w:tcW w:w="7296" w:type="dxa"/>
            <w:tcBorders>
              <w:top w:val="nil"/>
              <w:left w:val="nil"/>
              <w:bottom w:val="single" w:sz="4" w:space="0" w:color="auto"/>
              <w:right w:val="single" w:sz="4" w:space="0" w:color="auto"/>
            </w:tcBorders>
            <w:vAlign w:val="center"/>
            <w:hideMark/>
          </w:tcPr>
          <w:p w14:paraId="060B26D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Передний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редуктор</w:t>
            </w:r>
          </w:p>
        </w:tc>
        <w:tc>
          <w:tcPr>
            <w:tcW w:w="1316" w:type="dxa"/>
            <w:tcBorders>
              <w:top w:val="nil"/>
              <w:left w:val="nil"/>
              <w:bottom w:val="single" w:sz="4" w:space="0" w:color="auto"/>
              <w:right w:val="single" w:sz="4" w:space="0" w:color="auto"/>
            </w:tcBorders>
            <w:vAlign w:val="center"/>
            <w:hideMark/>
          </w:tcPr>
          <w:p w14:paraId="74DEB51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630,000</w:t>
            </w:r>
          </w:p>
        </w:tc>
      </w:tr>
      <w:tr w:rsidR="00DE0C8C" w:rsidRPr="00DE0C8C" w14:paraId="4377DD1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A73D6E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258</w:t>
            </w:r>
          </w:p>
        </w:tc>
        <w:tc>
          <w:tcPr>
            <w:tcW w:w="7296" w:type="dxa"/>
            <w:tcBorders>
              <w:top w:val="nil"/>
              <w:left w:val="nil"/>
              <w:bottom w:val="single" w:sz="4" w:space="0" w:color="auto"/>
              <w:right w:val="single" w:sz="4" w:space="0" w:color="auto"/>
            </w:tcBorders>
            <w:vAlign w:val="center"/>
            <w:hideMark/>
          </w:tcPr>
          <w:p w14:paraId="0907DC1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редуктор</w:t>
            </w:r>
          </w:p>
        </w:tc>
        <w:tc>
          <w:tcPr>
            <w:tcW w:w="1316" w:type="dxa"/>
            <w:tcBorders>
              <w:top w:val="nil"/>
              <w:left w:val="nil"/>
              <w:bottom w:val="single" w:sz="4" w:space="0" w:color="auto"/>
              <w:right w:val="single" w:sz="4" w:space="0" w:color="auto"/>
            </w:tcBorders>
            <w:vAlign w:val="center"/>
            <w:hideMark/>
          </w:tcPr>
          <w:p w14:paraId="0D925FF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580,000</w:t>
            </w:r>
          </w:p>
        </w:tc>
      </w:tr>
      <w:tr w:rsidR="00DE0C8C" w:rsidRPr="00DE0C8C" w14:paraId="3F116F4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868D5A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259</w:t>
            </w:r>
          </w:p>
        </w:tc>
        <w:tc>
          <w:tcPr>
            <w:tcW w:w="7296" w:type="dxa"/>
            <w:tcBorders>
              <w:top w:val="nil"/>
              <w:left w:val="nil"/>
              <w:bottom w:val="single" w:sz="4" w:space="0" w:color="auto"/>
              <w:right w:val="single" w:sz="4" w:space="0" w:color="auto"/>
            </w:tcBorders>
            <w:vAlign w:val="center"/>
            <w:hideMark/>
          </w:tcPr>
          <w:p w14:paraId="18DA3B6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Двигатель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редуктора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повышенной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передачи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7255A9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200,000</w:t>
            </w:r>
          </w:p>
        </w:tc>
      </w:tr>
      <w:tr w:rsidR="00DE0C8C" w:rsidRPr="00DE0C8C" w14:paraId="2A21510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AE7E75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260</w:t>
            </w:r>
          </w:p>
        </w:tc>
        <w:tc>
          <w:tcPr>
            <w:tcW w:w="7296" w:type="dxa"/>
            <w:tcBorders>
              <w:top w:val="nil"/>
              <w:left w:val="nil"/>
              <w:bottom w:val="single" w:sz="4" w:space="0" w:color="auto"/>
              <w:right w:val="single" w:sz="4" w:space="0" w:color="auto"/>
            </w:tcBorders>
            <w:vAlign w:val="center"/>
            <w:hideMark/>
          </w:tcPr>
          <w:p w14:paraId="4DA3C76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Двигатель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редуктора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пониженной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передачи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F26AF5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38,000</w:t>
            </w:r>
          </w:p>
        </w:tc>
      </w:tr>
      <w:tr w:rsidR="00DE0C8C" w:rsidRPr="00DE0C8C" w14:paraId="480A12A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B2F659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261</w:t>
            </w:r>
          </w:p>
        </w:tc>
        <w:tc>
          <w:tcPr>
            <w:tcW w:w="7296" w:type="dxa"/>
            <w:tcBorders>
              <w:top w:val="nil"/>
              <w:left w:val="nil"/>
              <w:bottom w:val="single" w:sz="4" w:space="0" w:color="auto"/>
              <w:right w:val="single" w:sz="4" w:space="0" w:color="auto"/>
            </w:tcBorders>
            <w:vAlign w:val="center"/>
            <w:hideMark/>
          </w:tcPr>
          <w:p w14:paraId="445A4EF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Диафрагма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редуктора</w:t>
            </w:r>
          </w:p>
        </w:tc>
        <w:tc>
          <w:tcPr>
            <w:tcW w:w="1316" w:type="dxa"/>
            <w:tcBorders>
              <w:top w:val="nil"/>
              <w:left w:val="nil"/>
              <w:bottom w:val="single" w:sz="4" w:space="0" w:color="auto"/>
              <w:right w:val="single" w:sz="4" w:space="0" w:color="auto"/>
            </w:tcBorders>
            <w:vAlign w:val="center"/>
            <w:hideMark/>
          </w:tcPr>
          <w:p w14:paraId="579346A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2794851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579EA3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262</w:t>
            </w:r>
          </w:p>
        </w:tc>
        <w:tc>
          <w:tcPr>
            <w:tcW w:w="7296" w:type="dxa"/>
            <w:tcBorders>
              <w:top w:val="nil"/>
              <w:left w:val="nil"/>
              <w:bottom w:val="single" w:sz="4" w:space="0" w:color="auto"/>
              <w:right w:val="single" w:sz="4" w:space="0" w:color="auto"/>
            </w:tcBorders>
            <w:vAlign w:val="center"/>
            <w:hideMark/>
          </w:tcPr>
          <w:p w14:paraId="711BAC4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Привод</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редуктора</w:t>
            </w:r>
          </w:p>
        </w:tc>
        <w:tc>
          <w:tcPr>
            <w:tcW w:w="1316" w:type="dxa"/>
            <w:tcBorders>
              <w:top w:val="nil"/>
              <w:left w:val="nil"/>
              <w:bottom w:val="single" w:sz="4" w:space="0" w:color="auto"/>
              <w:right w:val="single" w:sz="4" w:space="0" w:color="auto"/>
            </w:tcBorders>
            <w:vAlign w:val="center"/>
            <w:hideMark/>
          </w:tcPr>
          <w:p w14:paraId="4DAE022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21,000</w:t>
            </w:r>
          </w:p>
        </w:tc>
      </w:tr>
      <w:tr w:rsidR="00DE0C8C" w:rsidRPr="00DE0C8C" w14:paraId="74A5731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7C228F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263</w:t>
            </w:r>
          </w:p>
        </w:tc>
        <w:tc>
          <w:tcPr>
            <w:tcW w:w="7296" w:type="dxa"/>
            <w:tcBorders>
              <w:top w:val="nil"/>
              <w:left w:val="nil"/>
              <w:bottom w:val="single" w:sz="4" w:space="0" w:color="auto"/>
              <w:right w:val="single" w:sz="4" w:space="0" w:color="auto"/>
            </w:tcBorders>
            <w:vAlign w:val="center"/>
            <w:hideMark/>
          </w:tcPr>
          <w:p w14:paraId="3EAB016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Комплект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зубчатых</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главной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передачи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16256B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6270D4C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A3CED3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264</w:t>
            </w:r>
          </w:p>
        </w:tc>
        <w:tc>
          <w:tcPr>
            <w:tcW w:w="7296" w:type="dxa"/>
            <w:tcBorders>
              <w:top w:val="nil"/>
              <w:left w:val="nil"/>
              <w:bottom w:val="single" w:sz="4" w:space="0" w:color="auto"/>
              <w:right w:val="single" w:sz="4" w:space="0" w:color="auto"/>
            </w:tcBorders>
            <w:vAlign w:val="center"/>
            <w:hideMark/>
          </w:tcPr>
          <w:p w14:paraId="5E64D86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Дифференциал</w:t>
            </w:r>
          </w:p>
        </w:tc>
        <w:tc>
          <w:tcPr>
            <w:tcW w:w="1316" w:type="dxa"/>
            <w:tcBorders>
              <w:top w:val="nil"/>
              <w:left w:val="nil"/>
              <w:bottom w:val="single" w:sz="4" w:space="0" w:color="auto"/>
              <w:right w:val="single" w:sz="4" w:space="0" w:color="auto"/>
            </w:tcBorders>
            <w:vAlign w:val="center"/>
            <w:hideMark/>
          </w:tcPr>
          <w:p w14:paraId="5DCED29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95,000</w:t>
            </w:r>
          </w:p>
        </w:tc>
      </w:tr>
      <w:tr w:rsidR="00DE0C8C" w:rsidRPr="00DE0C8C" w14:paraId="7CD3B67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D9F907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265</w:t>
            </w:r>
          </w:p>
        </w:tc>
        <w:tc>
          <w:tcPr>
            <w:tcW w:w="7296" w:type="dxa"/>
            <w:tcBorders>
              <w:top w:val="nil"/>
              <w:left w:val="nil"/>
              <w:bottom w:val="single" w:sz="4" w:space="0" w:color="auto"/>
              <w:right w:val="single" w:sz="4" w:space="0" w:color="auto"/>
            </w:tcBorders>
            <w:vAlign w:val="center"/>
            <w:hideMark/>
          </w:tcPr>
          <w:p w14:paraId="0D74F0B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Сателлит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дифференциала</w:t>
            </w:r>
          </w:p>
        </w:tc>
        <w:tc>
          <w:tcPr>
            <w:tcW w:w="1316" w:type="dxa"/>
            <w:tcBorders>
              <w:top w:val="nil"/>
              <w:left w:val="nil"/>
              <w:bottom w:val="single" w:sz="4" w:space="0" w:color="auto"/>
              <w:right w:val="single" w:sz="4" w:space="0" w:color="auto"/>
            </w:tcBorders>
            <w:vAlign w:val="center"/>
            <w:hideMark/>
          </w:tcPr>
          <w:p w14:paraId="5A43F9D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105,000</w:t>
            </w:r>
          </w:p>
        </w:tc>
      </w:tr>
      <w:tr w:rsidR="00DE0C8C" w:rsidRPr="00DE0C8C" w14:paraId="0B7D63B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10CEB5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266</w:t>
            </w:r>
          </w:p>
        </w:tc>
        <w:tc>
          <w:tcPr>
            <w:tcW w:w="7296" w:type="dxa"/>
            <w:tcBorders>
              <w:top w:val="nil"/>
              <w:left w:val="nil"/>
              <w:bottom w:val="single" w:sz="4" w:space="0" w:color="auto"/>
              <w:right w:val="single" w:sz="4" w:space="0" w:color="auto"/>
            </w:tcBorders>
            <w:vAlign w:val="center"/>
            <w:hideMark/>
          </w:tcPr>
          <w:p w14:paraId="47AE6F0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Шар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дифференциала</w:t>
            </w:r>
          </w:p>
        </w:tc>
        <w:tc>
          <w:tcPr>
            <w:tcW w:w="1316" w:type="dxa"/>
            <w:tcBorders>
              <w:top w:val="nil"/>
              <w:left w:val="nil"/>
              <w:bottom w:val="single" w:sz="4" w:space="0" w:color="auto"/>
              <w:right w:val="single" w:sz="4" w:space="0" w:color="auto"/>
            </w:tcBorders>
            <w:vAlign w:val="center"/>
            <w:hideMark/>
          </w:tcPr>
          <w:p w14:paraId="09E75A3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100,000</w:t>
            </w:r>
          </w:p>
        </w:tc>
      </w:tr>
      <w:tr w:rsidR="00DE0C8C" w:rsidRPr="00DE0C8C" w14:paraId="3828913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467855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267</w:t>
            </w:r>
          </w:p>
        </w:tc>
        <w:tc>
          <w:tcPr>
            <w:tcW w:w="7296" w:type="dxa"/>
            <w:tcBorders>
              <w:top w:val="nil"/>
              <w:left w:val="nil"/>
              <w:bottom w:val="single" w:sz="4" w:space="0" w:color="auto"/>
              <w:right w:val="single" w:sz="4" w:space="0" w:color="auto"/>
            </w:tcBorders>
            <w:vAlign w:val="center"/>
            <w:hideMark/>
          </w:tcPr>
          <w:p w14:paraId="7272A82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Чехол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сателлита</w:t>
            </w:r>
          </w:p>
        </w:tc>
        <w:tc>
          <w:tcPr>
            <w:tcW w:w="1316" w:type="dxa"/>
            <w:tcBorders>
              <w:top w:val="nil"/>
              <w:left w:val="nil"/>
              <w:bottom w:val="single" w:sz="4" w:space="0" w:color="auto"/>
              <w:right w:val="single" w:sz="4" w:space="0" w:color="auto"/>
            </w:tcBorders>
            <w:vAlign w:val="center"/>
            <w:hideMark/>
          </w:tcPr>
          <w:p w14:paraId="33AABD2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75,000</w:t>
            </w:r>
          </w:p>
        </w:tc>
      </w:tr>
      <w:tr w:rsidR="00DE0C8C" w:rsidRPr="00DE0C8C" w14:paraId="106E54F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75795F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268</w:t>
            </w:r>
          </w:p>
        </w:tc>
        <w:tc>
          <w:tcPr>
            <w:tcW w:w="7296" w:type="dxa"/>
            <w:tcBorders>
              <w:top w:val="nil"/>
              <w:left w:val="nil"/>
              <w:bottom w:val="single" w:sz="4" w:space="0" w:color="auto"/>
              <w:right w:val="single" w:sz="4" w:space="0" w:color="auto"/>
            </w:tcBorders>
            <w:vAlign w:val="center"/>
            <w:hideMark/>
          </w:tcPr>
          <w:p w14:paraId="4621EEC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Сальник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ведущего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зубчатого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ED29A1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w:t>
            </w:r>
          </w:p>
        </w:tc>
      </w:tr>
      <w:tr w:rsidR="00DE0C8C" w:rsidRPr="00DE0C8C" w14:paraId="539DD3A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3BEAE8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269</w:t>
            </w:r>
          </w:p>
        </w:tc>
        <w:tc>
          <w:tcPr>
            <w:tcW w:w="7296" w:type="dxa"/>
            <w:tcBorders>
              <w:top w:val="nil"/>
              <w:left w:val="nil"/>
              <w:bottom w:val="single" w:sz="4" w:space="0" w:color="auto"/>
              <w:right w:val="single" w:sz="4" w:space="0" w:color="auto"/>
            </w:tcBorders>
            <w:vAlign w:val="center"/>
            <w:hideMark/>
          </w:tcPr>
          <w:p w14:paraId="753A0AE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Подшипник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ведущего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зубчатого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EC0C04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45,000</w:t>
            </w:r>
          </w:p>
        </w:tc>
      </w:tr>
      <w:tr w:rsidR="00DE0C8C" w:rsidRPr="00DE0C8C" w14:paraId="32940EB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8CCFE9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270</w:t>
            </w:r>
          </w:p>
        </w:tc>
        <w:tc>
          <w:tcPr>
            <w:tcW w:w="7296" w:type="dxa"/>
            <w:tcBorders>
              <w:top w:val="nil"/>
              <w:left w:val="nil"/>
              <w:bottom w:val="single" w:sz="4" w:space="0" w:color="auto"/>
              <w:right w:val="single" w:sz="4" w:space="0" w:color="auto"/>
            </w:tcBorders>
            <w:vAlign w:val="center"/>
            <w:hideMark/>
          </w:tcPr>
          <w:p w14:paraId="1B50A42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Подшипник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дифференциала</w:t>
            </w:r>
          </w:p>
        </w:tc>
        <w:tc>
          <w:tcPr>
            <w:tcW w:w="1316" w:type="dxa"/>
            <w:tcBorders>
              <w:top w:val="nil"/>
              <w:left w:val="nil"/>
              <w:bottom w:val="single" w:sz="4" w:space="0" w:color="auto"/>
              <w:right w:val="single" w:sz="4" w:space="0" w:color="auto"/>
            </w:tcBorders>
            <w:vAlign w:val="center"/>
            <w:hideMark/>
          </w:tcPr>
          <w:p w14:paraId="7FB735B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44,000</w:t>
            </w:r>
          </w:p>
        </w:tc>
      </w:tr>
      <w:tr w:rsidR="00DE0C8C" w:rsidRPr="00DE0C8C" w14:paraId="450A9EC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50436B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271</w:t>
            </w:r>
          </w:p>
        </w:tc>
        <w:tc>
          <w:tcPr>
            <w:tcW w:w="7296" w:type="dxa"/>
            <w:tcBorders>
              <w:top w:val="nil"/>
              <w:left w:val="nil"/>
              <w:bottom w:val="single" w:sz="4" w:space="0" w:color="auto"/>
              <w:right w:val="single" w:sz="4" w:space="0" w:color="auto"/>
            </w:tcBorders>
            <w:vAlign w:val="center"/>
            <w:hideMark/>
          </w:tcPr>
          <w:p w14:paraId="3DB5422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Датчик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омста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DB7F3A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228E25D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379841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272</w:t>
            </w:r>
          </w:p>
        </w:tc>
        <w:tc>
          <w:tcPr>
            <w:tcW w:w="7296" w:type="dxa"/>
            <w:tcBorders>
              <w:top w:val="nil"/>
              <w:left w:val="nil"/>
              <w:bottom w:val="single" w:sz="4" w:space="0" w:color="auto"/>
              <w:right w:val="single" w:sz="4" w:space="0" w:color="auto"/>
            </w:tcBorders>
            <w:vAlign w:val="center"/>
            <w:hideMark/>
          </w:tcPr>
          <w:p w14:paraId="27CC693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Система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блокировки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моста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7EDA2D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96,000</w:t>
            </w:r>
          </w:p>
        </w:tc>
      </w:tr>
      <w:tr w:rsidR="00DE0C8C" w:rsidRPr="00DE0C8C" w14:paraId="257371F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24DB6D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273</w:t>
            </w:r>
          </w:p>
        </w:tc>
        <w:tc>
          <w:tcPr>
            <w:tcW w:w="7296" w:type="dxa"/>
            <w:tcBorders>
              <w:top w:val="nil"/>
              <w:left w:val="nil"/>
              <w:bottom w:val="single" w:sz="4" w:space="0" w:color="auto"/>
              <w:right w:val="single" w:sz="4" w:space="0" w:color="auto"/>
            </w:tcBorders>
            <w:vAlign w:val="center"/>
            <w:hideMark/>
          </w:tcPr>
          <w:p w14:paraId="3A6C2FD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Система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блокировки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моста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37548B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90,000</w:t>
            </w:r>
          </w:p>
        </w:tc>
      </w:tr>
      <w:tr w:rsidR="00DE0C8C" w:rsidRPr="00DE0C8C" w14:paraId="0CFD96C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8E8EB1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274</w:t>
            </w:r>
          </w:p>
        </w:tc>
        <w:tc>
          <w:tcPr>
            <w:tcW w:w="7296" w:type="dxa"/>
            <w:tcBorders>
              <w:top w:val="nil"/>
              <w:left w:val="nil"/>
              <w:bottom w:val="single" w:sz="4" w:space="0" w:color="auto"/>
              <w:right w:val="single" w:sz="4" w:space="0" w:color="auto"/>
            </w:tcBorders>
            <w:vAlign w:val="center"/>
            <w:hideMark/>
          </w:tcPr>
          <w:p w14:paraId="7A90F9E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Масло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моста</w:t>
            </w:r>
            <w:r w:rsidRPr="00DE0C8C">
              <w:rPr>
                <w:rFonts w:ascii="Sakkal Majalla" w:hAnsi="Sakkal Majalla" w:cs="Sakkal Majalla" w:hint="cs"/>
                <w:color w:val="000000"/>
                <w:sz w:val="20"/>
                <w:szCs w:val="20"/>
                <w:lang w:val="en-US" w:eastAsia="en-US" w:bidi="ar-SA"/>
              </w:rPr>
              <w:t>, (</w:t>
            </w:r>
            <w:r w:rsidRPr="00DE0C8C">
              <w:rPr>
                <w:rFonts w:ascii="Cambria" w:hAnsi="Cambria" w:cs="Cambria" w:hint="cs"/>
                <w:color w:val="000000"/>
                <w:sz w:val="20"/>
                <w:szCs w:val="20"/>
                <w:lang w:val="en-US" w:eastAsia="en-US" w:bidi="ar-SA"/>
              </w:rPr>
              <w:t>полусинтетическое</w:t>
            </w:r>
            <w:r w:rsidRPr="00DE0C8C">
              <w:rPr>
                <w:rFonts w:ascii="Sakkal Majalla" w:hAnsi="Sakkal Majalla" w:cs="Sakkal Majalla" w:hint="cs"/>
                <w:color w:val="000000"/>
                <w:sz w:val="20"/>
                <w:szCs w:val="20"/>
                <w:lang w:val="en-US" w:eastAsia="en-US" w:bidi="ar-SA"/>
              </w:rPr>
              <w:t xml:space="preserve"> 75/90)</w:t>
            </w:r>
          </w:p>
        </w:tc>
        <w:tc>
          <w:tcPr>
            <w:tcW w:w="1316" w:type="dxa"/>
            <w:tcBorders>
              <w:top w:val="nil"/>
              <w:left w:val="nil"/>
              <w:bottom w:val="single" w:sz="4" w:space="0" w:color="auto"/>
              <w:right w:val="single" w:sz="4" w:space="0" w:color="auto"/>
            </w:tcBorders>
            <w:vAlign w:val="center"/>
            <w:hideMark/>
          </w:tcPr>
          <w:p w14:paraId="26CFCD2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59A6095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78EFD3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275</w:t>
            </w:r>
          </w:p>
        </w:tc>
        <w:tc>
          <w:tcPr>
            <w:tcW w:w="7296" w:type="dxa"/>
            <w:tcBorders>
              <w:top w:val="nil"/>
              <w:left w:val="nil"/>
              <w:bottom w:val="single" w:sz="4" w:space="0" w:color="auto"/>
              <w:right w:val="single" w:sz="4" w:space="0" w:color="auto"/>
            </w:tcBorders>
            <w:vAlign w:val="center"/>
            <w:hideMark/>
          </w:tcPr>
          <w:p w14:paraId="43949FB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Полуось</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7BFF1A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175,000</w:t>
            </w:r>
          </w:p>
        </w:tc>
      </w:tr>
      <w:tr w:rsidR="00DE0C8C" w:rsidRPr="00DE0C8C" w14:paraId="4A7E377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1C0B2C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276</w:t>
            </w:r>
          </w:p>
        </w:tc>
        <w:tc>
          <w:tcPr>
            <w:tcW w:w="7296" w:type="dxa"/>
            <w:tcBorders>
              <w:top w:val="nil"/>
              <w:left w:val="nil"/>
              <w:bottom w:val="single" w:sz="4" w:space="0" w:color="auto"/>
              <w:right w:val="single" w:sz="4" w:space="0" w:color="auto"/>
            </w:tcBorders>
            <w:vAlign w:val="center"/>
            <w:hideMark/>
          </w:tcPr>
          <w:p w14:paraId="68987A2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Подшипник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полуоси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C92100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95,000</w:t>
            </w:r>
          </w:p>
        </w:tc>
      </w:tr>
      <w:tr w:rsidR="00DE0C8C" w:rsidRPr="00DE0C8C" w14:paraId="4F212B7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723607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277</w:t>
            </w:r>
          </w:p>
        </w:tc>
        <w:tc>
          <w:tcPr>
            <w:tcW w:w="7296" w:type="dxa"/>
            <w:tcBorders>
              <w:top w:val="nil"/>
              <w:left w:val="nil"/>
              <w:bottom w:val="single" w:sz="4" w:space="0" w:color="auto"/>
              <w:right w:val="single" w:sz="4" w:space="0" w:color="auto"/>
            </w:tcBorders>
            <w:vAlign w:val="center"/>
            <w:hideMark/>
          </w:tcPr>
          <w:p w14:paraId="5337CB6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Прокладка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полуоси</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E8428E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w:t>
            </w:r>
          </w:p>
        </w:tc>
      </w:tr>
      <w:tr w:rsidR="00DE0C8C" w:rsidRPr="00DE0C8C" w14:paraId="184DCDB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68E158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278</w:t>
            </w:r>
          </w:p>
        </w:tc>
        <w:tc>
          <w:tcPr>
            <w:tcW w:w="7296" w:type="dxa"/>
            <w:tcBorders>
              <w:top w:val="nil"/>
              <w:left w:val="nil"/>
              <w:bottom w:val="single" w:sz="4" w:space="0" w:color="auto"/>
              <w:right w:val="single" w:sz="4" w:space="0" w:color="auto"/>
            </w:tcBorders>
            <w:vAlign w:val="center"/>
            <w:hideMark/>
          </w:tcPr>
          <w:p w14:paraId="53DCC1F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Сальник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полуоси</w:t>
            </w:r>
          </w:p>
        </w:tc>
        <w:tc>
          <w:tcPr>
            <w:tcW w:w="1316" w:type="dxa"/>
            <w:tcBorders>
              <w:top w:val="nil"/>
              <w:left w:val="nil"/>
              <w:bottom w:val="single" w:sz="4" w:space="0" w:color="auto"/>
              <w:right w:val="single" w:sz="4" w:space="0" w:color="auto"/>
            </w:tcBorders>
            <w:vAlign w:val="center"/>
            <w:hideMark/>
          </w:tcPr>
          <w:p w14:paraId="57093BF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13,000</w:t>
            </w:r>
          </w:p>
        </w:tc>
      </w:tr>
      <w:tr w:rsidR="00DE0C8C" w:rsidRPr="00DE0C8C" w14:paraId="2E9F444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BD9C9A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279</w:t>
            </w:r>
          </w:p>
        </w:tc>
        <w:tc>
          <w:tcPr>
            <w:tcW w:w="7296" w:type="dxa"/>
            <w:tcBorders>
              <w:top w:val="nil"/>
              <w:left w:val="nil"/>
              <w:bottom w:val="single" w:sz="4" w:space="0" w:color="auto"/>
              <w:right w:val="single" w:sz="4" w:space="0" w:color="auto"/>
            </w:tcBorders>
            <w:vAlign w:val="center"/>
            <w:hideMark/>
          </w:tcPr>
          <w:p w14:paraId="6D1A2C9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Регулирующая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шайба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02E632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w:t>
            </w:r>
          </w:p>
        </w:tc>
      </w:tr>
      <w:tr w:rsidR="00DE0C8C" w:rsidRPr="00DE0C8C" w14:paraId="3F94C6E6"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D9D9D9"/>
            <w:vAlign w:val="center"/>
            <w:hideMark/>
          </w:tcPr>
          <w:p w14:paraId="2F0A7770" w14:textId="77777777" w:rsidR="00DE0C8C" w:rsidRPr="00DE0C8C" w:rsidRDefault="00DE0C8C" w:rsidP="00DE0C8C">
            <w:pPr>
              <w:jc w:val="center"/>
              <w:rPr>
                <w:rFonts w:ascii="Sakkal Majalla" w:hAnsi="Sakkal Majalla" w:cs="Sakkal Majalla"/>
                <w:b/>
                <w:bCs/>
                <w:color w:val="000000"/>
                <w:sz w:val="20"/>
                <w:szCs w:val="20"/>
                <w:lang w:val="en-US" w:eastAsia="en-US" w:bidi="ar-SA"/>
              </w:rPr>
            </w:pPr>
            <w:r w:rsidRPr="00DE0C8C">
              <w:rPr>
                <w:rFonts w:ascii="Sakkal Majalla" w:hAnsi="Sakkal Majalla" w:cs="Sakkal Majalla" w:hint="cs"/>
                <w:b/>
                <w:bCs/>
                <w:color w:val="000000"/>
                <w:sz w:val="20"/>
                <w:szCs w:val="20"/>
                <w:lang w:val="en-US" w:eastAsia="en-US" w:bidi="ar-SA"/>
              </w:rPr>
              <w:t xml:space="preserve">              7. </w:t>
            </w:r>
            <w:r w:rsidRPr="00DE0C8C">
              <w:rPr>
                <w:rFonts w:ascii="Cambria" w:hAnsi="Cambria" w:cs="Cambria" w:hint="cs"/>
                <w:b/>
                <w:bCs/>
                <w:color w:val="000000"/>
                <w:sz w:val="20"/>
                <w:szCs w:val="20"/>
                <w:lang w:val="en-US" w:eastAsia="en-US" w:bidi="ar-SA"/>
              </w:rPr>
              <w:t>Подвеска</w:t>
            </w:r>
          </w:p>
        </w:tc>
      </w:tr>
      <w:tr w:rsidR="00DE0C8C" w:rsidRPr="00DE0C8C" w14:paraId="38A069A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99F3CC5"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280</w:t>
            </w:r>
          </w:p>
        </w:tc>
        <w:tc>
          <w:tcPr>
            <w:tcW w:w="7296" w:type="dxa"/>
            <w:tcBorders>
              <w:top w:val="nil"/>
              <w:left w:val="nil"/>
              <w:bottom w:val="single" w:sz="4" w:space="0" w:color="auto"/>
              <w:right w:val="single" w:sz="4" w:space="0" w:color="auto"/>
            </w:tcBorders>
            <w:vAlign w:val="center"/>
            <w:hideMark/>
          </w:tcPr>
          <w:p w14:paraId="7CEB3BE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Траверс</w:t>
            </w:r>
          </w:p>
        </w:tc>
        <w:tc>
          <w:tcPr>
            <w:tcW w:w="1316" w:type="dxa"/>
            <w:tcBorders>
              <w:top w:val="nil"/>
              <w:left w:val="nil"/>
              <w:bottom w:val="single" w:sz="4" w:space="0" w:color="auto"/>
              <w:right w:val="single" w:sz="4" w:space="0" w:color="auto"/>
            </w:tcBorders>
            <w:vAlign w:val="center"/>
            <w:hideMark/>
          </w:tcPr>
          <w:p w14:paraId="67656A0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130,000</w:t>
            </w:r>
          </w:p>
        </w:tc>
      </w:tr>
      <w:tr w:rsidR="00DE0C8C" w:rsidRPr="00DE0C8C" w14:paraId="323075F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D0100F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281</w:t>
            </w:r>
          </w:p>
        </w:tc>
        <w:tc>
          <w:tcPr>
            <w:tcW w:w="7296" w:type="dxa"/>
            <w:tcBorders>
              <w:top w:val="nil"/>
              <w:left w:val="nil"/>
              <w:bottom w:val="single" w:sz="4" w:space="0" w:color="auto"/>
              <w:right w:val="single" w:sz="4" w:space="0" w:color="auto"/>
            </w:tcBorders>
            <w:vAlign w:val="center"/>
            <w:hideMark/>
          </w:tcPr>
          <w:p w14:paraId="2A8F7F9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Кронштейн</w:t>
            </w:r>
          </w:p>
        </w:tc>
        <w:tc>
          <w:tcPr>
            <w:tcW w:w="1316" w:type="dxa"/>
            <w:tcBorders>
              <w:top w:val="nil"/>
              <w:left w:val="nil"/>
              <w:bottom w:val="single" w:sz="4" w:space="0" w:color="auto"/>
              <w:right w:val="single" w:sz="4" w:space="0" w:color="auto"/>
            </w:tcBorders>
            <w:vAlign w:val="center"/>
            <w:hideMark/>
          </w:tcPr>
          <w:p w14:paraId="5E1DA42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1A4C5C5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82B5FB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282</w:t>
            </w:r>
          </w:p>
        </w:tc>
        <w:tc>
          <w:tcPr>
            <w:tcW w:w="7296" w:type="dxa"/>
            <w:tcBorders>
              <w:top w:val="nil"/>
              <w:left w:val="nil"/>
              <w:bottom w:val="single" w:sz="4" w:space="0" w:color="auto"/>
              <w:right w:val="single" w:sz="4" w:space="0" w:color="auto"/>
            </w:tcBorders>
            <w:vAlign w:val="center"/>
            <w:hideMark/>
          </w:tcPr>
          <w:p w14:paraId="03041CD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Левый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или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шарнир</w:t>
            </w:r>
          </w:p>
        </w:tc>
        <w:tc>
          <w:tcPr>
            <w:tcW w:w="1316" w:type="dxa"/>
            <w:tcBorders>
              <w:top w:val="nil"/>
              <w:left w:val="nil"/>
              <w:bottom w:val="single" w:sz="4" w:space="0" w:color="auto"/>
              <w:right w:val="single" w:sz="4" w:space="0" w:color="auto"/>
            </w:tcBorders>
            <w:vAlign w:val="center"/>
            <w:hideMark/>
          </w:tcPr>
          <w:p w14:paraId="4FD4304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320,000</w:t>
            </w:r>
          </w:p>
        </w:tc>
      </w:tr>
      <w:tr w:rsidR="00DE0C8C" w:rsidRPr="00DE0C8C" w14:paraId="02464B9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E7FA34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283</w:t>
            </w:r>
          </w:p>
        </w:tc>
        <w:tc>
          <w:tcPr>
            <w:tcW w:w="7296" w:type="dxa"/>
            <w:tcBorders>
              <w:top w:val="nil"/>
              <w:left w:val="nil"/>
              <w:bottom w:val="single" w:sz="4" w:space="0" w:color="auto"/>
              <w:right w:val="single" w:sz="4" w:space="0" w:color="auto"/>
            </w:tcBorders>
            <w:vAlign w:val="center"/>
            <w:hideMark/>
          </w:tcPr>
          <w:p w14:paraId="01A8296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Приспособление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распыления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или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шарнира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B47F31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42,000</w:t>
            </w:r>
          </w:p>
        </w:tc>
      </w:tr>
      <w:tr w:rsidR="00DE0C8C" w:rsidRPr="00DE0C8C" w14:paraId="1E841F1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DCEE41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284</w:t>
            </w:r>
          </w:p>
        </w:tc>
        <w:tc>
          <w:tcPr>
            <w:tcW w:w="7296" w:type="dxa"/>
            <w:tcBorders>
              <w:top w:val="nil"/>
              <w:left w:val="nil"/>
              <w:bottom w:val="single" w:sz="4" w:space="0" w:color="auto"/>
              <w:right w:val="single" w:sz="4" w:space="0" w:color="auto"/>
            </w:tcBorders>
            <w:vAlign w:val="center"/>
            <w:hideMark/>
          </w:tcPr>
          <w:p w14:paraId="65103A3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Ступица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A95C3C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112,000</w:t>
            </w:r>
          </w:p>
        </w:tc>
      </w:tr>
      <w:tr w:rsidR="00DE0C8C" w:rsidRPr="00DE0C8C" w14:paraId="6FC2EDD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DAA0DA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285</w:t>
            </w:r>
          </w:p>
        </w:tc>
        <w:tc>
          <w:tcPr>
            <w:tcW w:w="7296" w:type="dxa"/>
            <w:tcBorders>
              <w:top w:val="nil"/>
              <w:left w:val="nil"/>
              <w:bottom w:val="single" w:sz="4" w:space="0" w:color="auto"/>
              <w:right w:val="single" w:sz="4" w:space="0" w:color="auto"/>
            </w:tcBorders>
            <w:vAlign w:val="center"/>
            <w:hideMark/>
          </w:tcPr>
          <w:p w14:paraId="0FDB688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Ступица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F461C9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112,000</w:t>
            </w:r>
          </w:p>
        </w:tc>
      </w:tr>
      <w:tr w:rsidR="00DE0C8C" w:rsidRPr="00DE0C8C" w14:paraId="04ABFA9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42B6B6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286</w:t>
            </w:r>
          </w:p>
        </w:tc>
        <w:tc>
          <w:tcPr>
            <w:tcW w:w="7296" w:type="dxa"/>
            <w:tcBorders>
              <w:top w:val="nil"/>
              <w:left w:val="nil"/>
              <w:bottom w:val="single" w:sz="4" w:space="0" w:color="auto"/>
              <w:right w:val="single" w:sz="4" w:space="0" w:color="auto"/>
            </w:tcBorders>
            <w:vAlign w:val="center"/>
            <w:hideMark/>
          </w:tcPr>
          <w:p w14:paraId="30C3687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Ступица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38A88B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105,000</w:t>
            </w:r>
          </w:p>
        </w:tc>
      </w:tr>
      <w:tr w:rsidR="00DE0C8C" w:rsidRPr="00DE0C8C" w14:paraId="02790B6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4B98DC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287</w:t>
            </w:r>
          </w:p>
        </w:tc>
        <w:tc>
          <w:tcPr>
            <w:tcW w:w="7296" w:type="dxa"/>
            <w:tcBorders>
              <w:top w:val="nil"/>
              <w:left w:val="nil"/>
              <w:bottom w:val="single" w:sz="4" w:space="0" w:color="auto"/>
              <w:right w:val="single" w:sz="4" w:space="0" w:color="auto"/>
            </w:tcBorders>
            <w:vAlign w:val="center"/>
            <w:hideMark/>
          </w:tcPr>
          <w:p w14:paraId="6D8209F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Ступица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0C4A19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105,000</w:t>
            </w:r>
          </w:p>
        </w:tc>
      </w:tr>
      <w:tr w:rsidR="00DE0C8C" w:rsidRPr="00DE0C8C" w14:paraId="33B88B3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8B85D6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288</w:t>
            </w:r>
          </w:p>
        </w:tc>
        <w:tc>
          <w:tcPr>
            <w:tcW w:w="7296" w:type="dxa"/>
            <w:tcBorders>
              <w:top w:val="nil"/>
              <w:left w:val="nil"/>
              <w:bottom w:val="single" w:sz="4" w:space="0" w:color="auto"/>
              <w:right w:val="single" w:sz="4" w:space="0" w:color="auto"/>
            </w:tcBorders>
            <w:vAlign w:val="center"/>
            <w:hideMark/>
          </w:tcPr>
          <w:p w14:paraId="53E49F4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Гайка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p>
        </w:tc>
        <w:tc>
          <w:tcPr>
            <w:tcW w:w="1316" w:type="dxa"/>
            <w:tcBorders>
              <w:top w:val="nil"/>
              <w:left w:val="nil"/>
              <w:bottom w:val="single" w:sz="4" w:space="0" w:color="auto"/>
              <w:right w:val="single" w:sz="4" w:space="0" w:color="auto"/>
            </w:tcBorders>
            <w:vAlign w:val="center"/>
            <w:hideMark/>
          </w:tcPr>
          <w:p w14:paraId="04BF234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w:t>
            </w:r>
          </w:p>
        </w:tc>
      </w:tr>
      <w:tr w:rsidR="00DE0C8C" w:rsidRPr="00DE0C8C" w14:paraId="69674FA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9C1C0E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289</w:t>
            </w:r>
          </w:p>
        </w:tc>
        <w:tc>
          <w:tcPr>
            <w:tcW w:w="7296" w:type="dxa"/>
            <w:tcBorders>
              <w:top w:val="nil"/>
              <w:left w:val="nil"/>
              <w:bottom w:val="single" w:sz="4" w:space="0" w:color="auto"/>
              <w:right w:val="single" w:sz="4" w:space="0" w:color="auto"/>
            </w:tcBorders>
            <w:vAlign w:val="center"/>
            <w:hideMark/>
          </w:tcPr>
          <w:p w14:paraId="29133F4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Шпильки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p>
        </w:tc>
        <w:tc>
          <w:tcPr>
            <w:tcW w:w="1316" w:type="dxa"/>
            <w:tcBorders>
              <w:top w:val="nil"/>
              <w:left w:val="nil"/>
              <w:bottom w:val="single" w:sz="4" w:space="0" w:color="auto"/>
              <w:right w:val="single" w:sz="4" w:space="0" w:color="auto"/>
            </w:tcBorders>
            <w:vAlign w:val="center"/>
            <w:hideMark/>
          </w:tcPr>
          <w:p w14:paraId="626F784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w:t>
            </w:r>
          </w:p>
        </w:tc>
      </w:tr>
      <w:tr w:rsidR="00DE0C8C" w:rsidRPr="00DE0C8C" w14:paraId="77C5F96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B67BB8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290</w:t>
            </w:r>
          </w:p>
        </w:tc>
        <w:tc>
          <w:tcPr>
            <w:tcW w:w="7296" w:type="dxa"/>
            <w:tcBorders>
              <w:top w:val="nil"/>
              <w:left w:val="nil"/>
              <w:bottom w:val="single" w:sz="4" w:space="0" w:color="auto"/>
              <w:right w:val="single" w:sz="4" w:space="0" w:color="auto"/>
            </w:tcBorders>
            <w:vAlign w:val="center"/>
            <w:hideMark/>
          </w:tcPr>
          <w:p w14:paraId="1591AED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Болт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p>
        </w:tc>
        <w:tc>
          <w:tcPr>
            <w:tcW w:w="1316" w:type="dxa"/>
            <w:tcBorders>
              <w:top w:val="nil"/>
              <w:left w:val="nil"/>
              <w:bottom w:val="single" w:sz="4" w:space="0" w:color="auto"/>
              <w:right w:val="single" w:sz="4" w:space="0" w:color="auto"/>
            </w:tcBorders>
            <w:vAlign w:val="center"/>
            <w:hideMark/>
          </w:tcPr>
          <w:p w14:paraId="10ED399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43ED8F5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0FE48E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291</w:t>
            </w:r>
          </w:p>
        </w:tc>
        <w:tc>
          <w:tcPr>
            <w:tcW w:w="7296" w:type="dxa"/>
            <w:tcBorders>
              <w:top w:val="nil"/>
              <w:left w:val="nil"/>
              <w:bottom w:val="single" w:sz="4" w:space="0" w:color="auto"/>
              <w:right w:val="single" w:sz="4" w:space="0" w:color="auto"/>
            </w:tcBorders>
            <w:vAlign w:val="center"/>
            <w:hideMark/>
          </w:tcPr>
          <w:p w14:paraId="363E8C7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Сальник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ступицы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89FC24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4FF4422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BA1ADA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292</w:t>
            </w:r>
          </w:p>
        </w:tc>
        <w:tc>
          <w:tcPr>
            <w:tcW w:w="7296" w:type="dxa"/>
            <w:tcBorders>
              <w:top w:val="nil"/>
              <w:left w:val="nil"/>
              <w:bottom w:val="single" w:sz="4" w:space="0" w:color="auto"/>
              <w:right w:val="single" w:sz="4" w:space="0" w:color="auto"/>
            </w:tcBorders>
            <w:vAlign w:val="center"/>
            <w:hideMark/>
          </w:tcPr>
          <w:p w14:paraId="548F31A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Внутренний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подшипник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ступицы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4710C5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032AEDE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89B6B8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293</w:t>
            </w:r>
          </w:p>
        </w:tc>
        <w:tc>
          <w:tcPr>
            <w:tcW w:w="7296" w:type="dxa"/>
            <w:tcBorders>
              <w:top w:val="nil"/>
              <w:left w:val="nil"/>
              <w:bottom w:val="single" w:sz="4" w:space="0" w:color="auto"/>
              <w:right w:val="single" w:sz="4" w:space="0" w:color="auto"/>
            </w:tcBorders>
            <w:vAlign w:val="center"/>
            <w:hideMark/>
          </w:tcPr>
          <w:p w14:paraId="2D78CFD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Внешний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подшипник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ступицы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ECA54F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70A9E75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0F5DD7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294</w:t>
            </w:r>
          </w:p>
        </w:tc>
        <w:tc>
          <w:tcPr>
            <w:tcW w:w="7296" w:type="dxa"/>
            <w:tcBorders>
              <w:top w:val="nil"/>
              <w:left w:val="nil"/>
              <w:bottom w:val="single" w:sz="4" w:space="0" w:color="auto"/>
              <w:right w:val="single" w:sz="4" w:space="0" w:color="auto"/>
            </w:tcBorders>
            <w:vAlign w:val="center"/>
            <w:hideMark/>
          </w:tcPr>
          <w:p w14:paraId="133EAFB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Внутренний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подшипник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ступицы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6E8163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71,000</w:t>
            </w:r>
          </w:p>
        </w:tc>
      </w:tr>
      <w:tr w:rsidR="00DE0C8C" w:rsidRPr="00DE0C8C" w14:paraId="36A3ACA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11C015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295</w:t>
            </w:r>
          </w:p>
        </w:tc>
        <w:tc>
          <w:tcPr>
            <w:tcW w:w="7296" w:type="dxa"/>
            <w:tcBorders>
              <w:top w:val="nil"/>
              <w:left w:val="nil"/>
              <w:bottom w:val="single" w:sz="4" w:space="0" w:color="auto"/>
              <w:right w:val="single" w:sz="4" w:space="0" w:color="auto"/>
            </w:tcBorders>
            <w:vAlign w:val="center"/>
            <w:hideMark/>
          </w:tcPr>
          <w:p w14:paraId="6A6D3F3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Внешний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подшипник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задней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ступицы</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колеса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C1E6F6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46,000</w:t>
            </w:r>
          </w:p>
        </w:tc>
      </w:tr>
      <w:tr w:rsidR="00DE0C8C" w:rsidRPr="00DE0C8C" w14:paraId="06E050B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022BF4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296</w:t>
            </w:r>
          </w:p>
        </w:tc>
        <w:tc>
          <w:tcPr>
            <w:tcW w:w="7296" w:type="dxa"/>
            <w:tcBorders>
              <w:top w:val="nil"/>
              <w:left w:val="nil"/>
              <w:bottom w:val="single" w:sz="4" w:space="0" w:color="auto"/>
              <w:right w:val="single" w:sz="4" w:space="0" w:color="auto"/>
            </w:tcBorders>
            <w:vAlign w:val="center"/>
            <w:hideMark/>
          </w:tcPr>
          <w:p w14:paraId="1012083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Сальник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или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шарнира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ED25A5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72EBB96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6861EA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297</w:t>
            </w:r>
          </w:p>
        </w:tc>
        <w:tc>
          <w:tcPr>
            <w:tcW w:w="7296" w:type="dxa"/>
            <w:tcBorders>
              <w:top w:val="nil"/>
              <w:left w:val="nil"/>
              <w:bottom w:val="single" w:sz="4" w:space="0" w:color="auto"/>
              <w:right w:val="single" w:sz="4" w:space="0" w:color="auto"/>
            </w:tcBorders>
            <w:vAlign w:val="center"/>
            <w:hideMark/>
          </w:tcPr>
          <w:p w14:paraId="4253BFA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Колпачок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амортизатора</w:t>
            </w:r>
          </w:p>
        </w:tc>
        <w:tc>
          <w:tcPr>
            <w:tcW w:w="1316" w:type="dxa"/>
            <w:tcBorders>
              <w:top w:val="nil"/>
              <w:left w:val="nil"/>
              <w:bottom w:val="single" w:sz="4" w:space="0" w:color="auto"/>
              <w:right w:val="single" w:sz="4" w:space="0" w:color="auto"/>
            </w:tcBorders>
            <w:vAlign w:val="center"/>
            <w:hideMark/>
          </w:tcPr>
          <w:p w14:paraId="21EBECE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38,000</w:t>
            </w:r>
          </w:p>
        </w:tc>
      </w:tr>
      <w:tr w:rsidR="00DE0C8C" w:rsidRPr="00DE0C8C" w14:paraId="2B86366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8345E5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298</w:t>
            </w:r>
          </w:p>
        </w:tc>
        <w:tc>
          <w:tcPr>
            <w:tcW w:w="7296" w:type="dxa"/>
            <w:tcBorders>
              <w:top w:val="nil"/>
              <w:left w:val="nil"/>
              <w:bottom w:val="single" w:sz="4" w:space="0" w:color="auto"/>
              <w:right w:val="single" w:sz="4" w:space="0" w:color="auto"/>
            </w:tcBorders>
            <w:vAlign w:val="center"/>
            <w:hideMark/>
          </w:tcPr>
          <w:p w14:paraId="6C13F2D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Втулка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кузова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ударники</w:t>
            </w:r>
            <w:r w:rsidRPr="00DE0C8C">
              <w:rPr>
                <w:rFonts w:ascii="Sakkal Majalla" w:hAnsi="Sakkal Majalla" w:cs="Sakkal Majalla" w:hint="cs"/>
                <w:color w:val="000000"/>
                <w:sz w:val="20"/>
                <w:szCs w:val="20"/>
                <w:lang w:val="en-US" w:eastAsia="en-US" w:bidi="ar-SA"/>
              </w:rPr>
              <w:t>)</w:t>
            </w:r>
          </w:p>
        </w:tc>
        <w:tc>
          <w:tcPr>
            <w:tcW w:w="1316" w:type="dxa"/>
            <w:tcBorders>
              <w:top w:val="nil"/>
              <w:left w:val="nil"/>
              <w:bottom w:val="single" w:sz="4" w:space="0" w:color="auto"/>
              <w:right w:val="single" w:sz="4" w:space="0" w:color="auto"/>
            </w:tcBorders>
            <w:vAlign w:val="center"/>
            <w:hideMark/>
          </w:tcPr>
          <w:p w14:paraId="5457132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26,000</w:t>
            </w:r>
          </w:p>
        </w:tc>
      </w:tr>
      <w:tr w:rsidR="00DE0C8C" w:rsidRPr="00DE0C8C" w14:paraId="0F33E5B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6E1DD9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299</w:t>
            </w:r>
          </w:p>
        </w:tc>
        <w:tc>
          <w:tcPr>
            <w:tcW w:w="7296" w:type="dxa"/>
            <w:tcBorders>
              <w:top w:val="nil"/>
              <w:left w:val="nil"/>
              <w:bottom w:val="single" w:sz="4" w:space="0" w:color="auto"/>
              <w:right w:val="single" w:sz="4" w:space="0" w:color="auto"/>
            </w:tcBorders>
            <w:vAlign w:val="center"/>
            <w:hideMark/>
          </w:tcPr>
          <w:p w14:paraId="31FED15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Втулка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балки</w:t>
            </w:r>
          </w:p>
        </w:tc>
        <w:tc>
          <w:tcPr>
            <w:tcW w:w="1316" w:type="dxa"/>
            <w:tcBorders>
              <w:top w:val="nil"/>
              <w:left w:val="nil"/>
              <w:bottom w:val="single" w:sz="4" w:space="0" w:color="auto"/>
              <w:right w:val="single" w:sz="4" w:space="0" w:color="auto"/>
            </w:tcBorders>
            <w:vAlign w:val="center"/>
            <w:hideMark/>
          </w:tcPr>
          <w:p w14:paraId="17B17DC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24,000</w:t>
            </w:r>
          </w:p>
        </w:tc>
      </w:tr>
      <w:tr w:rsidR="00DE0C8C" w:rsidRPr="00DE0C8C" w14:paraId="10EF60B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50122F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300</w:t>
            </w:r>
          </w:p>
        </w:tc>
        <w:tc>
          <w:tcPr>
            <w:tcW w:w="7296" w:type="dxa"/>
            <w:tcBorders>
              <w:top w:val="nil"/>
              <w:left w:val="nil"/>
              <w:bottom w:val="single" w:sz="4" w:space="0" w:color="auto"/>
              <w:right w:val="single" w:sz="4" w:space="0" w:color="auto"/>
            </w:tcBorders>
            <w:vAlign w:val="center"/>
            <w:hideMark/>
          </w:tcPr>
          <w:p w14:paraId="27A7CE2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Кронштейн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втулки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стабилизатора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B9D69C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03611C2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A5F191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301</w:t>
            </w:r>
          </w:p>
        </w:tc>
        <w:tc>
          <w:tcPr>
            <w:tcW w:w="7296" w:type="dxa"/>
            <w:tcBorders>
              <w:top w:val="nil"/>
              <w:left w:val="nil"/>
              <w:bottom w:val="single" w:sz="4" w:space="0" w:color="auto"/>
              <w:right w:val="single" w:sz="4" w:space="0" w:color="auto"/>
            </w:tcBorders>
            <w:vAlign w:val="center"/>
            <w:hideMark/>
          </w:tcPr>
          <w:p w14:paraId="3D52467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Передний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кулак</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8655B0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120,000</w:t>
            </w:r>
          </w:p>
        </w:tc>
      </w:tr>
      <w:tr w:rsidR="00DE0C8C" w:rsidRPr="00DE0C8C" w14:paraId="4AE12EF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F82593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302</w:t>
            </w:r>
          </w:p>
        </w:tc>
        <w:tc>
          <w:tcPr>
            <w:tcW w:w="7296" w:type="dxa"/>
            <w:tcBorders>
              <w:top w:val="nil"/>
              <w:left w:val="nil"/>
              <w:bottom w:val="single" w:sz="4" w:space="0" w:color="auto"/>
              <w:right w:val="single" w:sz="4" w:space="0" w:color="auto"/>
            </w:tcBorders>
            <w:vAlign w:val="center"/>
            <w:hideMark/>
          </w:tcPr>
          <w:p w14:paraId="06A46FC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кулак</w:t>
            </w:r>
          </w:p>
        </w:tc>
        <w:tc>
          <w:tcPr>
            <w:tcW w:w="1316" w:type="dxa"/>
            <w:tcBorders>
              <w:top w:val="nil"/>
              <w:left w:val="nil"/>
              <w:bottom w:val="single" w:sz="4" w:space="0" w:color="auto"/>
              <w:right w:val="single" w:sz="4" w:space="0" w:color="auto"/>
            </w:tcBorders>
            <w:vAlign w:val="center"/>
            <w:hideMark/>
          </w:tcPr>
          <w:p w14:paraId="6D615AB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115,000</w:t>
            </w:r>
          </w:p>
        </w:tc>
      </w:tr>
      <w:tr w:rsidR="00DE0C8C" w:rsidRPr="00DE0C8C" w14:paraId="7EC47F2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BD46EF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303</w:t>
            </w:r>
          </w:p>
        </w:tc>
        <w:tc>
          <w:tcPr>
            <w:tcW w:w="7296" w:type="dxa"/>
            <w:tcBorders>
              <w:top w:val="nil"/>
              <w:left w:val="nil"/>
              <w:bottom w:val="single" w:sz="4" w:space="0" w:color="auto"/>
              <w:right w:val="single" w:sz="4" w:space="0" w:color="auto"/>
            </w:tcBorders>
            <w:vAlign w:val="center"/>
            <w:hideMark/>
          </w:tcPr>
          <w:p w14:paraId="5FB19F0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Приспособление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распыления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амортизатора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C2F545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29658F1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34ECF5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304</w:t>
            </w:r>
          </w:p>
        </w:tc>
        <w:tc>
          <w:tcPr>
            <w:tcW w:w="7296" w:type="dxa"/>
            <w:tcBorders>
              <w:top w:val="nil"/>
              <w:left w:val="nil"/>
              <w:bottom w:val="single" w:sz="4" w:space="0" w:color="auto"/>
              <w:right w:val="single" w:sz="4" w:space="0" w:color="auto"/>
            </w:tcBorders>
            <w:vAlign w:val="center"/>
            <w:hideMark/>
          </w:tcPr>
          <w:p w14:paraId="1174094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Приспособление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распыления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амортизатора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B95B5A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0890AE9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830637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305</w:t>
            </w:r>
          </w:p>
        </w:tc>
        <w:tc>
          <w:tcPr>
            <w:tcW w:w="7296" w:type="dxa"/>
            <w:tcBorders>
              <w:top w:val="nil"/>
              <w:left w:val="nil"/>
              <w:bottom w:val="single" w:sz="4" w:space="0" w:color="auto"/>
              <w:right w:val="single" w:sz="4" w:space="0" w:color="auto"/>
            </w:tcBorders>
            <w:noWrap/>
            <w:vAlign w:val="center"/>
            <w:hideMark/>
          </w:tcPr>
          <w:p w14:paraId="33659A5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Втулка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рессоры</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BDEAC9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732ED7A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185DEF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306</w:t>
            </w:r>
          </w:p>
        </w:tc>
        <w:tc>
          <w:tcPr>
            <w:tcW w:w="7296" w:type="dxa"/>
            <w:tcBorders>
              <w:top w:val="nil"/>
              <w:left w:val="nil"/>
              <w:bottom w:val="single" w:sz="4" w:space="0" w:color="auto"/>
              <w:right w:val="single" w:sz="4" w:space="0" w:color="auto"/>
            </w:tcBorders>
            <w:vAlign w:val="center"/>
            <w:hideMark/>
          </w:tcPr>
          <w:p w14:paraId="77C7B85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Прокладка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рессоры</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3F6EEA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w:t>
            </w:r>
          </w:p>
        </w:tc>
      </w:tr>
      <w:tr w:rsidR="00DE0C8C" w:rsidRPr="00DE0C8C" w14:paraId="0EEE70C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7152BF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307</w:t>
            </w:r>
          </w:p>
        </w:tc>
        <w:tc>
          <w:tcPr>
            <w:tcW w:w="7296" w:type="dxa"/>
            <w:tcBorders>
              <w:top w:val="nil"/>
              <w:left w:val="nil"/>
              <w:bottom w:val="single" w:sz="4" w:space="0" w:color="auto"/>
              <w:right w:val="single" w:sz="4" w:space="0" w:color="auto"/>
            </w:tcBorders>
            <w:vAlign w:val="center"/>
            <w:hideMark/>
          </w:tcPr>
          <w:p w14:paraId="32438E9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Переднаяя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пружина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4C2597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62,000</w:t>
            </w:r>
          </w:p>
        </w:tc>
      </w:tr>
      <w:tr w:rsidR="00DE0C8C" w:rsidRPr="00DE0C8C" w14:paraId="5026C7D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C68B67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308</w:t>
            </w:r>
          </w:p>
        </w:tc>
        <w:tc>
          <w:tcPr>
            <w:tcW w:w="7296" w:type="dxa"/>
            <w:tcBorders>
              <w:top w:val="nil"/>
              <w:left w:val="nil"/>
              <w:bottom w:val="single" w:sz="4" w:space="0" w:color="auto"/>
              <w:right w:val="single" w:sz="4" w:space="0" w:color="auto"/>
            </w:tcBorders>
            <w:vAlign w:val="center"/>
            <w:hideMark/>
          </w:tcPr>
          <w:p w14:paraId="082CD3F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Переднаяя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пружина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ACC716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62,000</w:t>
            </w:r>
          </w:p>
        </w:tc>
      </w:tr>
      <w:tr w:rsidR="00DE0C8C" w:rsidRPr="00DE0C8C" w14:paraId="4507001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ACC897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309</w:t>
            </w:r>
          </w:p>
        </w:tc>
        <w:tc>
          <w:tcPr>
            <w:tcW w:w="7296" w:type="dxa"/>
            <w:tcBorders>
              <w:top w:val="nil"/>
              <w:left w:val="nil"/>
              <w:bottom w:val="single" w:sz="4" w:space="0" w:color="auto"/>
              <w:right w:val="single" w:sz="4" w:space="0" w:color="auto"/>
            </w:tcBorders>
            <w:vAlign w:val="center"/>
            <w:hideMark/>
          </w:tcPr>
          <w:p w14:paraId="13C3AE8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Задняя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пружина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50BE96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54,000</w:t>
            </w:r>
          </w:p>
        </w:tc>
      </w:tr>
      <w:tr w:rsidR="00DE0C8C" w:rsidRPr="00DE0C8C" w14:paraId="18AB464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89C72F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310</w:t>
            </w:r>
          </w:p>
        </w:tc>
        <w:tc>
          <w:tcPr>
            <w:tcW w:w="7296" w:type="dxa"/>
            <w:tcBorders>
              <w:top w:val="nil"/>
              <w:left w:val="nil"/>
              <w:bottom w:val="single" w:sz="4" w:space="0" w:color="auto"/>
              <w:right w:val="single" w:sz="4" w:space="0" w:color="auto"/>
            </w:tcBorders>
            <w:vAlign w:val="center"/>
            <w:hideMark/>
          </w:tcPr>
          <w:p w14:paraId="64F32F1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Задняя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пружина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061880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54,000</w:t>
            </w:r>
          </w:p>
        </w:tc>
      </w:tr>
      <w:tr w:rsidR="00DE0C8C" w:rsidRPr="00DE0C8C" w14:paraId="0114330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DB33F2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311</w:t>
            </w:r>
          </w:p>
        </w:tc>
        <w:tc>
          <w:tcPr>
            <w:tcW w:w="7296" w:type="dxa"/>
            <w:tcBorders>
              <w:top w:val="nil"/>
              <w:left w:val="nil"/>
              <w:bottom w:val="single" w:sz="4" w:space="0" w:color="auto"/>
              <w:right w:val="single" w:sz="4" w:space="0" w:color="auto"/>
            </w:tcBorders>
            <w:vAlign w:val="center"/>
            <w:hideMark/>
          </w:tcPr>
          <w:p w14:paraId="608A613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Передний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амортизатор</w:t>
            </w:r>
          </w:p>
        </w:tc>
        <w:tc>
          <w:tcPr>
            <w:tcW w:w="1316" w:type="dxa"/>
            <w:tcBorders>
              <w:top w:val="nil"/>
              <w:left w:val="nil"/>
              <w:bottom w:val="single" w:sz="4" w:space="0" w:color="auto"/>
              <w:right w:val="single" w:sz="4" w:space="0" w:color="auto"/>
            </w:tcBorders>
            <w:vAlign w:val="center"/>
            <w:hideMark/>
          </w:tcPr>
          <w:p w14:paraId="37C0F8C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125,000</w:t>
            </w:r>
          </w:p>
        </w:tc>
      </w:tr>
      <w:tr w:rsidR="00DE0C8C" w:rsidRPr="00DE0C8C" w14:paraId="7D2F36C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EF5388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312</w:t>
            </w:r>
          </w:p>
        </w:tc>
        <w:tc>
          <w:tcPr>
            <w:tcW w:w="7296" w:type="dxa"/>
            <w:tcBorders>
              <w:top w:val="nil"/>
              <w:left w:val="nil"/>
              <w:bottom w:val="single" w:sz="4" w:space="0" w:color="auto"/>
              <w:right w:val="single" w:sz="4" w:space="0" w:color="auto"/>
            </w:tcBorders>
            <w:vAlign w:val="center"/>
            <w:hideMark/>
          </w:tcPr>
          <w:p w14:paraId="20866F5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Передний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пневмоамортизатор</w:t>
            </w:r>
          </w:p>
        </w:tc>
        <w:tc>
          <w:tcPr>
            <w:tcW w:w="1316" w:type="dxa"/>
            <w:tcBorders>
              <w:top w:val="nil"/>
              <w:left w:val="nil"/>
              <w:bottom w:val="single" w:sz="4" w:space="0" w:color="auto"/>
              <w:right w:val="single" w:sz="4" w:space="0" w:color="auto"/>
            </w:tcBorders>
            <w:vAlign w:val="center"/>
            <w:hideMark/>
          </w:tcPr>
          <w:p w14:paraId="606AD30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200,000</w:t>
            </w:r>
          </w:p>
        </w:tc>
      </w:tr>
      <w:tr w:rsidR="00DE0C8C" w:rsidRPr="00DE0C8C" w14:paraId="144CB8E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755F5D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313</w:t>
            </w:r>
          </w:p>
        </w:tc>
        <w:tc>
          <w:tcPr>
            <w:tcW w:w="7296" w:type="dxa"/>
            <w:tcBorders>
              <w:top w:val="nil"/>
              <w:left w:val="nil"/>
              <w:bottom w:val="single" w:sz="4" w:space="0" w:color="auto"/>
              <w:right w:val="single" w:sz="4" w:space="0" w:color="auto"/>
            </w:tcBorders>
            <w:vAlign w:val="center"/>
            <w:hideMark/>
          </w:tcPr>
          <w:p w14:paraId="57C623A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Подужка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пневмоамортизатора</w:t>
            </w:r>
          </w:p>
        </w:tc>
        <w:tc>
          <w:tcPr>
            <w:tcW w:w="1316" w:type="dxa"/>
            <w:tcBorders>
              <w:top w:val="nil"/>
              <w:left w:val="nil"/>
              <w:bottom w:val="single" w:sz="4" w:space="0" w:color="auto"/>
              <w:right w:val="single" w:sz="4" w:space="0" w:color="auto"/>
            </w:tcBorders>
            <w:vAlign w:val="center"/>
            <w:hideMark/>
          </w:tcPr>
          <w:p w14:paraId="6753C8D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75,000</w:t>
            </w:r>
          </w:p>
        </w:tc>
      </w:tr>
      <w:tr w:rsidR="00DE0C8C" w:rsidRPr="00DE0C8C" w14:paraId="1C3CB41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E5E0C6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314</w:t>
            </w:r>
          </w:p>
        </w:tc>
        <w:tc>
          <w:tcPr>
            <w:tcW w:w="7296" w:type="dxa"/>
            <w:tcBorders>
              <w:top w:val="nil"/>
              <w:left w:val="nil"/>
              <w:bottom w:val="single" w:sz="4" w:space="0" w:color="auto"/>
              <w:right w:val="single" w:sz="4" w:space="0" w:color="auto"/>
            </w:tcBorders>
            <w:vAlign w:val="center"/>
            <w:hideMark/>
          </w:tcPr>
          <w:p w14:paraId="590E6B6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Втулка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пневмоамортизатор</w:t>
            </w:r>
          </w:p>
        </w:tc>
        <w:tc>
          <w:tcPr>
            <w:tcW w:w="1316" w:type="dxa"/>
            <w:tcBorders>
              <w:top w:val="nil"/>
              <w:left w:val="nil"/>
              <w:bottom w:val="single" w:sz="4" w:space="0" w:color="auto"/>
              <w:right w:val="single" w:sz="4" w:space="0" w:color="auto"/>
            </w:tcBorders>
            <w:vAlign w:val="center"/>
            <w:hideMark/>
          </w:tcPr>
          <w:p w14:paraId="193B8A7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0D3D547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FD6295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315</w:t>
            </w:r>
          </w:p>
        </w:tc>
        <w:tc>
          <w:tcPr>
            <w:tcW w:w="7296" w:type="dxa"/>
            <w:tcBorders>
              <w:top w:val="nil"/>
              <w:left w:val="nil"/>
              <w:bottom w:val="single" w:sz="4" w:space="0" w:color="auto"/>
              <w:right w:val="single" w:sz="4" w:space="0" w:color="auto"/>
            </w:tcBorders>
            <w:vAlign w:val="center"/>
            <w:hideMark/>
          </w:tcPr>
          <w:p w14:paraId="35FD4EB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Болт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рессоры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гайкой</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1C1A75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60DA502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4DDA13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316</w:t>
            </w:r>
          </w:p>
        </w:tc>
        <w:tc>
          <w:tcPr>
            <w:tcW w:w="7296" w:type="dxa"/>
            <w:tcBorders>
              <w:top w:val="nil"/>
              <w:left w:val="nil"/>
              <w:bottom w:val="single" w:sz="4" w:space="0" w:color="auto"/>
              <w:right w:val="single" w:sz="4" w:space="0" w:color="auto"/>
            </w:tcBorders>
            <w:vAlign w:val="center"/>
            <w:hideMark/>
          </w:tcPr>
          <w:p w14:paraId="457D670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Нижний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рычаг</w:t>
            </w:r>
          </w:p>
        </w:tc>
        <w:tc>
          <w:tcPr>
            <w:tcW w:w="1316" w:type="dxa"/>
            <w:tcBorders>
              <w:top w:val="nil"/>
              <w:left w:val="nil"/>
              <w:bottom w:val="single" w:sz="4" w:space="0" w:color="auto"/>
              <w:right w:val="single" w:sz="4" w:space="0" w:color="auto"/>
            </w:tcBorders>
            <w:vAlign w:val="center"/>
            <w:hideMark/>
          </w:tcPr>
          <w:p w14:paraId="76E596E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145,000</w:t>
            </w:r>
          </w:p>
        </w:tc>
      </w:tr>
      <w:tr w:rsidR="00DE0C8C" w:rsidRPr="00DE0C8C" w14:paraId="600112C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242430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317</w:t>
            </w:r>
          </w:p>
        </w:tc>
        <w:tc>
          <w:tcPr>
            <w:tcW w:w="7296" w:type="dxa"/>
            <w:tcBorders>
              <w:top w:val="nil"/>
              <w:left w:val="nil"/>
              <w:bottom w:val="single" w:sz="4" w:space="0" w:color="auto"/>
              <w:right w:val="single" w:sz="4" w:space="0" w:color="auto"/>
            </w:tcBorders>
            <w:vAlign w:val="center"/>
            <w:hideMark/>
          </w:tcPr>
          <w:p w14:paraId="331279B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Втулка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нижнего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рычага</w:t>
            </w:r>
          </w:p>
        </w:tc>
        <w:tc>
          <w:tcPr>
            <w:tcW w:w="1316" w:type="dxa"/>
            <w:tcBorders>
              <w:top w:val="nil"/>
              <w:left w:val="nil"/>
              <w:bottom w:val="single" w:sz="4" w:space="0" w:color="auto"/>
              <w:right w:val="single" w:sz="4" w:space="0" w:color="auto"/>
            </w:tcBorders>
            <w:vAlign w:val="center"/>
            <w:hideMark/>
          </w:tcPr>
          <w:p w14:paraId="66D3A22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22,000</w:t>
            </w:r>
          </w:p>
        </w:tc>
      </w:tr>
      <w:tr w:rsidR="00DE0C8C" w:rsidRPr="00DE0C8C" w14:paraId="7EA4E32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43B31B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318</w:t>
            </w:r>
          </w:p>
        </w:tc>
        <w:tc>
          <w:tcPr>
            <w:tcW w:w="7296" w:type="dxa"/>
            <w:tcBorders>
              <w:top w:val="nil"/>
              <w:left w:val="nil"/>
              <w:bottom w:val="single" w:sz="4" w:space="0" w:color="auto"/>
              <w:right w:val="single" w:sz="4" w:space="0" w:color="auto"/>
            </w:tcBorders>
            <w:vAlign w:val="center"/>
            <w:hideMark/>
          </w:tcPr>
          <w:p w14:paraId="0DF015C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Больт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рычага</w:t>
            </w:r>
          </w:p>
        </w:tc>
        <w:tc>
          <w:tcPr>
            <w:tcW w:w="1316" w:type="dxa"/>
            <w:tcBorders>
              <w:top w:val="nil"/>
              <w:left w:val="nil"/>
              <w:bottom w:val="single" w:sz="4" w:space="0" w:color="auto"/>
              <w:right w:val="single" w:sz="4" w:space="0" w:color="auto"/>
            </w:tcBorders>
            <w:vAlign w:val="center"/>
            <w:hideMark/>
          </w:tcPr>
          <w:p w14:paraId="4E7F246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9,000</w:t>
            </w:r>
          </w:p>
        </w:tc>
      </w:tr>
      <w:tr w:rsidR="00DE0C8C" w:rsidRPr="00DE0C8C" w14:paraId="524FC9D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6AB378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319</w:t>
            </w:r>
          </w:p>
        </w:tc>
        <w:tc>
          <w:tcPr>
            <w:tcW w:w="7296" w:type="dxa"/>
            <w:tcBorders>
              <w:top w:val="nil"/>
              <w:left w:val="nil"/>
              <w:bottom w:val="single" w:sz="4" w:space="0" w:color="auto"/>
              <w:right w:val="single" w:sz="4" w:space="0" w:color="auto"/>
            </w:tcBorders>
            <w:vAlign w:val="center"/>
            <w:hideMark/>
          </w:tcPr>
          <w:p w14:paraId="417EAA62"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Верхний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рычаг</w:t>
            </w:r>
          </w:p>
        </w:tc>
        <w:tc>
          <w:tcPr>
            <w:tcW w:w="1316" w:type="dxa"/>
            <w:tcBorders>
              <w:top w:val="nil"/>
              <w:left w:val="nil"/>
              <w:bottom w:val="single" w:sz="4" w:space="0" w:color="auto"/>
              <w:right w:val="single" w:sz="4" w:space="0" w:color="auto"/>
            </w:tcBorders>
            <w:vAlign w:val="center"/>
            <w:hideMark/>
          </w:tcPr>
          <w:p w14:paraId="335B581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110,000</w:t>
            </w:r>
          </w:p>
        </w:tc>
      </w:tr>
      <w:tr w:rsidR="00DE0C8C" w:rsidRPr="00DE0C8C" w14:paraId="3797F3C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A001D1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320</w:t>
            </w:r>
          </w:p>
        </w:tc>
        <w:tc>
          <w:tcPr>
            <w:tcW w:w="7296" w:type="dxa"/>
            <w:tcBorders>
              <w:top w:val="nil"/>
              <w:left w:val="nil"/>
              <w:bottom w:val="single" w:sz="4" w:space="0" w:color="auto"/>
              <w:right w:val="single" w:sz="4" w:space="0" w:color="auto"/>
            </w:tcBorders>
            <w:vAlign w:val="center"/>
            <w:hideMark/>
          </w:tcPr>
          <w:p w14:paraId="5169EF1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Втулка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верхнго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рычага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8058A4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1E323F3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B71106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321</w:t>
            </w:r>
          </w:p>
        </w:tc>
        <w:tc>
          <w:tcPr>
            <w:tcW w:w="7296" w:type="dxa"/>
            <w:tcBorders>
              <w:top w:val="nil"/>
              <w:left w:val="nil"/>
              <w:bottom w:val="single" w:sz="4" w:space="0" w:color="auto"/>
              <w:right w:val="single" w:sz="4" w:space="0" w:color="auto"/>
            </w:tcBorders>
            <w:vAlign w:val="center"/>
            <w:hideMark/>
          </w:tcPr>
          <w:p w14:paraId="1B8E64A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Втулка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вергнего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рычага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0B9425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27432B7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8AF413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322</w:t>
            </w:r>
          </w:p>
        </w:tc>
        <w:tc>
          <w:tcPr>
            <w:tcW w:w="7296" w:type="dxa"/>
            <w:tcBorders>
              <w:top w:val="nil"/>
              <w:left w:val="nil"/>
              <w:bottom w:val="single" w:sz="4" w:space="0" w:color="auto"/>
              <w:right w:val="single" w:sz="4" w:space="0" w:color="auto"/>
            </w:tcBorders>
            <w:vAlign w:val="center"/>
            <w:hideMark/>
          </w:tcPr>
          <w:p w14:paraId="4665FC4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Шаровой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шарнир</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18CF29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34,000</w:t>
            </w:r>
          </w:p>
        </w:tc>
      </w:tr>
      <w:tr w:rsidR="00DE0C8C" w:rsidRPr="00DE0C8C" w14:paraId="231A641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6E6B52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323</w:t>
            </w:r>
          </w:p>
        </w:tc>
        <w:tc>
          <w:tcPr>
            <w:tcW w:w="7296" w:type="dxa"/>
            <w:tcBorders>
              <w:top w:val="nil"/>
              <w:left w:val="nil"/>
              <w:bottom w:val="single" w:sz="4" w:space="0" w:color="auto"/>
              <w:right w:val="single" w:sz="4" w:space="0" w:color="auto"/>
            </w:tcBorders>
            <w:vAlign w:val="center"/>
            <w:hideMark/>
          </w:tcPr>
          <w:p w14:paraId="6BC0022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Чехол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шарового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шарнира</w:t>
            </w:r>
          </w:p>
        </w:tc>
        <w:tc>
          <w:tcPr>
            <w:tcW w:w="1316" w:type="dxa"/>
            <w:tcBorders>
              <w:top w:val="nil"/>
              <w:left w:val="nil"/>
              <w:bottom w:val="single" w:sz="4" w:space="0" w:color="auto"/>
              <w:right w:val="single" w:sz="4" w:space="0" w:color="auto"/>
            </w:tcBorders>
            <w:vAlign w:val="center"/>
            <w:hideMark/>
          </w:tcPr>
          <w:p w14:paraId="401FE82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57077AD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67F394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324</w:t>
            </w:r>
          </w:p>
        </w:tc>
        <w:tc>
          <w:tcPr>
            <w:tcW w:w="7296" w:type="dxa"/>
            <w:tcBorders>
              <w:top w:val="nil"/>
              <w:left w:val="nil"/>
              <w:bottom w:val="single" w:sz="4" w:space="0" w:color="auto"/>
              <w:right w:val="single" w:sz="4" w:space="0" w:color="auto"/>
            </w:tcBorders>
            <w:vAlign w:val="center"/>
            <w:hideMark/>
          </w:tcPr>
          <w:p w14:paraId="19C507A0" w14:textId="77777777" w:rsidR="00DE0C8C" w:rsidRPr="00DE0C8C" w:rsidRDefault="00DE0C8C" w:rsidP="00DE0C8C">
            <w:pPr>
              <w:rPr>
                <w:rFonts w:ascii="Sakkal Majalla" w:hAnsi="Sakkal Majalla" w:cs="Sakkal Majalla" w:hint="cs"/>
                <w:sz w:val="20"/>
                <w:szCs w:val="20"/>
                <w:lang w:val="en-US" w:eastAsia="en-US" w:bidi="ar-SA"/>
                <w14:shadow w14:blurRad="50800" w14:dist="38100" w14:dir="2700000" w14:sx="100000" w14:sy="100000" w14:kx="0" w14:ky="0" w14:algn="tl">
                  <w14:srgbClr w14:val="000000">
                    <w14:alpha w14:val="60000"/>
                  </w14:srgbClr>
                </w14:shadow>
              </w:rPr>
            </w:pPr>
            <w:r w:rsidRPr="00DE0C8C">
              <w:rPr>
                <w:rFonts w:ascii="Cambria" w:hAnsi="Cambria" w:cs="Cambria" w:hint="cs"/>
                <w:sz w:val="20"/>
                <w:szCs w:val="20"/>
                <w:lang w:val="en-US" w:eastAsia="en-US" w:bidi="ar-SA"/>
                <w14:shadow w14:blurRad="50800" w14:dist="38100" w14:dir="2700000" w14:sx="100000" w14:sy="100000" w14:kx="0" w14:ky="0" w14:algn="tl">
                  <w14:srgbClr w14:val="000000">
                    <w14:alpha w14:val="60000"/>
                  </w14:srgbClr>
                </w14:shadow>
              </w:rPr>
              <w:t>Передний</w:t>
            </w:r>
            <w:r w:rsidRPr="00DE0C8C">
              <w:rPr>
                <w:rFonts w:ascii="Sakkal Majalla" w:hAnsi="Sakkal Majalla" w:cs="Sakkal Majalla" w:hint="cs"/>
                <w:sz w:val="20"/>
                <w:szCs w:val="20"/>
                <w:lang w:val="en-US" w:eastAsia="en-US" w:bidi="ar-SA"/>
                <w14:shadow w14:blurRad="50800" w14:dist="38100" w14:dir="2700000" w14:sx="100000" w14:sy="100000" w14:kx="0" w14:ky="0" w14:algn="tl">
                  <w14:srgbClr w14:val="000000">
                    <w14:alpha w14:val="60000"/>
                  </w14:srgbClr>
                </w14:shadow>
              </w:rPr>
              <w:t xml:space="preserve"> </w:t>
            </w:r>
            <w:r w:rsidRPr="00DE0C8C">
              <w:rPr>
                <w:rFonts w:ascii="Cambria" w:hAnsi="Cambria" w:cs="Cambria" w:hint="cs"/>
                <w:sz w:val="20"/>
                <w:szCs w:val="20"/>
                <w:lang w:val="en-US" w:eastAsia="en-US" w:bidi="ar-SA"/>
                <w14:shadow w14:blurRad="50800" w14:dist="38100" w14:dir="2700000" w14:sx="100000" w14:sy="100000" w14:kx="0" w14:ky="0" w14:algn="tl">
                  <w14:srgbClr w14:val="000000">
                    <w14:alpha w14:val="60000"/>
                  </w14:srgbClr>
                </w14:shadow>
              </w:rPr>
              <w:t>стабилизатор</w:t>
            </w:r>
          </w:p>
        </w:tc>
        <w:tc>
          <w:tcPr>
            <w:tcW w:w="1316" w:type="dxa"/>
            <w:tcBorders>
              <w:top w:val="nil"/>
              <w:left w:val="nil"/>
              <w:bottom w:val="single" w:sz="4" w:space="0" w:color="auto"/>
              <w:right w:val="single" w:sz="4" w:space="0" w:color="auto"/>
            </w:tcBorders>
            <w:vAlign w:val="center"/>
            <w:hideMark/>
          </w:tcPr>
          <w:p w14:paraId="36C24CC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115,000</w:t>
            </w:r>
          </w:p>
        </w:tc>
      </w:tr>
      <w:tr w:rsidR="00DE0C8C" w:rsidRPr="00DE0C8C" w14:paraId="56DBC16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4FFF46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325</w:t>
            </w:r>
          </w:p>
        </w:tc>
        <w:tc>
          <w:tcPr>
            <w:tcW w:w="7296" w:type="dxa"/>
            <w:tcBorders>
              <w:top w:val="nil"/>
              <w:left w:val="nil"/>
              <w:bottom w:val="single" w:sz="4" w:space="0" w:color="auto"/>
              <w:right w:val="single" w:sz="4" w:space="0" w:color="auto"/>
            </w:tcBorders>
            <w:vAlign w:val="center"/>
            <w:hideMark/>
          </w:tcPr>
          <w:p w14:paraId="7A4EED2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Втулка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стабилизатора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0ECC8A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9,000</w:t>
            </w:r>
          </w:p>
        </w:tc>
      </w:tr>
      <w:tr w:rsidR="00DE0C8C" w:rsidRPr="00DE0C8C" w14:paraId="16A343C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79798D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326</w:t>
            </w:r>
          </w:p>
        </w:tc>
        <w:tc>
          <w:tcPr>
            <w:tcW w:w="7296" w:type="dxa"/>
            <w:tcBorders>
              <w:top w:val="nil"/>
              <w:left w:val="nil"/>
              <w:bottom w:val="single" w:sz="4" w:space="0" w:color="auto"/>
              <w:right w:val="single" w:sz="4" w:space="0" w:color="auto"/>
            </w:tcBorders>
            <w:vAlign w:val="center"/>
            <w:hideMark/>
          </w:tcPr>
          <w:p w14:paraId="1DCF0C5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Кронштейн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стабилизатора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B19C4E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0F3EE1E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06B36A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327</w:t>
            </w:r>
          </w:p>
        </w:tc>
        <w:tc>
          <w:tcPr>
            <w:tcW w:w="7296" w:type="dxa"/>
            <w:tcBorders>
              <w:top w:val="nil"/>
              <w:left w:val="nil"/>
              <w:bottom w:val="single" w:sz="4" w:space="0" w:color="auto"/>
              <w:right w:val="single" w:sz="4" w:space="0" w:color="auto"/>
            </w:tcBorders>
            <w:vAlign w:val="center"/>
            <w:hideMark/>
          </w:tcPr>
          <w:p w14:paraId="7C1C81F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Передняя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втулка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стабилизатора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CB24CF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63FB99F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A6DAD8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328</w:t>
            </w:r>
          </w:p>
        </w:tc>
        <w:tc>
          <w:tcPr>
            <w:tcW w:w="7296" w:type="dxa"/>
            <w:tcBorders>
              <w:top w:val="nil"/>
              <w:left w:val="nil"/>
              <w:bottom w:val="single" w:sz="4" w:space="0" w:color="auto"/>
              <w:right w:val="single" w:sz="4" w:space="0" w:color="auto"/>
            </w:tcBorders>
            <w:vAlign w:val="center"/>
            <w:hideMark/>
          </w:tcPr>
          <w:p w14:paraId="5CA777A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Стойка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стабилизатора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FA6FB1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34,000</w:t>
            </w:r>
          </w:p>
        </w:tc>
      </w:tr>
      <w:tr w:rsidR="00DE0C8C" w:rsidRPr="00DE0C8C" w14:paraId="42AEC54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64F69A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329</w:t>
            </w:r>
          </w:p>
        </w:tc>
        <w:tc>
          <w:tcPr>
            <w:tcW w:w="7296" w:type="dxa"/>
            <w:tcBorders>
              <w:top w:val="nil"/>
              <w:left w:val="nil"/>
              <w:bottom w:val="single" w:sz="4" w:space="0" w:color="auto"/>
              <w:right w:val="single" w:sz="4" w:space="0" w:color="auto"/>
            </w:tcBorders>
            <w:vAlign w:val="center"/>
            <w:hideMark/>
          </w:tcPr>
          <w:p w14:paraId="6F963231" w14:textId="77777777" w:rsidR="00DE0C8C" w:rsidRPr="00DE0C8C" w:rsidRDefault="00DE0C8C" w:rsidP="00DE0C8C">
            <w:pPr>
              <w:rPr>
                <w:rFonts w:ascii="Sakkal Majalla" w:hAnsi="Sakkal Majalla" w:cs="Sakkal Majalla" w:hint="cs"/>
                <w:sz w:val="20"/>
                <w:szCs w:val="20"/>
                <w:lang w:val="en-US" w:eastAsia="en-US" w:bidi="ar-SA"/>
                <w14:shadow w14:blurRad="50800" w14:dist="38100" w14:dir="2700000" w14:sx="100000" w14:sy="100000" w14:kx="0" w14:ky="0" w14:algn="tl">
                  <w14:srgbClr w14:val="000000">
                    <w14:alpha w14:val="60000"/>
                  </w14:srgbClr>
                </w14:shadow>
              </w:rPr>
            </w:pPr>
            <w:r w:rsidRPr="00DE0C8C">
              <w:rPr>
                <w:rFonts w:ascii="Cambria" w:hAnsi="Cambria" w:cs="Cambria" w:hint="cs"/>
                <w:sz w:val="20"/>
                <w:szCs w:val="20"/>
                <w:lang w:val="en-US" w:eastAsia="en-US" w:bidi="ar-SA"/>
                <w14:shadow w14:blurRad="50800" w14:dist="38100" w14:dir="2700000" w14:sx="100000" w14:sy="100000" w14:kx="0" w14:ky="0" w14:algn="tl">
                  <w14:srgbClr w14:val="000000">
                    <w14:alpha w14:val="60000"/>
                  </w14:srgbClr>
                </w14:shadow>
              </w:rPr>
              <w:t>Задний</w:t>
            </w:r>
            <w:r w:rsidRPr="00DE0C8C">
              <w:rPr>
                <w:rFonts w:ascii="Sakkal Majalla" w:hAnsi="Sakkal Majalla" w:cs="Sakkal Majalla" w:hint="cs"/>
                <w:sz w:val="20"/>
                <w:szCs w:val="20"/>
                <w:lang w:val="en-US" w:eastAsia="en-US" w:bidi="ar-SA"/>
                <w14:shadow w14:blurRad="50800" w14:dist="38100" w14:dir="2700000" w14:sx="100000" w14:sy="100000" w14:kx="0" w14:ky="0" w14:algn="tl">
                  <w14:srgbClr w14:val="000000">
                    <w14:alpha w14:val="60000"/>
                  </w14:srgbClr>
                </w14:shadow>
              </w:rPr>
              <w:t xml:space="preserve"> </w:t>
            </w:r>
            <w:r w:rsidRPr="00DE0C8C">
              <w:rPr>
                <w:rFonts w:ascii="Cambria" w:hAnsi="Cambria" w:cs="Cambria" w:hint="cs"/>
                <w:sz w:val="20"/>
                <w:szCs w:val="20"/>
                <w:lang w:val="en-US" w:eastAsia="en-US" w:bidi="ar-SA"/>
                <w14:shadow w14:blurRad="50800" w14:dist="38100" w14:dir="2700000" w14:sx="100000" w14:sy="100000" w14:kx="0" w14:ky="0" w14:algn="tl">
                  <w14:srgbClr w14:val="000000">
                    <w14:alpha w14:val="60000"/>
                  </w14:srgbClr>
                </w14:shadow>
              </w:rPr>
              <w:t>стабилизатор</w:t>
            </w:r>
          </w:p>
        </w:tc>
        <w:tc>
          <w:tcPr>
            <w:tcW w:w="1316" w:type="dxa"/>
            <w:tcBorders>
              <w:top w:val="nil"/>
              <w:left w:val="nil"/>
              <w:bottom w:val="single" w:sz="4" w:space="0" w:color="auto"/>
              <w:right w:val="single" w:sz="4" w:space="0" w:color="auto"/>
            </w:tcBorders>
            <w:vAlign w:val="center"/>
            <w:hideMark/>
          </w:tcPr>
          <w:p w14:paraId="701076E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87,000</w:t>
            </w:r>
          </w:p>
        </w:tc>
      </w:tr>
      <w:tr w:rsidR="00DE0C8C" w:rsidRPr="00DE0C8C" w14:paraId="0899855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5D204C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330</w:t>
            </w:r>
          </w:p>
        </w:tc>
        <w:tc>
          <w:tcPr>
            <w:tcW w:w="7296" w:type="dxa"/>
            <w:tcBorders>
              <w:top w:val="nil"/>
              <w:left w:val="nil"/>
              <w:bottom w:val="single" w:sz="4" w:space="0" w:color="auto"/>
              <w:right w:val="single" w:sz="4" w:space="0" w:color="auto"/>
            </w:tcBorders>
            <w:vAlign w:val="center"/>
            <w:hideMark/>
          </w:tcPr>
          <w:p w14:paraId="250E796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Задняя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пружина</w:t>
            </w:r>
          </w:p>
        </w:tc>
        <w:tc>
          <w:tcPr>
            <w:tcW w:w="1316" w:type="dxa"/>
            <w:tcBorders>
              <w:top w:val="nil"/>
              <w:left w:val="nil"/>
              <w:bottom w:val="single" w:sz="4" w:space="0" w:color="auto"/>
              <w:right w:val="single" w:sz="4" w:space="0" w:color="auto"/>
            </w:tcBorders>
            <w:vAlign w:val="center"/>
            <w:hideMark/>
          </w:tcPr>
          <w:p w14:paraId="37530FF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54,000</w:t>
            </w:r>
          </w:p>
        </w:tc>
      </w:tr>
      <w:tr w:rsidR="00DE0C8C" w:rsidRPr="00DE0C8C" w14:paraId="2B83C38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49D8DC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331</w:t>
            </w:r>
          </w:p>
        </w:tc>
        <w:tc>
          <w:tcPr>
            <w:tcW w:w="7296" w:type="dxa"/>
            <w:tcBorders>
              <w:top w:val="nil"/>
              <w:left w:val="nil"/>
              <w:bottom w:val="single" w:sz="4" w:space="0" w:color="auto"/>
              <w:right w:val="single" w:sz="4" w:space="0" w:color="auto"/>
            </w:tcBorders>
            <w:vAlign w:val="center"/>
            <w:hideMark/>
          </w:tcPr>
          <w:p w14:paraId="2B5430E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амортизатор</w:t>
            </w:r>
          </w:p>
        </w:tc>
        <w:tc>
          <w:tcPr>
            <w:tcW w:w="1316" w:type="dxa"/>
            <w:tcBorders>
              <w:top w:val="nil"/>
              <w:left w:val="nil"/>
              <w:bottom w:val="single" w:sz="4" w:space="0" w:color="auto"/>
              <w:right w:val="single" w:sz="4" w:space="0" w:color="auto"/>
            </w:tcBorders>
            <w:vAlign w:val="center"/>
            <w:hideMark/>
          </w:tcPr>
          <w:p w14:paraId="57E5F20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3A0794D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8F0CD9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332</w:t>
            </w:r>
          </w:p>
        </w:tc>
        <w:tc>
          <w:tcPr>
            <w:tcW w:w="7296" w:type="dxa"/>
            <w:tcBorders>
              <w:top w:val="nil"/>
              <w:left w:val="nil"/>
              <w:bottom w:val="single" w:sz="4" w:space="0" w:color="auto"/>
              <w:right w:val="single" w:sz="4" w:space="0" w:color="auto"/>
            </w:tcBorders>
            <w:vAlign w:val="center"/>
            <w:hideMark/>
          </w:tcPr>
          <w:p w14:paraId="490CC30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Втулка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амортизатора</w:t>
            </w:r>
          </w:p>
        </w:tc>
        <w:tc>
          <w:tcPr>
            <w:tcW w:w="1316" w:type="dxa"/>
            <w:tcBorders>
              <w:top w:val="nil"/>
              <w:left w:val="nil"/>
              <w:bottom w:val="single" w:sz="4" w:space="0" w:color="auto"/>
              <w:right w:val="single" w:sz="4" w:space="0" w:color="auto"/>
            </w:tcBorders>
            <w:vAlign w:val="center"/>
            <w:hideMark/>
          </w:tcPr>
          <w:p w14:paraId="09A27FA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5D8DE5D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FE5C2E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333</w:t>
            </w:r>
          </w:p>
        </w:tc>
        <w:tc>
          <w:tcPr>
            <w:tcW w:w="7296" w:type="dxa"/>
            <w:tcBorders>
              <w:top w:val="nil"/>
              <w:left w:val="nil"/>
              <w:bottom w:val="single" w:sz="4" w:space="0" w:color="auto"/>
              <w:right w:val="single" w:sz="4" w:space="0" w:color="auto"/>
            </w:tcBorders>
            <w:vAlign w:val="center"/>
            <w:hideMark/>
          </w:tcPr>
          <w:p w14:paraId="3C73576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Заднийпневмоамортизатор</w:t>
            </w:r>
          </w:p>
        </w:tc>
        <w:tc>
          <w:tcPr>
            <w:tcW w:w="1316" w:type="dxa"/>
            <w:tcBorders>
              <w:top w:val="nil"/>
              <w:left w:val="nil"/>
              <w:bottom w:val="single" w:sz="4" w:space="0" w:color="auto"/>
              <w:right w:val="single" w:sz="4" w:space="0" w:color="auto"/>
            </w:tcBorders>
            <w:vAlign w:val="center"/>
            <w:hideMark/>
          </w:tcPr>
          <w:p w14:paraId="2FEE21A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200,000</w:t>
            </w:r>
          </w:p>
        </w:tc>
      </w:tr>
      <w:tr w:rsidR="00DE0C8C" w:rsidRPr="00DE0C8C" w14:paraId="1642D5C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7B6A78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334</w:t>
            </w:r>
          </w:p>
        </w:tc>
        <w:tc>
          <w:tcPr>
            <w:tcW w:w="7296" w:type="dxa"/>
            <w:tcBorders>
              <w:top w:val="nil"/>
              <w:left w:val="nil"/>
              <w:bottom w:val="single" w:sz="4" w:space="0" w:color="auto"/>
              <w:right w:val="single" w:sz="4" w:space="0" w:color="auto"/>
            </w:tcBorders>
            <w:vAlign w:val="center"/>
            <w:hideMark/>
          </w:tcPr>
          <w:p w14:paraId="25465BC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стержень</w:t>
            </w:r>
          </w:p>
        </w:tc>
        <w:tc>
          <w:tcPr>
            <w:tcW w:w="1316" w:type="dxa"/>
            <w:tcBorders>
              <w:top w:val="nil"/>
              <w:left w:val="nil"/>
              <w:bottom w:val="single" w:sz="4" w:space="0" w:color="auto"/>
              <w:right w:val="single" w:sz="4" w:space="0" w:color="auto"/>
            </w:tcBorders>
            <w:vAlign w:val="center"/>
            <w:hideMark/>
          </w:tcPr>
          <w:p w14:paraId="173CE5A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53,000</w:t>
            </w:r>
          </w:p>
        </w:tc>
      </w:tr>
      <w:tr w:rsidR="00DE0C8C" w:rsidRPr="00DE0C8C" w14:paraId="47A266B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D1080F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335</w:t>
            </w:r>
          </w:p>
        </w:tc>
        <w:tc>
          <w:tcPr>
            <w:tcW w:w="7296" w:type="dxa"/>
            <w:tcBorders>
              <w:top w:val="nil"/>
              <w:left w:val="nil"/>
              <w:bottom w:val="single" w:sz="4" w:space="0" w:color="auto"/>
              <w:right w:val="single" w:sz="4" w:space="0" w:color="auto"/>
            </w:tcBorders>
            <w:vAlign w:val="center"/>
            <w:hideMark/>
          </w:tcPr>
          <w:p w14:paraId="1D309B1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Сайлентблок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подвески</w:t>
            </w:r>
          </w:p>
        </w:tc>
        <w:tc>
          <w:tcPr>
            <w:tcW w:w="1316" w:type="dxa"/>
            <w:tcBorders>
              <w:top w:val="nil"/>
              <w:left w:val="nil"/>
              <w:bottom w:val="single" w:sz="4" w:space="0" w:color="auto"/>
              <w:right w:val="single" w:sz="4" w:space="0" w:color="auto"/>
            </w:tcBorders>
            <w:vAlign w:val="center"/>
            <w:hideMark/>
          </w:tcPr>
          <w:p w14:paraId="6CBA718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18,000</w:t>
            </w:r>
          </w:p>
        </w:tc>
      </w:tr>
      <w:tr w:rsidR="00DE0C8C" w:rsidRPr="00DE0C8C" w14:paraId="0691AAB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C4C561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336</w:t>
            </w:r>
          </w:p>
        </w:tc>
        <w:tc>
          <w:tcPr>
            <w:tcW w:w="7296" w:type="dxa"/>
            <w:tcBorders>
              <w:top w:val="nil"/>
              <w:left w:val="nil"/>
              <w:bottom w:val="single" w:sz="4" w:space="0" w:color="auto"/>
              <w:right w:val="single" w:sz="4" w:space="0" w:color="auto"/>
            </w:tcBorders>
            <w:noWrap/>
            <w:vAlign w:val="center"/>
            <w:hideMark/>
          </w:tcPr>
          <w:p w14:paraId="578EE29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Задний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диагональный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рычаг</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F97332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65,000</w:t>
            </w:r>
          </w:p>
        </w:tc>
      </w:tr>
      <w:tr w:rsidR="00DE0C8C" w:rsidRPr="00DE0C8C" w14:paraId="78C70D9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D4F28F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337</w:t>
            </w:r>
          </w:p>
        </w:tc>
        <w:tc>
          <w:tcPr>
            <w:tcW w:w="7296" w:type="dxa"/>
            <w:tcBorders>
              <w:top w:val="nil"/>
              <w:left w:val="nil"/>
              <w:bottom w:val="single" w:sz="4" w:space="0" w:color="auto"/>
              <w:right w:val="single" w:sz="4" w:space="0" w:color="auto"/>
            </w:tcBorders>
            <w:noWrap/>
            <w:vAlign w:val="center"/>
            <w:hideMark/>
          </w:tcPr>
          <w:p w14:paraId="00E44B1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Втулка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диагонального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рычага</w:t>
            </w:r>
          </w:p>
        </w:tc>
        <w:tc>
          <w:tcPr>
            <w:tcW w:w="1316" w:type="dxa"/>
            <w:tcBorders>
              <w:top w:val="nil"/>
              <w:left w:val="nil"/>
              <w:bottom w:val="single" w:sz="4" w:space="0" w:color="auto"/>
              <w:right w:val="single" w:sz="4" w:space="0" w:color="auto"/>
            </w:tcBorders>
            <w:vAlign w:val="center"/>
            <w:hideMark/>
          </w:tcPr>
          <w:p w14:paraId="5120F79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3F4B9BA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761EFF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338</w:t>
            </w:r>
          </w:p>
        </w:tc>
        <w:tc>
          <w:tcPr>
            <w:tcW w:w="7296" w:type="dxa"/>
            <w:tcBorders>
              <w:top w:val="nil"/>
              <w:left w:val="nil"/>
              <w:bottom w:val="single" w:sz="4" w:space="0" w:color="auto"/>
              <w:right w:val="single" w:sz="4" w:space="0" w:color="auto"/>
            </w:tcBorders>
            <w:vAlign w:val="center"/>
            <w:hideMark/>
          </w:tcPr>
          <w:p w14:paraId="5340A05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Задняя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штанга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15404D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270A24F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29E476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339</w:t>
            </w:r>
          </w:p>
        </w:tc>
        <w:tc>
          <w:tcPr>
            <w:tcW w:w="7296" w:type="dxa"/>
            <w:tcBorders>
              <w:top w:val="nil"/>
              <w:left w:val="nil"/>
              <w:bottom w:val="single" w:sz="4" w:space="0" w:color="auto"/>
              <w:right w:val="single" w:sz="4" w:space="0" w:color="auto"/>
            </w:tcBorders>
            <w:vAlign w:val="center"/>
            <w:hideMark/>
          </w:tcPr>
          <w:p w14:paraId="1D25308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Втулка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штанги</w:t>
            </w:r>
          </w:p>
        </w:tc>
        <w:tc>
          <w:tcPr>
            <w:tcW w:w="1316" w:type="dxa"/>
            <w:tcBorders>
              <w:top w:val="nil"/>
              <w:left w:val="nil"/>
              <w:bottom w:val="single" w:sz="4" w:space="0" w:color="auto"/>
              <w:right w:val="single" w:sz="4" w:space="0" w:color="auto"/>
            </w:tcBorders>
            <w:vAlign w:val="center"/>
            <w:hideMark/>
          </w:tcPr>
          <w:p w14:paraId="36C462A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77F58D4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B3918A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340</w:t>
            </w:r>
          </w:p>
        </w:tc>
        <w:tc>
          <w:tcPr>
            <w:tcW w:w="7296" w:type="dxa"/>
            <w:tcBorders>
              <w:top w:val="nil"/>
              <w:left w:val="nil"/>
              <w:bottom w:val="single" w:sz="4" w:space="0" w:color="auto"/>
              <w:right w:val="single" w:sz="4" w:space="0" w:color="auto"/>
            </w:tcBorders>
            <w:vAlign w:val="center"/>
            <w:hideMark/>
          </w:tcPr>
          <w:p w14:paraId="6874BC3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Втулка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стабилизатора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164ED6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3F65102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23A6B8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341</w:t>
            </w:r>
          </w:p>
        </w:tc>
        <w:tc>
          <w:tcPr>
            <w:tcW w:w="7296" w:type="dxa"/>
            <w:tcBorders>
              <w:top w:val="nil"/>
              <w:left w:val="nil"/>
              <w:bottom w:val="single" w:sz="4" w:space="0" w:color="auto"/>
              <w:right w:val="single" w:sz="4" w:space="0" w:color="auto"/>
            </w:tcBorders>
            <w:vAlign w:val="center"/>
            <w:hideMark/>
          </w:tcPr>
          <w:p w14:paraId="363B3E6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Стойка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стабилизатора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9D5F00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03ED833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328C3E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342</w:t>
            </w:r>
          </w:p>
        </w:tc>
        <w:tc>
          <w:tcPr>
            <w:tcW w:w="7296" w:type="dxa"/>
            <w:tcBorders>
              <w:top w:val="nil"/>
              <w:left w:val="nil"/>
              <w:bottom w:val="single" w:sz="4" w:space="0" w:color="auto"/>
              <w:right w:val="single" w:sz="4" w:space="0" w:color="auto"/>
            </w:tcBorders>
            <w:vAlign w:val="center"/>
            <w:hideMark/>
          </w:tcPr>
          <w:p w14:paraId="6DF0C07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Кронштейн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стабилизатора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815B5D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001DC3A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9CFE93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343</w:t>
            </w:r>
          </w:p>
        </w:tc>
        <w:tc>
          <w:tcPr>
            <w:tcW w:w="7296" w:type="dxa"/>
            <w:tcBorders>
              <w:top w:val="nil"/>
              <w:left w:val="nil"/>
              <w:bottom w:val="single" w:sz="4" w:space="0" w:color="auto"/>
              <w:right w:val="single" w:sz="4" w:space="0" w:color="auto"/>
            </w:tcBorders>
            <w:vAlign w:val="center"/>
            <w:hideMark/>
          </w:tcPr>
          <w:p w14:paraId="4831BB3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Защитник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p>
        </w:tc>
        <w:tc>
          <w:tcPr>
            <w:tcW w:w="1316" w:type="dxa"/>
            <w:tcBorders>
              <w:top w:val="nil"/>
              <w:left w:val="nil"/>
              <w:bottom w:val="single" w:sz="4" w:space="0" w:color="auto"/>
              <w:right w:val="single" w:sz="4" w:space="0" w:color="auto"/>
            </w:tcBorders>
            <w:vAlign w:val="center"/>
            <w:hideMark/>
          </w:tcPr>
          <w:p w14:paraId="36E8129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74C6B4F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0E7E29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344</w:t>
            </w:r>
          </w:p>
        </w:tc>
        <w:tc>
          <w:tcPr>
            <w:tcW w:w="7296" w:type="dxa"/>
            <w:tcBorders>
              <w:top w:val="nil"/>
              <w:left w:val="nil"/>
              <w:bottom w:val="single" w:sz="4" w:space="0" w:color="auto"/>
              <w:right w:val="single" w:sz="4" w:space="0" w:color="auto"/>
            </w:tcBorders>
            <w:vAlign w:val="center"/>
            <w:hideMark/>
          </w:tcPr>
          <w:p w14:paraId="2AEC9D8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Открытка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амортизатора</w:t>
            </w:r>
          </w:p>
        </w:tc>
        <w:tc>
          <w:tcPr>
            <w:tcW w:w="1316" w:type="dxa"/>
            <w:tcBorders>
              <w:top w:val="nil"/>
              <w:left w:val="nil"/>
              <w:bottom w:val="single" w:sz="4" w:space="0" w:color="auto"/>
              <w:right w:val="single" w:sz="4" w:space="0" w:color="auto"/>
            </w:tcBorders>
            <w:vAlign w:val="center"/>
            <w:hideMark/>
          </w:tcPr>
          <w:p w14:paraId="5264817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41,500</w:t>
            </w:r>
          </w:p>
        </w:tc>
      </w:tr>
      <w:tr w:rsidR="00DE0C8C" w:rsidRPr="00DE0C8C" w14:paraId="144FFD0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618B38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345</w:t>
            </w:r>
          </w:p>
        </w:tc>
        <w:tc>
          <w:tcPr>
            <w:tcW w:w="7296" w:type="dxa"/>
            <w:tcBorders>
              <w:top w:val="nil"/>
              <w:left w:val="nil"/>
              <w:bottom w:val="single" w:sz="4" w:space="0" w:color="auto"/>
              <w:right w:val="single" w:sz="4" w:space="0" w:color="auto"/>
            </w:tcBorders>
            <w:vAlign w:val="center"/>
            <w:hideMark/>
          </w:tcPr>
          <w:p w14:paraId="7CAB44F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Бантаж</w:t>
            </w:r>
          </w:p>
        </w:tc>
        <w:tc>
          <w:tcPr>
            <w:tcW w:w="1316" w:type="dxa"/>
            <w:tcBorders>
              <w:top w:val="nil"/>
              <w:left w:val="nil"/>
              <w:bottom w:val="single" w:sz="4" w:space="0" w:color="auto"/>
              <w:right w:val="single" w:sz="4" w:space="0" w:color="auto"/>
            </w:tcBorders>
            <w:vAlign w:val="center"/>
            <w:hideMark/>
          </w:tcPr>
          <w:p w14:paraId="518271A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140,000</w:t>
            </w:r>
          </w:p>
        </w:tc>
      </w:tr>
      <w:tr w:rsidR="00DE0C8C" w:rsidRPr="00DE0C8C" w14:paraId="5FEF05B5"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5BAB9138" w14:textId="77777777" w:rsidR="00DE0C8C" w:rsidRPr="00DE0C8C" w:rsidRDefault="00DE0C8C" w:rsidP="00DE0C8C">
            <w:pPr>
              <w:jc w:val="cente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 xml:space="preserve">8. </w:t>
            </w:r>
            <w:r w:rsidRPr="00DE0C8C">
              <w:rPr>
                <w:rFonts w:ascii="Cambria" w:hAnsi="Cambria" w:cs="Cambria" w:hint="cs"/>
                <w:b/>
                <w:bCs/>
                <w:sz w:val="20"/>
                <w:szCs w:val="20"/>
                <w:lang w:val="en-US" w:eastAsia="en-US" w:bidi="ar-SA"/>
              </w:rPr>
              <w:t>Рулевой</w:t>
            </w:r>
            <w:r w:rsidRPr="00DE0C8C">
              <w:rPr>
                <w:rFonts w:ascii="Sakkal Majalla" w:hAnsi="Sakkal Majalla" w:cs="Sakkal Majalla" w:hint="cs"/>
                <w:b/>
                <w:bCs/>
                <w:sz w:val="20"/>
                <w:szCs w:val="20"/>
                <w:lang w:val="en-US" w:eastAsia="en-US" w:bidi="ar-SA"/>
              </w:rPr>
              <w:t xml:space="preserve"> </w:t>
            </w:r>
            <w:r w:rsidRPr="00DE0C8C">
              <w:rPr>
                <w:rFonts w:ascii="Cambria" w:hAnsi="Cambria" w:cs="Cambria" w:hint="cs"/>
                <w:b/>
                <w:bCs/>
                <w:sz w:val="20"/>
                <w:szCs w:val="20"/>
                <w:lang w:val="en-US" w:eastAsia="en-US" w:bidi="ar-SA"/>
              </w:rPr>
              <w:t>механизм</w:t>
            </w:r>
          </w:p>
        </w:tc>
      </w:tr>
      <w:tr w:rsidR="00DE0C8C" w:rsidRPr="00DE0C8C" w14:paraId="22CEE9A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FBACDF6"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346</w:t>
            </w:r>
          </w:p>
        </w:tc>
        <w:tc>
          <w:tcPr>
            <w:tcW w:w="7296" w:type="dxa"/>
            <w:tcBorders>
              <w:top w:val="nil"/>
              <w:left w:val="nil"/>
              <w:bottom w:val="single" w:sz="4" w:space="0" w:color="auto"/>
              <w:right w:val="single" w:sz="4" w:space="0" w:color="auto"/>
            </w:tcBorders>
            <w:vAlign w:val="center"/>
            <w:hideMark/>
          </w:tcPr>
          <w:p w14:paraId="6C7C551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Сошка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колонки</w:t>
            </w:r>
          </w:p>
        </w:tc>
        <w:tc>
          <w:tcPr>
            <w:tcW w:w="1316" w:type="dxa"/>
            <w:tcBorders>
              <w:top w:val="nil"/>
              <w:left w:val="nil"/>
              <w:bottom w:val="single" w:sz="4" w:space="0" w:color="auto"/>
              <w:right w:val="single" w:sz="4" w:space="0" w:color="auto"/>
            </w:tcBorders>
            <w:vAlign w:val="center"/>
            <w:hideMark/>
          </w:tcPr>
          <w:p w14:paraId="78D8735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140,000</w:t>
            </w:r>
          </w:p>
        </w:tc>
      </w:tr>
      <w:tr w:rsidR="00DE0C8C" w:rsidRPr="00DE0C8C" w14:paraId="50E243B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6E6023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347</w:t>
            </w:r>
          </w:p>
        </w:tc>
        <w:tc>
          <w:tcPr>
            <w:tcW w:w="7296" w:type="dxa"/>
            <w:tcBorders>
              <w:top w:val="nil"/>
              <w:left w:val="nil"/>
              <w:bottom w:val="single" w:sz="4" w:space="0" w:color="auto"/>
              <w:right w:val="single" w:sz="4" w:space="0" w:color="auto"/>
            </w:tcBorders>
            <w:vAlign w:val="center"/>
            <w:hideMark/>
          </w:tcPr>
          <w:p w14:paraId="70F0807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Хомут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крепления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колонки</w:t>
            </w:r>
          </w:p>
        </w:tc>
        <w:tc>
          <w:tcPr>
            <w:tcW w:w="1316" w:type="dxa"/>
            <w:tcBorders>
              <w:top w:val="nil"/>
              <w:left w:val="nil"/>
              <w:bottom w:val="single" w:sz="4" w:space="0" w:color="auto"/>
              <w:right w:val="single" w:sz="4" w:space="0" w:color="auto"/>
            </w:tcBorders>
            <w:vAlign w:val="center"/>
            <w:hideMark/>
          </w:tcPr>
          <w:p w14:paraId="557DA9A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35322AF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34C610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348</w:t>
            </w:r>
          </w:p>
        </w:tc>
        <w:tc>
          <w:tcPr>
            <w:tcW w:w="7296" w:type="dxa"/>
            <w:tcBorders>
              <w:top w:val="nil"/>
              <w:left w:val="nil"/>
              <w:bottom w:val="single" w:sz="4" w:space="0" w:color="auto"/>
              <w:right w:val="single" w:sz="4" w:space="0" w:color="auto"/>
            </w:tcBorders>
            <w:vAlign w:val="center"/>
            <w:hideMark/>
          </w:tcPr>
          <w:p w14:paraId="74322C9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Рулевая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колонка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3E4A24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62,000</w:t>
            </w:r>
          </w:p>
        </w:tc>
      </w:tr>
      <w:tr w:rsidR="00DE0C8C" w:rsidRPr="00DE0C8C" w14:paraId="567AA00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0A7809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349</w:t>
            </w:r>
          </w:p>
        </w:tc>
        <w:tc>
          <w:tcPr>
            <w:tcW w:w="7296" w:type="dxa"/>
            <w:tcBorders>
              <w:top w:val="nil"/>
              <w:left w:val="nil"/>
              <w:bottom w:val="single" w:sz="4" w:space="0" w:color="auto"/>
              <w:right w:val="single" w:sz="4" w:space="0" w:color="auto"/>
            </w:tcBorders>
            <w:vAlign w:val="center"/>
            <w:hideMark/>
          </w:tcPr>
          <w:p w14:paraId="14FD6E3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Шарнир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рулеового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башмака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97AC8E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80,000</w:t>
            </w:r>
          </w:p>
        </w:tc>
      </w:tr>
      <w:tr w:rsidR="00DE0C8C" w:rsidRPr="00DE0C8C" w14:paraId="39AF91C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95A49B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350</w:t>
            </w:r>
          </w:p>
        </w:tc>
        <w:tc>
          <w:tcPr>
            <w:tcW w:w="7296" w:type="dxa"/>
            <w:tcBorders>
              <w:top w:val="nil"/>
              <w:left w:val="nil"/>
              <w:bottom w:val="single" w:sz="4" w:space="0" w:color="auto"/>
              <w:right w:val="single" w:sz="4" w:space="0" w:color="auto"/>
            </w:tcBorders>
            <w:vAlign w:val="center"/>
            <w:hideMark/>
          </w:tcPr>
          <w:p w14:paraId="57CBDB0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Ось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подшипника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колонки</w:t>
            </w:r>
          </w:p>
        </w:tc>
        <w:tc>
          <w:tcPr>
            <w:tcW w:w="1316" w:type="dxa"/>
            <w:tcBorders>
              <w:top w:val="nil"/>
              <w:left w:val="nil"/>
              <w:bottom w:val="single" w:sz="4" w:space="0" w:color="auto"/>
              <w:right w:val="single" w:sz="4" w:space="0" w:color="auto"/>
            </w:tcBorders>
            <w:vAlign w:val="center"/>
            <w:hideMark/>
          </w:tcPr>
          <w:p w14:paraId="429DC58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17,000</w:t>
            </w:r>
          </w:p>
        </w:tc>
      </w:tr>
      <w:tr w:rsidR="00DE0C8C" w:rsidRPr="00DE0C8C" w14:paraId="5157335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F79436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351</w:t>
            </w:r>
          </w:p>
        </w:tc>
        <w:tc>
          <w:tcPr>
            <w:tcW w:w="7296" w:type="dxa"/>
            <w:tcBorders>
              <w:top w:val="nil"/>
              <w:left w:val="nil"/>
              <w:bottom w:val="single" w:sz="4" w:space="0" w:color="auto"/>
              <w:right w:val="single" w:sz="4" w:space="0" w:color="auto"/>
            </w:tcBorders>
            <w:vAlign w:val="center"/>
            <w:hideMark/>
          </w:tcPr>
          <w:p w14:paraId="0A1CCAA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Подшипник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колонки</w:t>
            </w:r>
          </w:p>
        </w:tc>
        <w:tc>
          <w:tcPr>
            <w:tcW w:w="1316" w:type="dxa"/>
            <w:tcBorders>
              <w:top w:val="nil"/>
              <w:left w:val="nil"/>
              <w:bottom w:val="single" w:sz="4" w:space="0" w:color="auto"/>
              <w:right w:val="single" w:sz="4" w:space="0" w:color="auto"/>
            </w:tcBorders>
            <w:vAlign w:val="center"/>
            <w:hideMark/>
          </w:tcPr>
          <w:p w14:paraId="0D9612A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17,000</w:t>
            </w:r>
          </w:p>
        </w:tc>
      </w:tr>
      <w:tr w:rsidR="00DE0C8C" w:rsidRPr="00DE0C8C" w14:paraId="71CA35B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958744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352</w:t>
            </w:r>
          </w:p>
        </w:tc>
        <w:tc>
          <w:tcPr>
            <w:tcW w:w="7296" w:type="dxa"/>
            <w:tcBorders>
              <w:top w:val="nil"/>
              <w:left w:val="nil"/>
              <w:bottom w:val="single" w:sz="4" w:space="0" w:color="auto"/>
              <w:right w:val="single" w:sz="4" w:space="0" w:color="auto"/>
            </w:tcBorders>
            <w:vAlign w:val="center"/>
            <w:hideMark/>
          </w:tcPr>
          <w:p w14:paraId="7172B1E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Крестик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колонки</w:t>
            </w:r>
          </w:p>
        </w:tc>
        <w:tc>
          <w:tcPr>
            <w:tcW w:w="1316" w:type="dxa"/>
            <w:tcBorders>
              <w:top w:val="nil"/>
              <w:left w:val="nil"/>
              <w:bottom w:val="single" w:sz="4" w:space="0" w:color="auto"/>
              <w:right w:val="single" w:sz="4" w:space="0" w:color="auto"/>
            </w:tcBorders>
            <w:vAlign w:val="center"/>
            <w:hideMark/>
          </w:tcPr>
          <w:p w14:paraId="58207F8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130,000</w:t>
            </w:r>
          </w:p>
        </w:tc>
      </w:tr>
      <w:tr w:rsidR="00DE0C8C" w:rsidRPr="00DE0C8C" w14:paraId="2D88D60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57C749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353</w:t>
            </w:r>
          </w:p>
        </w:tc>
        <w:tc>
          <w:tcPr>
            <w:tcW w:w="7296" w:type="dxa"/>
            <w:tcBorders>
              <w:top w:val="nil"/>
              <w:left w:val="nil"/>
              <w:bottom w:val="single" w:sz="4" w:space="0" w:color="auto"/>
              <w:right w:val="single" w:sz="4" w:space="0" w:color="auto"/>
            </w:tcBorders>
            <w:vAlign w:val="center"/>
            <w:hideMark/>
          </w:tcPr>
          <w:p w14:paraId="4292AD0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Чехол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колонки</w:t>
            </w:r>
          </w:p>
        </w:tc>
        <w:tc>
          <w:tcPr>
            <w:tcW w:w="1316" w:type="dxa"/>
            <w:tcBorders>
              <w:top w:val="nil"/>
              <w:left w:val="nil"/>
              <w:bottom w:val="single" w:sz="4" w:space="0" w:color="auto"/>
              <w:right w:val="single" w:sz="4" w:space="0" w:color="auto"/>
            </w:tcBorders>
            <w:vAlign w:val="center"/>
            <w:hideMark/>
          </w:tcPr>
          <w:p w14:paraId="100511C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3C5097D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5872A8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354</w:t>
            </w:r>
          </w:p>
        </w:tc>
        <w:tc>
          <w:tcPr>
            <w:tcW w:w="7296" w:type="dxa"/>
            <w:tcBorders>
              <w:top w:val="nil"/>
              <w:left w:val="nil"/>
              <w:bottom w:val="single" w:sz="4" w:space="0" w:color="auto"/>
              <w:right w:val="single" w:sz="4" w:space="0" w:color="auto"/>
            </w:tcBorders>
            <w:vAlign w:val="center"/>
            <w:hideMark/>
          </w:tcPr>
          <w:p w14:paraId="5D78278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Замок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механизма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592659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17,000</w:t>
            </w:r>
          </w:p>
        </w:tc>
      </w:tr>
      <w:tr w:rsidR="00DE0C8C" w:rsidRPr="00DE0C8C" w14:paraId="7B3A927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ADD02B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355</w:t>
            </w:r>
          </w:p>
        </w:tc>
        <w:tc>
          <w:tcPr>
            <w:tcW w:w="7296" w:type="dxa"/>
            <w:tcBorders>
              <w:top w:val="nil"/>
              <w:left w:val="nil"/>
              <w:bottom w:val="single" w:sz="4" w:space="0" w:color="auto"/>
              <w:right w:val="single" w:sz="4" w:space="0" w:color="auto"/>
            </w:tcBorders>
            <w:vAlign w:val="center"/>
            <w:hideMark/>
          </w:tcPr>
          <w:p w14:paraId="0BBE25D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Втулка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колонки</w:t>
            </w:r>
          </w:p>
        </w:tc>
        <w:tc>
          <w:tcPr>
            <w:tcW w:w="1316" w:type="dxa"/>
            <w:tcBorders>
              <w:top w:val="nil"/>
              <w:left w:val="nil"/>
              <w:bottom w:val="single" w:sz="4" w:space="0" w:color="auto"/>
              <w:right w:val="single" w:sz="4" w:space="0" w:color="auto"/>
            </w:tcBorders>
            <w:vAlign w:val="center"/>
            <w:hideMark/>
          </w:tcPr>
          <w:p w14:paraId="18BF3AA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0220278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11242C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356</w:t>
            </w:r>
          </w:p>
        </w:tc>
        <w:tc>
          <w:tcPr>
            <w:tcW w:w="7296" w:type="dxa"/>
            <w:tcBorders>
              <w:top w:val="nil"/>
              <w:left w:val="nil"/>
              <w:bottom w:val="single" w:sz="4" w:space="0" w:color="auto"/>
              <w:right w:val="single" w:sz="4" w:space="0" w:color="auto"/>
            </w:tcBorders>
            <w:vAlign w:val="center"/>
            <w:hideMark/>
          </w:tcPr>
          <w:p w14:paraId="04990B9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Трансформатор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механизма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E5E48E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9,000</w:t>
            </w:r>
          </w:p>
        </w:tc>
      </w:tr>
      <w:tr w:rsidR="00DE0C8C" w:rsidRPr="00DE0C8C" w14:paraId="0FDFFB3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6993CE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357</w:t>
            </w:r>
          </w:p>
        </w:tc>
        <w:tc>
          <w:tcPr>
            <w:tcW w:w="7296" w:type="dxa"/>
            <w:tcBorders>
              <w:top w:val="nil"/>
              <w:left w:val="nil"/>
              <w:bottom w:val="single" w:sz="4" w:space="0" w:color="auto"/>
              <w:right w:val="single" w:sz="4" w:space="0" w:color="auto"/>
            </w:tcBorders>
            <w:vAlign w:val="center"/>
            <w:hideMark/>
          </w:tcPr>
          <w:p w14:paraId="5FC197F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Ось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башмака</w:t>
            </w:r>
          </w:p>
        </w:tc>
        <w:tc>
          <w:tcPr>
            <w:tcW w:w="1316" w:type="dxa"/>
            <w:tcBorders>
              <w:top w:val="nil"/>
              <w:left w:val="nil"/>
              <w:bottom w:val="single" w:sz="4" w:space="0" w:color="auto"/>
              <w:right w:val="single" w:sz="4" w:space="0" w:color="auto"/>
            </w:tcBorders>
            <w:vAlign w:val="center"/>
            <w:hideMark/>
          </w:tcPr>
          <w:p w14:paraId="20EF1AB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0A68604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EB4B9E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358</w:t>
            </w:r>
          </w:p>
        </w:tc>
        <w:tc>
          <w:tcPr>
            <w:tcW w:w="7296" w:type="dxa"/>
            <w:tcBorders>
              <w:top w:val="nil"/>
              <w:left w:val="nil"/>
              <w:bottom w:val="single" w:sz="4" w:space="0" w:color="auto"/>
              <w:right w:val="single" w:sz="4" w:space="0" w:color="auto"/>
            </w:tcBorders>
            <w:vAlign w:val="center"/>
            <w:hideMark/>
          </w:tcPr>
          <w:p w14:paraId="164BCB3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Лента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колонки</w:t>
            </w:r>
          </w:p>
        </w:tc>
        <w:tc>
          <w:tcPr>
            <w:tcW w:w="1316" w:type="dxa"/>
            <w:tcBorders>
              <w:top w:val="nil"/>
              <w:left w:val="nil"/>
              <w:bottom w:val="single" w:sz="4" w:space="0" w:color="auto"/>
              <w:right w:val="single" w:sz="4" w:space="0" w:color="auto"/>
            </w:tcBorders>
            <w:vAlign w:val="center"/>
            <w:hideMark/>
          </w:tcPr>
          <w:p w14:paraId="74C0256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120,000</w:t>
            </w:r>
          </w:p>
        </w:tc>
      </w:tr>
      <w:tr w:rsidR="00DE0C8C" w:rsidRPr="00DE0C8C" w14:paraId="57C8867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143292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359</w:t>
            </w:r>
          </w:p>
        </w:tc>
        <w:tc>
          <w:tcPr>
            <w:tcW w:w="7296" w:type="dxa"/>
            <w:tcBorders>
              <w:top w:val="nil"/>
              <w:left w:val="nil"/>
              <w:bottom w:val="single" w:sz="4" w:space="0" w:color="auto"/>
              <w:right w:val="single" w:sz="4" w:space="0" w:color="auto"/>
            </w:tcBorders>
            <w:vAlign w:val="center"/>
            <w:hideMark/>
          </w:tcPr>
          <w:p w14:paraId="688E024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Комплект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ремонта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рулевой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колонки</w:t>
            </w:r>
          </w:p>
        </w:tc>
        <w:tc>
          <w:tcPr>
            <w:tcW w:w="1316" w:type="dxa"/>
            <w:tcBorders>
              <w:top w:val="nil"/>
              <w:left w:val="nil"/>
              <w:bottom w:val="single" w:sz="4" w:space="0" w:color="auto"/>
              <w:right w:val="single" w:sz="4" w:space="0" w:color="auto"/>
            </w:tcBorders>
            <w:vAlign w:val="center"/>
            <w:hideMark/>
          </w:tcPr>
          <w:p w14:paraId="2AFA1A1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6C9574D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2DBDC2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360</w:t>
            </w:r>
          </w:p>
        </w:tc>
        <w:tc>
          <w:tcPr>
            <w:tcW w:w="7296" w:type="dxa"/>
            <w:tcBorders>
              <w:top w:val="nil"/>
              <w:left w:val="nil"/>
              <w:bottom w:val="single" w:sz="4" w:space="0" w:color="auto"/>
              <w:right w:val="single" w:sz="4" w:space="0" w:color="auto"/>
            </w:tcBorders>
            <w:vAlign w:val="center"/>
            <w:hideMark/>
          </w:tcPr>
          <w:p w14:paraId="079971E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Ремень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гидроусилителя</w:t>
            </w:r>
          </w:p>
        </w:tc>
        <w:tc>
          <w:tcPr>
            <w:tcW w:w="1316" w:type="dxa"/>
            <w:tcBorders>
              <w:top w:val="nil"/>
              <w:left w:val="nil"/>
              <w:bottom w:val="single" w:sz="4" w:space="0" w:color="auto"/>
              <w:right w:val="single" w:sz="4" w:space="0" w:color="auto"/>
            </w:tcBorders>
            <w:vAlign w:val="center"/>
            <w:hideMark/>
          </w:tcPr>
          <w:p w14:paraId="24B2709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22,000</w:t>
            </w:r>
          </w:p>
        </w:tc>
      </w:tr>
      <w:tr w:rsidR="00DE0C8C" w:rsidRPr="00DE0C8C" w14:paraId="28C7655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CB05A3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361</w:t>
            </w:r>
          </w:p>
        </w:tc>
        <w:tc>
          <w:tcPr>
            <w:tcW w:w="7296" w:type="dxa"/>
            <w:tcBorders>
              <w:top w:val="nil"/>
              <w:left w:val="nil"/>
              <w:bottom w:val="single" w:sz="4" w:space="0" w:color="auto"/>
              <w:right w:val="single" w:sz="4" w:space="0" w:color="auto"/>
            </w:tcBorders>
            <w:vAlign w:val="center"/>
            <w:hideMark/>
          </w:tcPr>
          <w:p w14:paraId="5481981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Комплект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для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ремонта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гидроусилителя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AB3A4D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54C1F75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488361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362</w:t>
            </w:r>
          </w:p>
        </w:tc>
        <w:tc>
          <w:tcPr>
            <w:tcW w:w="7296" w:type="dxa"/>
            <w:tcBorders>
              <w:top w:val="nil"/>
              <w:left w:val="nil"/>
              <w:bottom w:val="single" w:sz="4" w:space="0" w:color="auto"/>
              <w:right w:val="single" w:sz="4" w:space="0" w:color="auto"/>
            </w:tcBorders>
            <w:vAlign w:val="center"/>
            <w:hideMark/>
          </w:tcPr>
          <w:p w14:paraId="788EF42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Нагнетатель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гидроусилителя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F387A8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230,000</w:t>
            </w:r>
          </w:p>
        </w:tc>
      </w:tr>
      <w:tr w:rsidR="00DE0C8C" w:rsidRPr="00DE0C8C" w14:paraId="0B343AA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03AC46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363</w:t>
            </w:r>
          </w:p>
        </w:tc>
        <w:tc>
          <w:tcPr>
            <w:tcW w:w="7296" w:type="dxa"/>
            <w:tcBorders>
              <w:top w:val="nil"/>
              <w:left w:val="nil"/>
              <w:bottom w:val="single" w:sz="4" w:space="0" w:color="auto"/>
              <w:right w:val="single" w:sz="4" w:space="0" w:color="auto"/>
            </w:tcBorders>
            <w:vAlign w:val="center"/>
            <w:hideMark/>
          </w:tcPr>
          <w:p w14:paraId="598EAB8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Бак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гидроусилителя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156D4F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08B2B2A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DBA0FD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364</w:t>
            </w:r>
          </w:p>
        </w:tc>
        <w:tc>
          <w:tcPr>
            <w:tcW w:w="7296" w:type="dxa"/>
            <w:tcBorders>
              <w:top w:val="nil"/>
              <w:left w:val="nil"/>
              <w:bottom w:val="single" w:sz="4" w:space="0" w:color="auto"/>
              <w:right w:val="single" w:sz="4" w:space="0" w:color="auto"/>
            </w:tcBorders>
            <w:vAlign w:val="center"/>
            <w:hideMark/>
          </w:tcPr>
          <w:p w14:paraId="15FEDE1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Трубка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высокого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давления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гидроусилителя</w:t>
            </w:r>
          </w:p>
        </w:tc>
        <w:tc>
          <w:tcPr>
            <w:tcW w:w="1316" w:type="dxa"/>
            <w:tcBorders>
              <w:top w:val="nil"/>
              <w:left w:val="nil"/>
              <w:bottom w:val="single" w:sz="4" w:space="0" w:color="auto"/>
              <w:right w:val="single" w:sz="4" w:space="0" w:color="auto"/>
            </w:tcBorders>
            <w:vAlign w:val="center"/>
            <w:hideMark/>
          </w:tcPr>
          <w:p w14:paraId="6D9BAFC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85,000</w:t>
            </w:r>
          </w:p>
        </w:tc>
      </w:tr>
      <w:tr w:rsidR="00DE0C8C" w:rsidRPr="00DE0C8C" w14:paraId="72481E9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A7C1F8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365</w:t>
            </w:r>
          </w:p>
        </w:tc>
        <w:tc>
          <w:tcPr>
            <w:tcW w:w="7296" w:type="dxa"/>
            <w:tcBorders>
              <w:top w:val="nil"/>
              <w:left w:val="nil"/>
              <w:bottom w:val="single" w:sz="4" w:space="0" w:color="auto"/>
              <w:right w:val="single" w:sz="4" w:space="0" w:color="auto"/>
            </w:tcBorders>
            <w:vAlign w:val="center"/>
            <w:hideMark/>
          </w:tcPr>
          <w:p w14:paraId="16D1A794" w14:textId="77777777" w:rsidR="00DE0C8C" w:rsidRPr="00DE0C8C" w:rsidRDefault="00DE0C8C" w:rsidP="00DE0C8C">
            <w:pPr>
              <w:rPr>
                <w:rFonts w:ascii="Sakkal Majalla" w:hAnsi="Sakkal Majalla" w:cs="Sakkal Majalla" w:hint="cs"/>
                <w:sz w:val="20"/>
                <w:szCs w:val="20"/>
                <w:lang w:val="en-US" w:eastAsia="en-US" w:bidi="ar-SA"/>
                <w14:shadow w14:blurRad="50800" w14:dist="38100" w14:dir="2700000" w14:sx="100000" w14:sy="100000" w14:kx="0" w14:ky="0" w14:algn="tl">
                  <w14:srgbClr w14:val="000000">
                    <w14:alpha w14:val="60000"/>
                  </w14:srgbClr>
                </w14:shadow>
              </w:rPr>
            </w:pPr>
            <w:r w:rsidRPr="00DE0C8C">
              <w:rPr>
                <w:rFonts w:ascii="Cambria" w:hAnsi="Cambria" w:cs="Cambria" w:hint="cs"/>
                <w:sz w:val="20"/>
                <w:szCs w:val="20"/>
                <w:lang w:val="en-US" w:eastAsia="en-US" w:bidi="ar-SA"/>
                <w14:shadow w14:blurRad="50800" w14:dist="38100" w14:dir="2700000" w14:sx="100000" w14:sy="100000" w14:kx="0" w14:ky="0" w14:algn="tl">
                  <w14:srgbClr w14:val="000000">
                    <w14:alpha w14:val="60000"/>
                  </w14:srgbClr>
                </w14:shadow>
              </w:rPr>
              <w:t>Трубка</w:t>
            </w:r>
            <w:r w:rsidRPr="00DE0C8C">
              <w:rPr>
                <w:rFonts w:ascii="Sakkal Majalla" w:hAnsi="Sakkal Majalla" w:cs="Sakkal Majalla" w:hint="cs"/>
                <w:sz w:val="20"/>
                <w:szCs w:val="20"/>
                <w:lang w:val="en-US" w:eastAsia="en-US" w:bidi="ar-SA"/>
                <w14:shadow w14:blurRad="50800" w14:dist="38100" w14:dir="2700000" w14:sx="100000" w14:sy="100000" w14:kx="0" w14:ky="0" w14:algn="tl">
                  <w14:srgbClr w14:val="000000">
                    <w14:alpha w14:val="60000"/>
                  </w14:srgbClr>
                </w14:shadow>
              </w:rPr>
              <w:t xml:space="preserve"> </w:t>
            </w:r>
            <w:r w:rsidRPr="00DE0C8C">
              <w:rPr>
                <w:rFonts w:ascii="Cambria" w:hAnsi="Cambria" w:cs="Cambria" w:hint="cs"/>
                <w:sz w:val="20"/>
                <w:szCs w:val="20"/>
                <w:lang w:val="en-US" w:eastAsia="en-US" w:bidi="ar-SA"/>
                <w14:shadow w14:blurRad="50800" w14:dist="38100" w14:dir="2700000" w14:sx="100000" w14:sy="100000" w14:kx="0" w14:ky="0" w14:algn="tl">
                  <w14:srgbClr w14:val="000000">
                    <w14:alpha w14:val="60000"/>
                  </w14:srgbClr>
                </w14:shadow>
              </w:rPr>
              <w:t>низкого</w:t>
            </w:r>
            <w:r w:rsidRPr="00DE0C8C">
              <w:rPr>
                <w:rFonts w:ascii="Sakkal Majalla" w:hAnsi="Sakkal Majalla" w:cs="Sakkal Majalla" w:hint="cs"/>
                <w:sz w:val="20"/>
                <w:szCs w:val="20"/>
                <w:lang w:val="en-US" w:eastAsia="en-US" w:bidi="ar-SA"/>
                <w14:shadow w14:blurRad="50800" w14:dist="38100" w14:dir="2700000" w14:sx="100000" w14:sy="100000" w14:kx="0" w14:ky="0" w14:algn="tl">
                  <w14:srgbClr w14:val="000000">
                    <w14:alpha w14:val="60000"/>
                  </w14:srgbClr>
                </w14:shadow>
              </w:rPr>
              <w:t xml:space="preserve"> </w:t>
            </w:r>
            <w:r w:rsidRPr="00DE0C8C">
              <w:rPr>
                <w:rFonts w:ascii="Cambria" w:hAnsi="Cambria" w:cs="Cambria" w:hint="cs"/>
                <w:sz w:val="20"/>
                <w:szCs w:val="20"/>
                <w:lang w:val="en-US" w:eastAsia="en-US" w:bidi="ar-SA"/>
                <w14:shadow w14:blurRad="50800" w14:dist="38100" w14:dir="2700000" w14:sx="100000" w14:sy="100000" w14:kx="0" w14:ky="0" w14:algn="tl">
                  <w14:srgbClr w14:val="000000">
                    <w14:alpha w14:val="60000"/>
                  </w14:srgbClr>
                </w14:shadow>
              </w:rPr>
              <w:t>давления</w:t>
            </w:r>
            <w:r w:rsidRPr="00DE0C8C">
              <w:rPr>
                <w:rFonts w:ascii="Sakkal Majalla" w:hAnsi="Sakkal Majalla" w:cs="Sakkal Majalla" w:hint="cs"/>
                <w:sz w:val="20"/>
                <w:szCs w:val="20"/>
                <w:lang w:val="en-US" w:eastAsia="en-US" w:bidi="ar-SA"/>
                <w14:shadow w14:blurRad="50800" w14:dist="38100" w14:dir="2700000" w14:sx="100000" w14:sy="100000" w14:kx="0" w14:ky="0" w14:algn="tl">
                  <w14:srgbClr w14:val="000000">
                    <w14:alpha w14:val="60000"/>
                  </w14:srgbClr>
                </w14:shadow>
              </w:rPr>
              <w:t xml:space="preserve"> </w:t>
            </w:r>
            <w:r w:rsidRPr="00DE0C8C">
              <w:rPr>
                <w:rFonts w:ascii="Cambria" w:hAnsi="Cambria" w:cs="Cambria" w:hint="cs"/>
                <w:sz w:val="20"/>
                <w:szCs w:val="20"/>
                <w:lang w:val="en-US" w:eastAsia="en-US" w:bidi="ar-SA"/>
                <w14:shadow w14:blurRad="50800" w14:dist="38100" w14:dir="2700000" w14:sx="100000" w14:sy="100000" w14:kx="0" w14:ky="0" w14:algn="tl">
                  <w14:srgbClr w14:val="000000">
                    <w14:alpha w14:val="60000"/>
                  </w14:srgbClr>
                </w14:shadow>
              </w:rPr>
              <w:t>гидроусилителя</w:t>
            </w:r>
            <w:r w:rsidRPr="00DE0C8C">
              <w:rPr>
                <w:rFonts w:ascii="Sakkal Majalla" w:hAnsi="Sakkal Majalla" w:cs="Sakkal Majalla" w:hint="cs"/>
                <w:sz w:val="20"/>
                <w:szCs w:val="20"/>
                <w:lang w:val="en-US" w:eastAsia="en-US" w:bidi="ar-SA"/>
                <w14:shadow w14:blurRad="50800" w14:dist="38100" w14:dir="2700000" w14:sx="100000" w14:sy="100000" w14:kx="0" w14:ky="0" w14:algn="tl">
                  <w14:srgbClr w14:val="000000">
                    <w14:alpha w14:val="60000"/>
                  </w14:srgbClr>
                </w14:shadow>
              </w:rPr>
              <w:t xml:space="preserve"> </w:t>
            </w:r>
          </w:p>
        </w:tc>
        <w:tc>
          <w:tcPr>
            <w:tcW w:w="1316" w:type="dxa"/>
            <w:tcBorders>
              <w:top w:val="nil"/>
              <w:left w:val="nil"/>
              <w:bottom w:val="single" w:sz="4" w:space="0" w:color="auto"/>
              <w:right w:val="single" w:sz="4" w:space="0" w:color="auto"/>
            </w:tcBorders>
            <w:vAlign w:val="center"/>
            <w:hideMark/>
          </w:tcPr>
          <w:p w14:paraId="04169B1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85,000</w:t>
            </w:r>
          </w:p>
        </w:tc>
      </w:tr>
      <w:tr w:rsidR="00DE0C8C" w:rsidRPr="00DE0C8C" w14:paraId="32BB7BC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3CA55E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366</w:t>
            </w:r>
          </w:p>
        </w:tc>
        <w:tc>
          <w:tcPr>
            <w:tcW w:w="7296" w:type="dxa"/>
            <w:tcBorders>
              <w:top w:val="nil"/>
              <w:left w:val="nil"/>
              <w:bottom w:val="single" w:sz="4" w:space="0" w:color="auto"/>
              <w:right w:val="single" w:sz="4" w:space="0" w:color="auto"/>
            </w:tcBorders>
            <w:vAlign w:val="center"/>
            <w:hideMark/>
          </w:tcPr>
          <w:p w14:paraId="144E710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Руль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Укомплектованный</w:t>
            </w:r>
          </w:p>
        </w:tc>
        <w:tc>
          <w:tcPr>
            <w:tcW w:w="1316" w:type="dxa"/>
            <w:tcBorders>
              <w:top w:val="nil"/>
              <w:left w:val="nil"/>
              <w:bottom w:val="single" w:sz="4" w:space="0" w:color="auto"/>
              <w:right w:val="single" w:sz="4" w:space="0" w:color="auto"/>
            </w:tcBorders>
            <w:vAlign w:val="center"/>
            <w:hideMark/>
          </w:tcPr>
          <w:p w14:paraId="2053324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150,000</w:t>
            </w:r>
          </w:p>
        </w:tc>
      </w:tr>
      <w:tr w:rsidR="00DE0C8C" w:rsidRPr="00DE0C8C" w14:paraId="4AA4853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D88091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367</w:t>
            </w:r>
          </w:p>
        </w:tc>
        <w:tc>
          <w:tcPr>
            <w:tcW w:w="7296" w:type="dxa"/>
            <w:tcBorders>
              <w:top w:val="nil"/>
              <w:left w:val="nil"/>
              <w:bottom w:val="single" w:sz="4" w:space="0" w:color="auto"/>
              <w:right w:val="single" w:sz="4" w:space="0" w:color="auto"/>
            </w:tcBorders>
            <w:vAlign w:val="center"/>
            <w:hideMark/>
          </w:tcPr>
          <w:p w14:paraId="46D166A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Электрический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регулятор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руля</w:t>
            </w:r>
          </w:p>
        </w:tc>
        <w:tc>
          <w:tcPr>
            <w:tcW w:w="1316" w:type="dxa"/>
            <w:tcBorders>
              <w:top w:val="nil"/>
              <w:left w:val="nil"/>
              <w:bottom w:val="single" w:sz="4" w:space="0" w:color="auto"/>
              <w:right w:val="single" w:sz="4" w:space="0" w:color="auto"/>
            </w:tcBorders>
            <w:vAlign w:val="center"/>
            <w:hideMark/>
          </w:tcPr>
          <w:p w14:paraId="6A5B464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300,000</w:t>
            </w:r>
          </w:p>
        </w:tc>
      </w:tr>
      <w:tr w:rsidR="00DE0C8C" w:rsidRPr="00DE0C8C" w14:paraId="0D327E8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4982E6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368</w:t>
            </w:r>
          </w:p>
        </w:tc>
        <w:tc>
          <w:tcPr>
            <w:tcW w:w="7296" w:type="dxa"/>
            <w:tcBorders>
              <w:top w:val="nil"/>
              <w:left w:val="nil"/>
              <w:bottom w:val="single" w:sz="4" w:space="0" w:color="auto"/>
              <w:right w:val="single" w:sz="4" w:space="0" w:color="auto"/>
            </w:tcBorders>
            <w:vAlign w:val="center"/>
            <w:hideMark/>
          </w:tcPr>
          <w:p w14:paraId="7D391CE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Подшипник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стержня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317A57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5C6E819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52D97E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369</w:t>
            </w:r>
          </w:p>
        </w:tc>
        <w:tc>
          <w:tcPr>
            <w:tcW w:w="7296" w:type="dxa"/>
            <w:tcBorders>
              <w:top w:val="nil"/>
              <w:left w:val="nil"/>
              <w:bottom w:val="single" w:sz="4" w:space="0" w:color="auto"/>
              <w:right w:val="single" w:sz="4" w:space="0" w:color="auto"/>
            </w:tcBorders>
            <w:vAlign w:val="center"/>
            <w:hideMark/>
          </w:tcPr>
          <w:p w14:paraId="212A3B7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Стержень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колонки</w:t>
            </w:r>
          </w:p>
        </w:tc>
        <w:tc>
          <w:tcPr>
            <w:tcW w:w="1316" w:type="dxa"/>
            <w:tcBorders>
              <w:top w:val="nil"/>
              <w:left w:val="nil"/>
              <w:bottom w:val="single" w:sz="4" w:space="0" w:color="auto"/>
              <w:right w:val="single" w:sz="4" w:space="0" w:color="auto"/>
            </w:tcBorders>
            <w:vAlign w:val="center"/>
            <w:hideMark/>
          </w:tcPr>
          <w:p w14:paraId="6C38DC7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78,000</w:t>
            </w:r>
          </w:p>
        </w:tc>
      </w:tr>
      <w:tr w:rsidR="00DE0C8C" w:rsidRPr="00DE0C8C" w14:paraId="67F36D2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66E7F4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370</w:t>
            </w:r>
          </w:p>
        </w:tc>
        <w:tc>
          <w:tcPr>
            <w:tcW w:w="7296" w:type="dxa"/>
            <w:tcBorders>
              <w:top w:val="nil"/>
              <w:left w:val="nil"/>
              <w:bottom w:val="single" w:sz="4" w:space="0" w:color="auto"/>
              <w:right w:val="single" w:sz="4" w:space="0" w:color="auto"/>
            </w:tcBorders>
            <w:vAlign w:val="center"/>
            <w:hideMark/>
          </w:tcPr>
          <w:p w14:paraId="2814D50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Рулевой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стержень</w:t>
            </w:r>
          </w:p>
        </w:tc>
        <w:tc>
          <w:tcPr>
            <w:tcW w:w="1316" w:type="dxa"/>
            <w:tcBorders>
              <w:top w:val="nil"/>
              <w:left w:val="nil"/>
              <w:bottom w:val="single" w:sz="4" w:space="0" w:color="auto"/>
              <w:right w:val="single" w:sz="4" w:space="0" w:color="auto"/>
            </w:tcBorders>
            <w:vAlign w:val="center"/>
            <w:hideMark/>
          </w:tcPr>
          <w:p w14:paraId="423E37E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55,000</w:t>
            </w:r>
          </w:p>
        </w:tc>
      </w:tr>
      <w:tr w:rsidR="00DE0C8C" w:rsidRPr="00DE0C8C" w14:paraId="6961FFD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0AEB7D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371</w:t>
            </w:r>
          </w:p>
        </w:tc>
        <w:tc>
          <w:tcPr>
            <w:tcW w:w="7296" w:type="dxa"/>
            <w:tcBorders>
              <w:top w:val="nil"/>
              <w:left w:val="nil"/>
              <w:bottom w:val="single" w:sz="4" w:space="0" w:color="auto"/>
              <w:right w:val="single" w:sz="4" w:space="0" w:color="auto"/>
            </w:tcBorders>
            <w:vAlign w:val="center"/>
            <w:hideMark/>
          </w:tcPr>
          <w:p w14:paraId="49CFDB6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Шаровой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шарнир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стержня</w:t>
            </w:r>
          </w:p>
        </w:tc>
        <w:tc>
          <w:tcPr>
            <w:tcW w:w="1316" w:type="dxa"/>
            <w:tcBorders>
              <w:top w:val="nil"/>
              <w:left w:val="nil"/>
              <w:bottom w:val="single" w:sz="4" w:space="0" w:color="auto"/>
              <w:right w:val="single" w:sz="4" w:space="0" w:color="auto"/>
            </w:tcBorders>
            <w:vAlign w:val="center"/>
            <w:hideMark/>
          </w:tcPr>
          <w:p w14:paraId="46208A2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78,000</w:t>
            </w:r>
          </w:p>
        </w:tc>
      </w:tr>
      <w:tr w:rsidR="00DE0C8C" w:rsidRPr="00DE0C8C" w14:paraId="6D57E4E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FA1DCD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372</w:t>
            </w:r>
          </w:p>
        </w:tc>
        <w:tc>
          <w:tcPr>
            <w:tcW w:w="7296" w:type="dxa"/>
            <w:tcBorders>
              <w:top w:val="nil"/>
              <w:left w:val="nil"/>
              <w:bottom w:val="single" w:sz="4" w:space="0" w:color="auto"/>
              <w:right w:val="single" w:sz="4" w:space="0" w:color="auto"/>
            </w:tcBorders>
            <w:vAlign w:val="center"/>
            <w:hideMark/>
          </w:tcPr>
          <w:p w14:paraId="2FA1DAE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Башмак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стержня</w:t>
            </w:r>
          </w:p>
        </w:tc>
        <w:tc>
          <w:tcPr>
            <w:tcW w:w="1316" w:type="dxa"/>
            <w:tcBorders>
              <w:top w:val="nil"/>
              <w:left w:val="nil"/>
              <w:bottom w:val="single" w:sz="4" w:space="0" w:color="auto"/>
              <w:right w:val="single" w:sz="4" w:space="0" w:color="auto"/>
            </w:tcBorders>
            <w:vAlign w:val="center"/>
            <w:hideMark/>
          </w:tcPr>
          <w:p w14:paraId="6F56BB2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33,000</w:t>
            </w:r>
          </w:p>
        </w:tc>
      </w:tr>
      <w:tr w:rsidR="00DE0C8C" w:rsidRPr="00DE0C8C" w14:paraId="730979F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FF60C7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373</w:t>
            </w:r>
          </w:p>
        </w:tc>
        <w:tc>
          <w:tcPr>
            <w:tcW w:w="7296" w:type="dxa"/>
            <w:tcBorders>
              <w:top w:val="nil"/>
              <w:left w:val="nil"/>
              <w:bottom w:val="single" w:sz="4" w:space="0" w:color="auto"/>
              <w:right w:val="single" w:sz="4" w:space="0" w:color="auto"/>
            </w:tcBorders>
            <w:vAlign w:val="center"/>
            <w:hideMark/>
          </w:tcPr>
          <w:p w14:paraId="7D49569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Средний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крючок</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18C00D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75,000</w:t>
            </w:r>
          </w:p>
        </w:tc>
      </w:tr>
      <w:tr w:rsidR="00DE0C8C" w:rsidRPr="00DE0C8C" w14:paraId="5E9FBA9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D980F1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374</w:t>
            </w:r>
          </w:p>
        </w:tc>
        <w:tc>
          <w:tcPr>
            <w:tcW w:w="7296" w:type="dxa"/>
            <w:tcBorders>
              <w:top w:val="nil"/>
              <w:left w:val="nil"/>
              <w:bottom w:val="single" w:sz="4" w:space="0" w:color="auto"/>
              <w:right w:val="single" w:sz="4" w:space="0" w:color="auto"/>
            </w:tcBorders>
            <w:vAlign w:val="center"/>
            <w:hideMark/>
          </w:tcPr>
          <w:p w14:paraId="5D8779A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Крючок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стержня</w:t>
            </w:r>
          </w:p>
        </w:tc>
        <w:tc>
          <w:tcPr>
            <w:tcW w:w="1316" w:type="dxa"/>
            <w:tcBorders>
              <w:top w:val="nil"/>
              <w:left w:val="nil"/>
              <w:bottom w:val="single" w:sz="4" w:space="0" w:color="auto"/>
              <w:right w:val="single" w:sz="4" w:space="0" w:color="auto"/>
            </w:tcBorders>
            <w:vAlign w:val="center"/>
            <w:hideMark/>
          </w:tcPr>
          <w:p w14:paraId="31532AD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1B2EC4C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0C64B6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375</w:t>
            </w:r>
          </w:p>
        </w:tc>
        <w:tc>
          <w:tcPr>
            <w:tcW w:w="7296" w:type="dxa"/>
            <w:tcBorders>
              <w:top w:val="nil"/>
              <w:left w:val="nil"/>
              <w:bottom w:val="single" w:sz="4" w:space="0" w:color="auto"/>
              <w:right w:val="single" w:sz="4" w:space="0" w:color="auto"/>
            </w:tcBorders>
            <w:vAlign w:val="center"/>
            <w:hideMark/>
          </w:tcPr>
          <w:p w14:paraId="4247CE1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Приспособление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распыления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рулевого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стержня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7BA251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3D5D6697" w14:textId="77777777" w:rsidTr="00DE0C8C">
        <w:trPr>
          <w:trHeight w:val="510"/>
        </w:trPr>
        <w:tc>
          <w:tcPr>
            <w:tcW w:w="508" w:type="dxa"/>
            <w:tcBorders>
              <w:top w:val="nil"/>
              <w:left w:val="single" w:sz="4" w:space="0" w:color="auto"/>
              <w:bottom w:val="single" w:sz="4" w:space="0" w:color="auto"/>
              <w:right w:val="single" w:sz="4" w:space="0" w:color="auto"/>
            </w:tcBorders>
            <w:vAlign w:val="center"/>
            <w:hideMark/>
          </w:tcPr>
          <w:p w14:paraId="6C4071D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376</w:t>
            </w:r>
          </w:p>
        </w:tc>
        <w:tc>
          <w:tcPr>
            <w:tcW w:w="7296" w:type="dxa"/>
            <w:tcBorders>
              <w:top w:val="nil"/>
              <w:left w:val="nil"/>
              <w:bottom w:val="single" w:sz="4" w:space="0" w:color="auto"/>
              <w:right w:val="single" w:sz="4" w:space="0" w:color="auto"/>
            </w:tcBorders>
            <w:vAlign w:val="center"/>
            <w:hideMark/>
          </w:tcPr>
          <w:p w14:paraId="7F5D2E7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Масло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гидроусилителя</w:t>
            </w:r>
            <w:r w:rsidRPr="00DE0C8C">
              <w:rPr>
                <w:rFonts w:ascii="Sakkal Majalla" w:hAnsi="Sakkal Majalla" w:cs="Sakkal Majalla" w:hint="cs"/>
                <w:color w:val="000000"/>
                <w:sz w:val="20"/>
                <w:szCs w:val="20"/>
                <w:lang w:val="en-US" w:eastAsia="en-US" w:bidi="ar-SA"/>
              </w:rPr>
              <w:t xml:space="preserve">   </w:t>
            </w:r>
            <w:r w:rsidRPr="00DE0C8C">
              <w:rPr>
                <w:rFonts w:ascii="Sakkal Majalla" w:hAnsi="Sakkal Majalla" w:cs="Sakkal Majalla" w:hint="cs"/>
                <w:color w:val="000000"/>
                <w:sz w:val="20"/>
                <w:szCs w:val="20"/>
                <w:lang w:val="en-US" w:eastAsia="en-US" w:bidi="ar-SA"/>
              </w:rPr>
              <w:br/>
              <w:t xml:space="preserve">(DEXTRON-3) 1 </w:t>
            </w:r>
            <w:r w:rsidRPr="00DE0C8C">
              <w:rPr>
                <w:rFonts w:ascii="Cambria" w:hAnsi="Cambria" w:cs="Cambria" w:hint="cs"/>
                <w:color w:val="000000"/>
                <w:sz w:val="20"/>
                <w:szCs w:val="20"/>
                <w:lang w:val="en-US" w:eastAsia="en-US" w:bidi="ar-SA"/>
              </w:rPr>
              <w:t>литр</w:t>
            </w:r>
          </w:p>
        </w:tc>
        <w:tc>
          <w:tcPr>
            <w:tcW w:w="1316" w:type="dxa"/>
            <w:tcBorders>
              <w:top w:val="nil"/>
              <w:left w:val="nil"/>
              <w:bottom w:val="single" w:sz="4" w:space="0" w:color="auto"/>
              <w:right w:val="single" w:sz="4" w:space="0" w:color="auto"/>
            </w:tcBorders>
            <w:vAlign w:val="center"/>
            <w:hideMark/>
          </w:tcPr>
          <w:p w14:paraId="34CD26F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w:t>
            </w:r>
          </w:p>
        </w:tc>
      </w:tr>
      <w:tr w:rsidR="00DE0C8C" w:rsidRPr="00DE0C8C" w14:paraId="0D77F7E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3358EE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377</w:t>
            </w:r>
          </w:p>
        </w:tc>
        <w:tc>
          <w:tcPr>
            <w:tcW w:w="7296" w:type="dxa"/>
            <w:tcBorders>
              <w:top w:val="nil"/>
              <w:left w:val="nil"/>
              <w:bottom w:val="single" w:sz="4" w:space="0" w:color="auto"/>
              <w:right w:val="single" w:sz="4" w:space="0" w:color="auto"/>
            </w:tcBorders>
            <w:vAlign w:val="center"/>
            <w:hideMark/>
          </w:tcPr>
          <w:p w14:paraId="78B87B9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Комплект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маятника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86A9F8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139862A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E6E59A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378</w:t>
            </w:r>
          </w:p>
        </w:tc>
        <w:tc>
          <w:tcPr>
            <w:tcW w:w="7296" w:type="dxa"/>
            <w:tcBorders>
              <w:top w:val="nil"/>
              <w:left w:val="nil"/>
              <w:bottom w:val="single" w:sz="4" w:space="0" w:color="auto"/>
              <w:right w:val="single" w:sz="4" w:space="0" w:color="auto"/>
            </w:tcBorders>
            <w:vAlign w:val="center"/>
            <w:hideMark/>
          </w:tcPr>
          <w:p w14:paraId="7A71EB0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Маятник</w:t>
            </w:r>
          </w:p>
        </w:tc>
        <w:tc>
          <w:tcPr>
            <w:tcW w:w="1316" w:type="dxa"/>
            <w:tcBorders>
              <w:top w:val="nil"/>
              <w:left w:val="nil"/>
              <w:bottom w:val="single" w:sz="4" w:space="0" w:color="auto"/>
              <w:right w:val="single" w:sz="4" w:space="0" w:color="auto"/>
            </w:tcBorders>
            <w:vAlign w:val="center"/>
            <w:hideMark/>
          </w:tcPr>
          <w:p w14:paraId="7F524E7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52,000</w:t>
            </w:r>
          </w:p>
        </w:tc>
      </w:tr>
      <w:tr w:rsidR="00DE0C8C" w:rsidRPr="00DE0C8C" w14:paraId="6DB818B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80C6DA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379</w:t>
            </w:r>
          </w:p>
        </w:tc>
        <w:tc>
          <w:tcPr>
            <w:tcW w:w="7296" w:type="dxa"/>
            <w:tcBorders>
              <w:top w:val="nil"/>
              <w:left w:val="nil"/>
              <w:bottom w:val="single" w:sz="4" w:space="0" w:color="auto"/>
              <w:right w:val="single" w:sz="4" w:space="0" w:color="auto"/>
            </w:tcBorders>
            <w:vAlign w:val="center"/>
            <w:hideMark/>
          </w:tcPr>
          <w:p w14:paraId="6FD7EEE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Втулка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маятника</w:t>
            </w:r>
          </w:p>
        </w:tc>
        <w:tc>
          <w:tcPr>
            <w:tcW w:w="1316" w:type="dxa"/>
            <w:tcBorders>
              <w:top w:val="nil"/>
              <w:left w:val="nil"/>
              <w:bottom w:val="single" w:sz="4" w:space="0" w:color="auto"/>
              <w:right w:val="single" w:sz="4" w:space="0" w:color="auto"/>
            </w:tcBorders>
            <w:vAlign w:val="center"/>
            <w:hideMark/>
          </w:tcPr>
          <w:p w14:paraId="49F5973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14,000</w:t>
            </w:r>
          </w:p>
        </w:tc>
      </w:tr>
      <w:tr w:rsidR="00DE0C8C" w:rsidRPr="00DE0C8C" w14:paraId="432E84F0"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D9D9D9"/>
            <w:vAlign w:val="center"/>
            <w:hideMark/>
          </w:tcPr>
          <w:p w14:paraId="4A97F8BF" w14:textId="77777777" w:rsidR="00DE0C8C" w:rsidRPr="00DE0C8C" w:rsidRDefault="00DE0C8C" w:rsidP="00DE0C8C">
            <w:pPr>
              <w:jc w:val="center"/>
              <w:rPr>
                <w:rFonts w:ascii="Sakkal Majalla" w:hAnsi="Sakkal Majalla" w:cs="Sakkal Majalla"/>
                <w:b/>
                <w:bCs/>
                <w:color w:val="000000"/>
                <w:sz w:val="20"/>
                <w:szCs w:val="20"/>
                <w:lang w:val="en-US" w:eastAsia="en-US" w:bidi="ar-SA"/>
              </w:rPr>
            </w:pPr>
            <w:r w:rsidRPr="00DE0C8C">
              <w:rPr>
                <w:rFonts w:ascii="Sakkal Majalla" w:hAnsi="Sakkal Majalla" w:cs="Sakkal Majalla" w:hint="cs"/>
                <w:b/>
                <w:bCs/>
                <w:color w:val="000000"/>
                <w:sz w:val="20"/>
                <w:szCs w:val="20"/>
                <w:lang w:val="en-US" w:eastAsia="en-US" w:bidi="ar-SA"/>
              </w:rPr>
              <w:t xml:space="preserve">   9. </w:t>
            </w:r>
            <w:r w:rsidRPr="00DE0C8C">
              <w:rPr>
                <w:rFonts w:ascii="Cambria" w:hAnsi="Cambria" w:cs="Cambria" w:hint="cs"/>
                <w:b/>
                <w:bCs/>
                <w:color w:val="000000"/>
                <w:sz w:val="20"/>
                <w:szCs w:val="20"/>
                <w:lang w:val="en-US" w:eastAsia="en-US" w:bidi="ar-SA"/>
              </w:rPr>
              <w:t>Тормозная</w:t>
            </w:r>
            <w:r w:rsidRPr="00DE0C8C">
              <w:rPr>
                <w:rFonts w:ascii="Sakkal Majalla" w:hAnsi="Sakkal Majalla" w:cs="Sakkal Majalla" w:hint="cs"/>
                <w:b/>
                <w:bCs/>
                <w:color w:val="000000"/>
                <w:sz w:val="20"/>
                <w:szCs w:val="20"/>
                <w:lang w:val="en-US" w:eastAsia="en-US" w:bidi="ar-SA"/>
              </w:rPr>
              <w:t xml:space="preserve"> </w:t>
            </w:r>
            <w:r w:rsidRPr="00DE0C8C">
              <w:rPr>
                <w:rFonts w:ascii="Cambria" w:hAnsi="Cambria" w:cs="Cambria" w:hint="cs"/>
                <w:b/>
                <w:bCs/>
                <w:color w:val="000000"/>
                <w:sz w:val="20"/>
                <w:szCs w:val="20"/>
                <w:lang w:val="en-US" w:eastAsia="en-US" w:bidi="ar-SA"/>
              </w:rPr>
              <w:t>система</w:t>
            </w:r>
          </w:p>
        </w:tc>
      </w:tr>
      <w:tr w:rsidR="00DE0C8C" w:rsidRPr="00DE0C8C" w14:paraId="2AFD3C8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AAEC4F3"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380</w:t>
            </w:r>
          </w:p>
        </w:tc>
        <w:tc>
          <w:tcPr>
            <w:tcW w:w="7296" w:type="dxa"/>
            <w:tcBorders>
              <w:top w:val="nil"/>
              <w:left w:val="nil"/>
              <w:bottom w:val="single" w:sz="4" w:space="0" w:color="auto"/>
              <w:right w:val="single" w:sz="4" w:space="0" w:color="auto"/>
            </w:tcBorders>
            <w:vAlign w:val="center"/>
            <w:hideMark/>
          </w:tcPr>
          <w:p w14:paraId="4DC68F5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Главный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цилиндр</w:t>
            </w:r>
          </w:p>
        </w:tc>
        <w:tc>
          <w:tcPr>
            <w:tcW w:w="1316" w:type="dxa"/>
            <w:tcBorders>
              <w:top w:val="nil"/>
              <w:left w:val="nil"/>
              <w:bottom w:val="single" w:sz="4" w:space="0" w:color="auto"/>
              <w:right w:val="single" w:sz="4" w:space="0" w:color="auto"/>
            </w:tcBorders>
            <w:vAlign w:val="center"/>
            <w:hideMark/>
          </w:tcPr>
          <w:p w14:paraId="5576007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195,000</w:t>
            </w:r>
          </w:p>
        </w:tc>
      </w:tr>
      <w:tr w:rsidR="00DE0C8C" w:rsidRPr="00DE0C8C" w14:paraId="6083D30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008230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381</w:t>
            </w:r>
          </w:p>
        </w:tc>
        <w:tc>
          <w:tcPr>
            <w:tcW w:w="7296" w:type="dxa"/>
            <w:tcBorders>
              <w:top w:val="nil"/>
              <w:left w:val="nil"/>
              <w:bottom w:val="single" w:sz="4" w:space="0" w:color="auto"/>
              <w:right w:val="single" w:sz="4" w:space="0" w:color="auto"/>
            </w:tcBorders>
            <w:vAlign w:val="center"/>
            <w:hideMark/>
          </w:tcPr>
          <w:p w14:paraId="63353D9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Комплект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ремонта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главного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цилиндра</w:t>
            </w:r>
          </w:p>
        </w:tc>
        <w:tc>
          <w:tcPr>
            <w:tcW w:w="1316" w:type="dxa"/>
            <w:tcBorders>
              <w:top w:val="nil"/>
              <w:left w:val="nil"/>
              <w:bottom w:val="single" w:sz="4" w:space="0" w:color="auto"/>
              <w:right w:val="single" w:sz="4" w:space="0" w:color="auto"/>
            </w:tcBorders>
            <w:vAlign w:val="center"/>
            <w:hideMark/>
          </w:tcPr>
          <w:p w14:paraId="0C8835C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37,000</w:t>
            </w:r>
          </w:p>
        </w:tc>
      </w:tr>
      <w:tr w:rsidR="00DE0C8C" w:rsidRPr="00DE0C8C" w14:paraId="630CD10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C44B00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382</w:t>
            </w:r>
          </w:p>
        </w:tc>
        <w:tc>
          <w:tcPr>
            <w:tcW w:w="7296" w:type="dxa"/>
            <w:tcBorders>
              <w:top w:val="nil"/>
              <w:left w:val="nil"/>
              <w:bottom w:val="single" w:sz="4" w:space="0" w:color="auto"/>
              <w:right w:val="single" w:sz="4" w:space="0" w:color="auto"/>
            </w:tcBorders>
            <w:vAlign w:val="center"/>
            <w:hideMark/>
          </w:tcPr>
          <w:p w14:paraId="3221E49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Вакуумный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усилитель</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94C66B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220,000</w:t>
            </w:r>
          </w:p>
        </w:tc>
      </w:tr>
      <w:tr w:rsidR="00DE0C8C" w:rsidRPr="00DE0C8C" w14:paraId="61A4150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DBC820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383</w:t>
            </w:r>
          </w:p>
        </w:tc>
        <w:tc>
          <w:tcPr>
            <w:tcW w:w="7296" w:type="dxa"/>
            <w:tcBorders>
              <w:top w:val="nil"/>
              <w:left w:val="nil"/>
              <w:bottom w:val="single" w:sz="4" w:space="0" w:color="auto"/>
              <w:right w:val="single" w:sz="4" w:space="0" w:color="auto"/>
            </w:tcBorders>
            <w:vAlign w:val="center"/>
            <w:hideMark/>
          </w:tcPr>
          <w:p w14:paraId="43D59AD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Клапан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вакуумного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усилителя</w:t>
            </w:r>
          </w:p>
        </w:tc>
        <w:tc>
          <w:tcPr>
            <w:tcW w:w="1316" w:type="dxa"/>
            <w:tcBorders>
              <w:top w:val="nil"/>
              <w:left w:val="nil"/>
              <w:bottom w:val="single" w:sz="4" w:space="0" w:color="auto"/>
              <w:right w:val="single" w:sz="4" w:space="0" w:color="auto"/>
            </w:tcBorders>
            <w:vAlign w:val="center"/>
            <w:hideMark/>
          </w:tcPr>
          <w:p w14:paraId="74A10E0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43BB50D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EC7C2B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384</w:t>
            </w:r>
          </w:p>
        </w:tc>
        <w:tc>
          <w:tcPr>
            <w:tcW w:w="7296" w:type="dxa"/>
            <w:tcBorders>
              <w:top w:val="nil"/>
              <w:left w:val="nil"/>
              <w:bottom w:val="single" w:sz="4" w:space="0" w:color="auto"/>
              <w:right w:val="single" w:sz="4" w:space="0" w:color="auto"/>
            </w:tcBorders>
            <w:vAlign w:val="center"/>
            <w:hideMark/>
          </w:tcPr>
          <w:p w14:paraId="008625DA"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Рабочий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цилиндр</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566CC6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34,000</w:t>
            </w:r>
          </w:p>
        </w:tc>
      </w:tr>
      <w:tr w:rsidR="00DE0C8C" w:rsidRPr="00DE0C8C" w14:paraId="27FCF66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4196F3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385</w:t>
            </w:r>
          </w:p>
        </w:tc>
        <w:tc>
          <w:tcPr>
            <w:tcW w:w="7296" w:type="dxa"/>
            <w:tcBorders>
              <w:top w:val="nil"/>
              <w:left w:val="nil"/>
              <w:bottom w:val="single" w:sz="4" w:space="0" w:color="auto"/>
              <w:right w:val="single" w:sz="4" w:space="0" w:color="auto"/>
            </w:tcBorders>
            <w:vAlign w:val="center"/>
            <w:hideMark/>
          </w:tcPr>
          <w:p w14:paraId="5ECBAD4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Комплект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ремонта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рабочего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цилиндра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6C2532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19,000</w:t>
            </w:r>
          </w:p>
        </w:tc>
      </w:tr>
      <w:tr w:rsidR="00DE0C8C" w:rsidRPr="00DE0C8C" w14:paraId="789B0FF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84C0B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386</w:t>
            </w:r>
          </w:p>
        </w:tc>
        <w:tc>
          <w:tcPr>
            <w:tcW w:w="7296" w:type="dxa"/>
            <w:tcBorders>
              <w:top w:val="nil"/>
              <w:left w:val="nil"/>
              <w:bottom w:val="single" w:sz="4" w:space="0" w:color="auto"/>
              <w:right w:val="single" w:sz="4" w:space="0" w:color="auto"/>
            </w:tcBorders>
            <w:vAlign w:val="center"/>
            <w:hideMark/>
          </w:tcPr>
          <w:p w14:paraId="35E18E9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Рычаг</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аварийного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тормоза</w:t>
            </w:r>
          </w:p>
        </w:tc>
        <w:tc>
          <w:tcPr>
            <w:tcW w:w="1316" w:type="dxa"/>
            <w:tcBorders>
              <w:top w:val="nil"/>
              <w:left w:val="nil"/>
              <w:bottom w:val="single" w:sz="4" w:space="0" w:color="auto"/>
              <w:right w:val="single" w:sz="4" w:space="0" w:color="auto"/>
            </w:tcBorders>
            <w:vAlign w:val="center"/>
            <w:hideMark/>
          </w:tcPr>
          <w:p w14:paraId="2927D82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45AA831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FC0C72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387</w:t>
            </w:r>
          </w:p>
        </w:tc>
        <w:tc>
          <w:tcPr>
            <w:tcW w:w="7296" w:type="dxa"/>
            <w:tcBorders>
              <w:top w:val="nil"/>
              <w:left w:val="nil"/>
              <w:bottom w:val="single" w:sz="4" w:space="0" w:color="auto"/>
              <w:right w:val="single" w:sz="4" w:space="0" w:color="auto"/>
            </w:tcBorders>
            <w:vAlign w:val="center"/>
            <w:hideMark/>
          </w:tcPr>
          <w:p w14:paraId="51A6162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Тормозная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трубка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BAC223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73AA844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9739F7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388</w:t>
            </w:r>
          </w:p>
        </w:tc>
        <w:tc>
          <w:tcPr>
            <w:tcW w:w="7296" w:type="dxa"/>
            <w:tcBorders>
              <w:top w:val="nil"/>
              <w:left w:val="nil"/>
              <w:bottom w:val="single" w:sz="4" w:space="0" w:color="auto"/>
              <w:right w:val="single" w:sz="4" w:space="0" w:color="auto"/>
            </w:tcBorders>
            <w:vAlign w:val="center"/>
            <w:hideMark/>
          </w:tcPr>
          <w:p w14:paraId="23B93BC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Тормузной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суппорт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передний</w:t>
            </w:r>
          </w:p>
        </w:tc>
        <w:tc>
          <w:tcPr>
            <w:tcW w:w="1316" w:type="dxa"/>
            <w:tcBorders>
              <w:top w:val="nil"/>
              <w:left w:val="nil"/>
              <w:bottom w:val="single" w:sz="4" w:space="0" w:color="auto"/>
              <w:right w:val="single" w:sz="4" w:space="0" w:color="auto"/>
            </w:tcBorders>
            <w:vAlign w:val="center"/>
            <w:hideMark/>
          </w:tcPr>
          <w:p w14:paraId="1435EBF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160,000</w:t>
            </w:r>
          </w:p>
        </w:tc>
      </w:tr>
      <w:tr w:rsidR="00DE0C8C" w:rsidRPr="00DE0C8C" w14:paraId="4D7CE5C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FA162F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389</w:t>
            </w:r>
          </w:p>
        </w:tc>
        <w:tc>
          <w:tcPr>
            <w:tcW w:w="7296" w:type="dxa"/>
            <w:tcBorders>
              <w:top w:val="nil"/>
              <w:left w:val="nil"/>
              <w:bottom w:val="single" w:sz="4" w:space="0" w:color="auto"/>
              <w:right w:val="single" w:sz="4" w:space="0" w:color="auto"/>
            </w:tcBorders>
            <w:vAlign w:val="center"/>
            <w:hideMark/>
          </w:tcPr>
          <w:p w14:paraId="1D5DBEF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Тормузной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суппорт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задний</w:t>
            </w:r>
          </w:p>
        </w:tc>
        <w:tc>
          <w:tcPr>
            <w:tcW w:w="1316" w:type="dxa"/>
            <w:tcBorders>
              <w:top w:val="nil"/>
              <w:left w:val="nil"/>
              <w:bottom w:val="single" w:sz="4" w:space="0" w:color="auto"/>
              <w:right w:val="single" w:sz="4" w:space="0" w:color="auto"/>
            </w:tcBorders>
            <w:vAlign w:val="center"/>
            <w:hideMark/>
          </w:tcPr>
          <w:p w14:paraId="30732C7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145,000</w:t>
            </w:r>
          </w:p>
        </w:tc>
      </w:tr>
      <w:tr w:rsidR="00DE0C8C" w:rsidRPr="00DE0C8C" w14:paraId="62BA1BD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B8817B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390</w:t>
            </w:r>
          </w:p>
        </w:tc>
        <w:tc>
          <w:tcPr>
            <w:tcW w:w="7296" w:type="dxa"/>
            <w:tcBorders>
              <w:top w:val="nil"/>
              <w:left w:val="nil"/>
              <w:bottom w:val="single" w:sz="4" w:space="0" w:color="auto"/>
              <w:right w:val="single" w:sz="4" w:space="0" w:color="auto"/>
            </w:tcBorders>
            <w:vAlign w:val="center"/>
            <w:hideMark/>
          </w:tcPr>
          <w:p w14:paraId="3F030DE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Манжет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суппорта</w:t>
            </w:r>
          </w:p>
        </w:tc>
        <w:tc>
          <w:tcPr>
            <w:tcW w:w="1316" w:type="dxa"/>
            <w:tcBorders>
              <w:top w:val="nil"/>
              <w:left w:val="nil"/>
              <w:bottom w:val="single" w:sz="4" w:space="0" w:color="auto"/>
              <w:right w:val="single" w:sz="4" w:space="0" w:color="auto"/>
            </w:tcBorders>
            <w:vAlign w:val="center"/>
            <w:hideMark/>
          </w:tcPr>
          <w:p w14:paraId="7338BD1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29,000</w:t>
            </w:r>
          </w:p>
        </w:tc>
      </w:tr>
      <w:tr w:rsidR="00DE0C8C" w:rsidRPr="00DE0C8C" w14:paraId="4CCDA97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8CA682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391</w:t>
            </w:r>
          </w:p>
        </w:tc>
        <w:tc>
          <w:tcPr>
            <w:tcW w:w="7296" w:type="dxa"/>
            <w:tcBorders>
              <w:top w:val="nil"/>
              <w:left w:val="nil"/>
              <w:bottom w:val="single" w:sz="4" w:space="0" w:color="auto"/>
              <w:right w:val="single" w:sz="4" w:space="0" w:color="auto"/>
            </w:tcBorders>
            <w:vAlign w:val="center"/>
            <w:hideMark/>
          </w:tcPr>
          <w:p w14:paraId="280AC61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Напраялвющий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суппорта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05D0D2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7,500</w:t>
            </w:r>
          </w:p>
        </w:tc>
      </w:tr>
      <w:tr w:rsidR="00DE0C8C" w:rsidRPr="00DE0C8C" w14:paraId="124A6F3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8EB2B7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392</w:t>
            </w:r>
          </w:p>
        </w:tc>
        <w:tc>
          <w:tcPr>
            <w:tcW w:w="7296" w:type="dxa"/>
            <w:tcBorders>
              <w:top w:val="nil"/>
              <w:left w:val="nil"/>
              <w:bottom w:val="single" w:sz="4" w:space="0" w:color="auto"/>
              <w:right w:val="single" w:sz="4" w:space="0" w:color="auto"/>
            </w:tcBorders>
            <w:vAlign w:val="center"/>
            <w:hideMark/>
          </w:tcPr>
          <w:p w14:paraId="40EE9FD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Комплект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передних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тормозных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колодок</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D77A6E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068520E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C996A8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393</w:t>
            </w:r>
          </w:p>
        </w:tc>
        <w:tc>
          <w:tcPr>
            <w:tcW w:w="7296" w:type="dxa"/>
            <w:tcBorders>
              <w:top w:val="nil"/>
              <w:left w:val="nil"/>
              <w:bottom w:val="single" w:sz="4" w:space="0" w:color="auto"/>
              <w:right w:val="single" w:sz="4" w:space="0" w:color="auto"/>
            </w:tcBorders>
            <w:vAlign w:val="center"/>
            <w:hideMark/>
          </w:tcPr>
          <w:p w14:paraId="34984C7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Пружина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тормузных</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колодок</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1BACE3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593E0AF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C4BA4A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394</w:t>
            </w:r>
          </w:p>
        </w:tc>
        <w:tc>
          <w:tcPr>
            <w:tcW w:w="7296" w:type="dxa"/>
            <w:tcBorders>
              <w:top w:val="nil"/>
              <w:left w:val="nil"/>
              <w:bottom w:val="single" w:sz="4" w:space="0" w:color="auto"/>
              <w:right w:val="single" w:sz="4" w:space="0" w:color="auto"/>
            </w:tcBorders>
            <w:vAlign w:val="center"/>
            <w:hideMark/>
          </w:tcPr>
          <w:p w14:paraId="3CF905C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Задняя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дбарабанная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колодка</w:t>
            </w:r>
          </w:p>
        </w:tc>
        <w:tc>
          <w:tcPr>
            <w:tcW w:w="1316" w:type="dxa"/>
            <w:tcBorders>
              <w:top w:val="nil"/>
              <w:left w:val="nil"/>
              <w:bottom w:val="single" w:sz="4" w:space="0" w:color="auto"/>
              <w:right w:val="single" w:sz="4" w:space="0" w:color="auto"/>
            </w:tcBorders>
            <w:vAlign w:val="center"/>
            <w:hideMark/>
          </w:tcPr>
          <w:p w14:paraId="3860162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Calibri" w:hAnsi="Calibri" w:cs="Calibri"/>
                <w:color w:val="000000"/>
                <w:sz w:val="20"/>
                <w:szCs w:val="20"/>
                <w:lang w:val="en-US" w:eastAsia="en-US" w:bidi="ar-SA"/>
              </w:rPr>
              <w:t> </w:t>
            </w:r>
          </w:p>
        </w:tc>
      </w:tr>
      <w:tr w:rsidR="00DE0C8C" w:rsidRPr="00DE0C8C" w14:paraId="5C75746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C368B4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395</w:t>
            </w:r>
          </w:p>
        </w:tc>
        <w:tc>
          <w:tcPr>
            <w:tcW w:w="7296" w:type="dxa"/>
            <w:tcBorders>
              <w:top w:val="nil"/>
              <w:left w:val="nil"/>
              <w:bottom w:val="single" w:sz="4" w:space="0" w:color="auto"/>
              <w:right w:val="single" w:sz="4" w:space="0" w:color="auto"/>
            </w:tcBorders>
            <w:vAlign w:val="center"/>
            <w:hideMark/>
          </w:tcPr>
          <w:p w14:paraId="138AFB5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Задняя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дисковая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колодка</w:t>
            </w:r>
          </w:p>
        </w:tc>
        <w:tc>
          <w:tcPr>
            <w:tcW w:w="1316" w:type="dxa"/>
            <w:tcBorders>
              <w:top w:val="nil"/>
              <w:left w:val="nil"/>
              <w:bottom w:val="single" w:sz="4" w:space="0" w:color="auto"/>
              <w:right w:val="single" w:sz="4" w:space="0" w:color="auto"/>
            </w:tcBorders>
            <w:vAlign w:val="center"/>
            <w:hideMark/>
          </w:tcPr>
          <w:p w14:paraId="55D80CF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48,000</w:t>
            </w:r>
          </w:p>
        </w:tc>
      </w:tr>
      <w:tr w:rsidR="00DE0C8C" w:rsidRPr="00DE0C8C" w14:paraId="3A3DA11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1009BF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396</w:t>
            </w:r>
          </w:p>
        </w:tc>
        <w:tc>
          <w:tcPr>
            <w:tcW w:w="7296" w:type="dxa"/>
            <w:tcBorders>
              <w:top w:val="nil"/>
              <w:left w:val="nil"/>
              <w:bottom w:val="single" w:sz="4" w:space="0" w:color="auto"/>
              <w:right w:val="single" w:sz="4" w:space="0" w:color="auto"/>
            </w:tcBorders>
            <w:vAlign w:val="center"/>
            <w:hideMark/>
          </w:tcPr>
          <w:p w14:paraId="2F6C442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Тормузная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клемма</w:t>
            </w:r>
          </w:p>
        </w:tc>
        <w:tc>
          <w:tcPr>
            <w:tcW w:w="1316" w:type="dxa"/>
            <w:tcBorders>
              <w:top w:val="nil"/>
              <w:left w:val="nil"/>
              <w:bottom w:val="single" w:sz="4" w:space="0" w:color="auto"/>
              <w:right w:val="single" w:sz="4" w:space="0" w:color="auto"/>
            </w:tcBorders>
            <w:vAlign w:val="center"/>
            <w:hideMark/>
          </w:tcPr>
          <w:p w14:paraId="678025F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23FC732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958DA5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397</w:t>
            </w:r>
          </w:p>
        </w:tc>
        <w:tc>
          <w:tcPr>
            <w:tcW w:w="7296" w:type="dxa"/>
            <w:tcBorders>
              <w:top w:val="nil"/>
              <w:left w:val="nil"/>
              <w:bottom w:val="single" w:sz="4" w:space="0" w:color="auto"/>
              <w:right w:val="single" w:sz="4" w:space="0" w:color="auto"/>
            </w:tcBorders>
            <w:vAlign w:val="center"/>
            <w:hideMark/>
          </w:tcPr>
          <w:p w14:paraId="10BC712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Комплект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задних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тормозных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колодок</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84CC3B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48,000</w:t>
            </w:r>
          </w:p>
        </w:tc>
      </w:tr>
      <w:tr w:rsidR="00DE0C8C" w:rsidRPr="00DE0C8C" w14:paraId="0F2EADA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6DAAA2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398</w:t>
            </w:r>
          </w:p>
        </w:tc>
        <w:tc>
          <w:tcPr>
            <w:tcW w:w="7296" w:type="dxa"/>
            <w:tcBorders>
              <w:top w:val="nil"/>
              <w:left w:val="nil"/>
              <w:bottom w:val="single" w:sz="4" w:space="0" w:color="auto"/>
              <w:right w:val="single" w:sz="4" w:space="0" w:color="auto"/>
            </w:tcBorders>
            <w:vAlign w:val="center"/>
            <w:hideMark/>
          </w:tcPr>
          <w:p w14:paraId="2DBEBE90"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Комплект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ручных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тормозных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колодок</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9A161B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55,000</w:t>
            </w:r>
          </w:p>
        </w:tc>
      </w:tr>
      <w:tr w:rsidR="00DE0C8C" w:rsidRPr="00DE0C8C" w14:paraId="205ED62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CC8C96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399</w:t>
            </w:r>
          </w:p>
        </w:tc>
        <w:tc>
          <w:tcPr>
            <w:tcW w:w="7296" w:type="dxa"/>
            <w:tcBorders>
              <w:top w:val="nil"/>
              <w:left w:val="nil"/>
              <w:bottom w:val="single" w:sz="4" w:space="0" w:color="auto"/>
              <w:right w:val="single" w:sz="4" w:space="0" w:color="auto"/>
            </w:tcBorders>
            <w:vAlign w:val="center"/>
            <w:hideMark/>
          </w:tcPr>
          <w:p w14:paraId="0DE2E67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Передний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тормозной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диск</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4B0DEC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130,000</w:t>
            </w:r>
          </w:p>
        </w:tc>
      </w:tr>
      <w:tr w:rsidR="00DE0C8C" w:rsidRPr="00DE0C8C" w14:paraId="13A7768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1496A0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400</w:t>
            </w:r>
          </w:p>
        </w:tc>
        <w:tc>
          <w:tcPr>
            <w:tcW w:w="7296" w:type="dxa"/>
            <w:tcBorders>
              <w:top w:val="nil"/>
              <w:left w:val="nil"/>
              <w:bottom w:val="single" w:sz="4" w:space="0" w:color="auto"/>
              <w:right w:val="single" w:sz="4" w:space="0" w:color="auto"/>
            </w:tcBorders>
            <w:vAlign w:val="center"/>
            <w:hideMark/>
          </w:tcPr>
          <w:p w14:paraId="2876928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Передний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тормозной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диск</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7DFE6D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130,000</w:t>
            </w:r>
          </w:p>
        </w:tc>
      </w:tr>
      <w:tr w:rsidR="00DE0C8C" w:rsidRPr="00DE0C8C" w14:paraId="7357063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A7A401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401</w:t>
            </w:r>
          </w:p>
        </w:tc>
        <w:tc>
          <w:tcPr>
            <w:tcW w:w="7296" w:type="dxa"/>
            <w:tcBorders>
              <w:top w:val="nil"/>
              <w:left w:val="nil"/>
              <w:bottom w:val="single" w:sz="4" w:space="0" w:color="auto"/>
              <w:right w:val="single" w:sz="4" w:space="0" w:color="auto"/>
            </w:tcBorders>
            <w:vAlign w:val="center"/>
            <w:hideMark/>
          </w:tcPr>
          <w:p w14:paraId="5EFA0E5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лправый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тормозной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диск</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A052B3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125,000</w:t>
            </w:r>
          </w:p>
        </w:tc>
      </w:tr>
      <w:tr w:rsidR="00DE0C8C" w:rsidRPr="00DE0C8C" w14:paraId="70296F2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C9638C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402</w:t>
            </w:r>
          </w:p>
        </w:tc>
        <w:tc>
          <w:tcPr>
            <w:tcW w:w="7296" w:type="dxa"/>
            <w:tcBorders>
              <w:top w:val="nil"/>
              <w:left w:val="nil"/>
              <w:bottom w:val="single" w:sz="4" w:space="0" w:color="auto"/>
              <w:right w:val="single" w:sz="4" w:space="0" w:color="auto"/>
            </w:tcBorders>
            <w:vAlign w:val="center"/>
            <w:hideMark/>
          </w:tcPr>
          <w:p w14:paraId="5A0D318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тормозной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диск</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7324FB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125,000</w:t>
            </w:r>
          </w:p>
        </w:tc>
      </w:tr>
      <w:tr w:rsidR="00DE0C8C" w:rsidRPr="00DE0C8C" w14:paraId="59E9A56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09B250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403</w:t>
            </w:r>
          </w:p>
        </w:tc>
        <w:tc>
          <w:tcPr>
            <w:tcW w:w="7296" w:type="dxa"/>
            <w:tcBorders>
              <w:top w:val="nil"/>
              <w:left w:val="nil"/>
              <w:bottom w:val="single" w:sz="4" w:space="0" w:color="auto"/>
              <w:right w:val="single" w:sz="4" w:space="0" w:color="auto"/>
            </w:tcBorders>
            <w:vAlign w:val="center"/>
            <w:hideMark/>
          </w:tcPr>
          <w:p w14:paraId="5AE87E5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Система</w:t>
            </w:r>
            <w:r w:rsidRPr="00DE0C8C">
              <w:rPr>
                <w:rFonts w:ascii="Sakkal Majalla" w:hAnsi="Sakkal Majalla" w:cs="Sakkal Majalla" w:hint="cs"/>
                <w:color w:val="000000"/>
                <w:sz w:val="20"/>
                <w:szCs w:val="20"/>
                <w:lang w:val="en-US" w:eastAsia="en-US" w:bidi="ar-SA"/>
              </w:rPr>
              <w:t xml:space="preserve"> ABS</w:t>
            </w:r>
          </w:p>
        </w:tc>
        <w:tc>
          <w:tcPr>
            <w:tcW w:w="1316" w:type="dxa"/>
            <w:tcBorders>
              <w:top w:val="nil"/>
              <w:left w:val="nil"/>
              <w:bottom w:val="single" w:sz="4" w:space="0" w:color="auto"/>
              <w:right w:val="single" w:sz="4" w:space="0" w:color="auto"/>
            </w:tcBorders>
            <w:vAlign w:val="center"/>
            <w:hideMark/>
          </w:tcPr>
          <w:p w14:paraId="2443D90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130,000</w:t>
            </w:r>
          </w:p>
        </w:tc>
      </w:tr>
      <w:tr w:rsidR="00DE0C8C" w:rsidRPr="00DE0C8C" w14:paraId="49B438A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37C362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404</w:t>
            </w:r>
          </w:p>
        </w:tc>
        <w:tc>
          <w:tcPr>
            <w:tcW w:w="7296" w:type="dxa"/>
            <w:tcBorders>
              <w:top w:val="nil"/>
              <w:left w:val="nil"/>
              <w:bottom w:val="single" w:sz="4" w:space="0" w:color="auto"/>
              <w:right w:val="single" w:sz="4" w:space="0" w:color="auto"/>
            </w:tcBorders>
            <w:vAlign w:val="center"/>
            <w:hideMark/>
          </w:tcPr>
          <w:p w14:paraId="7F36D4D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Комплект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системы</w:t>
            </w:r>
            <w:r w:rsidRPr="00DE0C8C">
              <w:rPr>
                <w:rFonts w:ascii="Sakkal Majalla" w:hAnsi="Sakkal Majalla" w:cs="Sakkal Majalla" w:hint="cs"/>
                <w:color w:val="000000"/>
                <w:sz w:val="20"/>
                <w:szCs w:val="20"/>
                <w:lang w:val="en-US" w:eastAsia="en-US" w:bidi="ar-SA"/>
              </w:rPr>
              <w:t xml:space="preserve"> ABS </w:t>
            </w:r>
          </w:p>
        </w:tc>
        <w:tc>
          <w:tcPr>
            <w:tcW w:w="1316" w:type="dxa"/>
            <w:tcBorders>
              <w:top w:val="nil"/>
              <w:left w:val="nil"/>
              <w:bottom w:val="single" w:sz="4" w:space="0" w:color="auto"/>
              <w:right w:val="single" w:sz="4" w:space="0" w:color="auto"/>
            </w:tcBorders>
            <w:vAlign w:val="center"/>
            <w:hideMark/>
          </w:tcPr>
          <w:p w14:paraId="7590A91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130,000</w:t>
            </w:r>
          </w:p>
        </w:tc>
      </w:tr>
      <w:tr w:rsidR="00DE0C8C" w:rsidRPr="00DE0C8C" w14:paraId="5AD071D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1EEB31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405</w:t>
            </w:r>
          </w:p>
        </w:tc>
        <w:tc>
          <w:tcPr>
            <w:tcW w:w="7296" w:type="dxa"/>
            <w:tcBorders>
              <w:top w:val="nil"/>
              <w:left w:val="nil"/>
              <w:bottom w:val="single" w:sz="4" w:space="0" w:color="auto"/>
              <w:right w:val="single" w:sz="4" w:space="0" w:color="auto"/>
            </w:tcBorders>
            <w:vAlign w:val="center"/>
            <w:hideMark/>
          </w:tcPr>
          <w:p w14:paraId="5D59515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Датчик</w:t>
            </w:r>
            <w:r w:rsidRPr="00DE0C8C">
              <w:rPr>
                <w:rFonts w:ascii="Sakkal Majalla" w:hAnsi="Sakkal Majalla" w:cs="Sakkal Majalla" w:hint="cs"/>
                <w:color w:val="000000"/>
                <w:sz w:val="20"/>
                <w:szCs w:val="20"/>
                <w:lang w:val="en-US" w:eastAsia="en-US" w:bidi="ar-SA"/>
              </w:rPr>
              <w:t xml:space="preserve"> ABS</w:t>
            </w:r>
          </w:p>
        </w:tc>
        <w:tc>
          <w:tcPr>
            <w:tcW w:w="1316" w:type="dxa"/>
            <w:tcBorders>
              <w:top w:val="nil"/>
              <w:left w:val="nil"/>
              <w:bottom w:val="single" w:sz="4" w:space="0" w:color="auto"/>
              <w:right w:val="single" w:sz="4" w:space="0" w:color="auto"/>
            </w:tcBorders>
            <w:vAlign w:val="center"/>
            <w:hideMark/>
          </w:tcPr>
          <w:p w14:paraId="46919A1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82,000</w:t>
            </w:r>
          </w:p>
        </w:tc>
      </w:tr>
      <w:tr w:rsidR="00DE0C8C" w:rsidRPr="00DE0C8C" w14:paraId="6918044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9AD168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406</w:t>
            </w:r>
          </w:p>
        </w:tc>
        <w:tc>
          <w:tcPr>
            <w:tcW w:w="7296" w:type="dxa"/>
            <w:tcBorders>
              <w:top w:val="nil"/>
              <w:left w:val="nil"/>
              <w:bottom w:val="single" w:sz="4" w:space="0" w:color="auto"/>
              <w:right w:val="single" w:sz="4" w:space="0" w:color="auto"/>
            </w:tcBorders>
            <w:vAlign w:val="center"/>
            <w:hideMark/>
          </w:tcPr>
          <w:p w14:paraId="5045504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Шнур</w:t>
            </w:r>
            <w:r w:rsidRPr="00DE0C8C">
              <w:rPr>
                <w:rFonts w:ascii="Sakkal Majalla" w:hAnsi="Sakkal Majalla" w:cs="Sakkal Majalla" w:hint="cs"/>
                <w:color w:val="000000"/>
                <w:sz w:val="20"/>
                <w:szCs w:val="20"/>
                <w:lang w:val="en-US" w:eastAsia="en-US" w:bidi="ar-SA"/>
              </w:rPr>
              <w:t xml:space="preserve"> ABS</w:t>
            </w:r>
          </w:p>
        </w:tc>
        <w:tc>
          <w:tcPr>
            <w:tcW w:w="1316" w:type="dxa"/>
            <w:tcBorders>
              <w:top w:val="nil"/>
              <w:left w:val="nil"/>
              <w:bottom w:val="single" w:sz="4" w:space="0" w:color="auto"/>
              <w:right w:val="single" w:sz="4" w:space="0" w:color="auto"/>
            </w:tcBorders>
            <w:vAlign w:val="center"/>
            <w:hideMark/>
          </w:tcPr>
          <w:p w14:paraId="0E2629A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3FEB2F3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9688B6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407</w:t>
            </w:r>
          </w:p>
        </w:tc>
        <w:tc>
          <w:tcPr>
            <w:tcW w:w="7296" w:type="dxa"/>
            <w:tcBorders>
              <w:top w:val="nil"/>
              <w:left w:val="nil"/>
              <w:bottom w:val="single" w:sz="4" w:space="0" w:color="auto"/>
              <w:right w:val="single" w:sz="4" w:space="0" w:color="auto"/>
            </w:tcBorders>
            <w:vAlign w:val="center"/>
            <w:hideMark/>
          </w:tcPr>
          <w:p w14:paraId="1AB9D5E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Комплект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электрических</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проводов</w:t>
            </w:r>
            <w:r w:rsidRPr="00DE0C8C">
              <w:rPr>
                <w:rFonts w:ascii="Sakkal Majalla" w:hAnsi="Sakkal Majalla" w:cs="Sakkal Majalla" w:hint="cs"/>
                <w:color w:val="000000"/>
                <w:sz w:val="20"/>
                <w:szCs w:val="20"/>
                <w:lang w:val="en-US" w:eastAsia="en-US" w:bidi="ar-SA"/>
              </w:rPr>
              <w:t xml:space="preserve"> ABS</w:t>
            </w:r>
          </w:p>
        </w:tc>
        <w:tc>
          <w:tcPr>
            <w:tcW w:w="1316" w:type="dxa"/>
            <w:tcBorders>
              <w:top w:val="nil"/>
              <w:left w:val="nil"/>
              <w:bottom w:val="single" w:sz="4" w:space="0" w:color="auto"/>
              <w:right w:val="single" w:sz="4" w:space="0" w:color="auto"/>
            </w:tcBorders>
            <w:vAlign w:val="center"/>
            <w:hideMark/>
          </w:tcPr>
          <w:p w14:paraId="6650AC3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45,000</w:t>
            </w:r>
          </w:p>
        </w:tc>
      </w:tr>
      <w:tr w:rsidR="00DE0C8C" w:rsidRPr="00DE0C8C" w14:paraId="6597A29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C7E3EA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408</w:t>
            </w:r>
          </w:p>
        </w:tc>
        <w:tc>
          <w:tcPr>
            <w:tcW w:w="7296" w:type="dxa"/>
            <w:tcBorders>
              <w:top w:val="nil"/>
              <w:left w:val="nil"/>
              <w:bottom w:val="single" w:sz="4" w:space="0" w:color="auto"/>
              <w:right w:val="single" w:sz="4" w:space="0" w:color="auto"/>
            </w:tcBorders>
            <w:vAlign w:val="center"/>
            <w:hideMark/>
          </w:tcPr>
          <w:p w14:paraId="52362398"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Трос</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ручного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тормоза</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2006E6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45,000</w:t>
            </w:r>
          </w:p>
        </w:tc>
      </w:tr>
      <w:tr w:rsidR="00DE0C8C" w:rsidRPr="00DE0C8C" w14:paraId="27055D7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545071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409</w:t>
            </w:r>
          </w:p>
        </w:tc>
        <w:tc>
          <w:tcPr>
            <w:tcW w:w="7296" w:type="dxa"/>
            <w:tcBorders>
              <w:top w:val="nil"/>
              <w:left w:val="nil"/>
              <w:bottom w:val="single" w:sz="4" w:space="0" w:color="auto"/>
              <w:right w:val="single" w:sz="4" w:space="0" w:color="auto"/>
            </w:tcBorders>
            <w:vAlign w:val="center"/>
            <w:hideMark/>
          </w:tcPr>
          <w:p w14:paraId="442D1F5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Тормозная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жидкост</w:t>
            </w:r>
            <w:r w:rsidRPr="00DE0C8C">
              <w:rPr>
                <w:rFonts w:ascii="Sakkal Majalla" w:hAnsi="Sakkal Majalla" w:cs="Sakkal Majalla" w:hint="cs"/>
                <w:color w:val="000000"/>
                <w:sz w:val="20"/>
                <w:szCs w:val="20"/>
                <w:lang w:val="en-US" w:eastAsia="en-US" w:bidi="ar-SA"/>
              </w:rPr>
              <w:t xml:space="preserve">, DOT-3 - 1500 </w:t>
            </w:r>
            <w:r w:rsidRPr="00DE0C8C">
              <w:rPr>
                <w:rFonts w:ascii="Cambria" w:hAnsi="Cambria" w:cs="Cambria" w:hint="cs"/>
                <w:color w:val="000000"/>
                <w:sz w:val="20"/>
                <w:szCs w:val="20"/>
                <w:lang w:val="en-US" w:eastAsia="en-US" w:bidi="ar-SA"/>
              </w:rPr>
              <w:t>грамм</w:t>
            </w:r>
          </w:p>
        </w:tc>
        <w:tc>
          <w:tcPr>
            <w:tcW w:w="1316" w:type="dxa"/>
            <w:tcBorders>
              <w:top w:val="nil"/>
              <w:left w:val="nil"/>
              <w:bottom w:val="single" w:sz="4" w:space="0" w:color="auto"/>
              <w:right w:val="single" w:sz="4" w:space="0" w:color="auto"/>
            </w:tcBorders>
            <w:vAlign w:val="center"/>
            <w:hideMark/>
          </w:tcPr>
          <w:p w14:paraId="1217683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w:t>
            </w:r>
          </w:p>
        </w:tc>
      </w:tr>
      <w:tr w:rsidR="00DE0C8C" w:rsidRPr="00DE0C8C" w14:paraId="5F35B11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3DEADF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410</w:t>
            </w:r>
          </w:p>
        </w:tc>
        <w:tc>
          <w:tcPr>
            <w:tcW w:w="7296" w:type="dxa"/>
            <w:tcBorders>
              <w:top w:val="nil"/>
              <w:left w:val="nil"/>
              <w:bottom w:val="single" w:sz="4" w:space="0" w:color="auto"/>
              <w:right w:val="single" w:sz="4" w:space="0" w:color="auto"/>
            </w:tcBorders>
            <w:vAlign w:val="center"/>
            <w:hideMark/>
          </w:tcPr>
          <w:p w14:paraId="60C5990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Тормозная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жидкост</w:t>
            </w:r>
            <w:r w:rsidRPr="00DE0C8C">
              <w:rPr>
                <w:rFonts w:ascii="Sakkal Majalla" w:hAnsi="Sakkal Majalla" w:cs="Sakkal Majalla" w:hint="cs"/>
                <w:color w:val="000000"/>
                <w:sz w:val="20"/>
                <w:szCs w:val="20"/>
                <w:lang w:val="en-US" w:eastAsia="en-US" w:bidi="ar-SA"/>
              </w:rPr>
              <w:t xml:space="preserve">, DOT-4 - 1500 </w:t>
            </w:r>
            <w:r w:rsidRPr="00DE0C8C">
              <w:rPr>
                <w:rFonts w:ascii="Cambria" w:hAnsi="Cambria" w:cs="Cambria" w:hint="cs"/>
                <w:color w:val="000000"/>
                <w:sz w:val="20"/>
                <w:szCs w:val="20"/>
                <w:lang w:val="en-US" w:eastAsia="en-US" w:bidi="ar-SA"/>
              </w:rPr>
              <w:t>грамм</w:t>
            </w:r>
          </w:p>
        </w:tc>
        <w:tc>
          <w:tcPr>
            <w:tcW w:w="1316" w:type="dxa"/>
            <w:tcBorders>
              <w:top w:val="nil"/>
              <w:left w:val="nil"/>
              <w:bottom w:val="single" w:sz="4" w:space="0" w:color="auto"/>
              <w:right w:val="single" w:sz="4" w:space="0" w:color="auto"/>
            </w:tcBorders>
            <w:vAlign w:val="center"/>
            <w:hideMark/>
          </w:tcPr>
          <w:p w14:paraId="178B89E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505076FF" w14:textId="77777777" w:rsidTr="00DE0C8C">
        <w:trPr>
          <w:trHeight w:val="300"/>
        </w:trPr>
        <w:tc>
          <w:tcPr>
            <w:tcW w:w="9120" w:type="dxa"/>
            <w:gridSpan w:val="3"/>
            <w:tcBorders>
              <w:top w:val="single" w:sz="4" w:space="0" w:color="auto"/>
              <w:left w:val="single" w:sz="4" w:space="0" w:color="auto"/>
              <w:bottom w:val="single" w:sz="4" w:space="0" w:color="auto"/>
              <w:right w:val="nil"/>
            </w:tcBorders>
            <w:shd w:val="clear" w:color="000000" w:fill="BFBFBF"/>
            <w:vAlign w:val="center"/>
            <w:hideMark/>
          </w:tcPr>
          <w:p w14:paraId="29D7A137" w14:textId="77777777" w:rsidR="00DE0C8C" w:rsidRPr="00DE0C8C" w:rsidRDefault="00DE0C8C" w:rsidP="00DE0C8C">
            <w:pPr>
              <w:jc w:val="center"/>
              <w:rPr>
                <w:rFonts w:ascii="Sakkal Majalla" w:hAnsi="Sakkal Majalla" w:cs="Sakkal Majalla"/>
                <w:b/>
                <w:bCs/>
                <w:sz w:val="20"/>
                <w:szCs w:val="20"/>
                <w:lang w:val="en-US" w:eastAsia="en-US" w:bidi="ar-SA"/>
              </w:rPr>
            </w:pPr>
            <w:r w:rsidRPr="00DE0C8C">
              <w:rPr>
                <w:rFonts w:ascii="Sakkal Majalla" w:hAnsi="Sakkal Majalla" w:cs="Sakkal Majalla" w:hint="cs"/>
                <w:b/>
                <w:bCs/>
                <w:sz w:val="20"/>
                <w:szCs w:val="20"/>
                <w:lang w:val="en-US" w:eastAsia="en-US" w:bidi="ar-SA"/>
              </w:rPr>
              <w:t xml:space="preserve">10. </w:t>
            </w:r>
            <w:r w:rsidRPr="00DE0C8C">
              <w:rPr>
                <w:rFonts w:ascii="Cambria" w:hAnsi="Cambria" w:cs="Cambria" w:hint="cs"/>
                <w:b/>
                <w:bCs/>
                <w:sz w:val="20"/>
                <w:szCs w:val="20"/>
                <w:lang w:val="en-US" w:eastAsia="en-US" w:bidi="ar-SA"/>
              </w:rPr>
              <w:t>Электрооборудование</w:t>
            </w:r>
          </w:p>
        </w:tc>
      </w:tr>
      <w:tr w:rsidR="00DE0C8C" w:rsidRPr="00DE0C8C" w14:paraId="032F774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9F2016F" w14:textId="77777777" w:rsidR="00DE0C8C" w:rsidRPr="00DE0C8C" w:rsidRDefault="00DE0C8C" w:rsidP="00DE0C8C">
            <w:pPr>
              <w:jc w:val="center"/>
              <w:rPr>
                <w:rFonts w:ascii="Sakkal Majalla" w:hAnsi="Sakkal Majalla" w:cs="Sakkal Majalla" w:hint="cs"/>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411</w:t>
            </w:r>
          </w:p>
        </w:tc>
        <w:tc>
          <w:tcPr>
            <w:tcW w:w="7296" w:type="dxa"/>
            <w:tcBorders>
              <w:top w:val="nil"/>
              <w:left w:val="nil"/>
              <w:bottom w:val="single" w:sz="4" w:space="0" w:color="auto"/>
              <w:right w:val="single" w:sz="4" w:space="0" w:color="auto"/>
            </w:tcBorders>
            <w:vAlign w:val="center"/>
            <w:hideMark/>
          </w:tcPr>
          <w:p w14:paraId="142DCF4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Генератор</w:t>
            </w:r>
          </w:p>
        </w:tc>
        <w:tc>
          <w:tcPr>
            <w:tcW w:w="1316" w:type="dxa"/>
            <w:tcBorders>
              <w:top w:val="nil"/>
              <w:left w:val="nil"/>
              <w:bottom w:val="single" w:sz="4" w:space="0" w:color="auto"/>
              <w:right w:val="single" w:sz="4" w:space="0" w:color="auto"/>
            </w:tcBorders>
            <w:vAlign w:val="center"/>
            <w:hideMark/>
          </w:tcPr>
          <w:p w14:paraId="3C75830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345,000</w:t>
            </w:r>
          </w:p>
        </w:tc>
      </w:tr>
      <w:tr w:rsidR="00DE0C8C" w:rsidRPr="00DE0C8C" w14:paraId="3C50C14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EFFEEA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412</w:t>
            </w:r>
          </w:p>
        </w:tc>
        <w:tc>
          <w:tcPr>
            <w:tcW w:w="7296" w:type="dxa"/>
            <w:tcBorders>
              <w:top w:val="nil"/>
              <w:left w:val="nil"/>
              <w:bottom w:val="single" w:sz="4" w:space="0" w:color="auto"/>
              <w:right w:val="single" w:sz="4" w:space="0" w:color="auto"/>
            </w:tcBorders>
            <w:vAlign w:val="center"/>
            <w:hideMark/>
          </w:tcPr>
          <w:p w14:paraId="4B73734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Ротор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генератора</w:t>
            </w:r>
          </w:p>
        </w:tc>
        <w:tc>
          <w:tcPr>
            <w:tcW w:w="1316" w:type="dxa"/>
            <w:tcBorders>
              <w:top w:val="nil"/>
              <w:left w:val="nil"/>
              <w:bottom w:val="single" w:sz="4" w:space="0" w:color="auto"/>
              <w:right w:val="single" w:sz="4" w:space="0" w:color="auto"/>
            </w:tcBorders>
            <w:vAlign w:val="center"/>
            <w:hideMark/>
          </w:tcPr>
          <w:p w14:paraId="271A703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3BAC9DF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112C67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413</w:t>
            </w:r>
          </w:p>
        </w:tc>
        <w:tc>
          <w:tcPr>
            <w:tcW w:w="7296" w:type="dxa"/>
            <w:tcBorders>
              <w:top w:val="nil"/>
              <w:left w:val="nil"/>
              <w:bottom w:val="single" w:sz="4" w:space="0" w:color="auto"/>
              <w:right w:val="single" w:sz="4" w:space="0" w:color="auto"/>
            </w:tcBorders>
            <w:vAlign w:val="center"/>
            <w:hideMark/>
          </w:tcPr>
          <w:p w14:paraId="485378C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Статор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генератора</w:t>
            </w:r>
          </w:p>
        </w:tc>
        <w:tc>
          <w:tcPr>
            <w:tcW w:w="1316" w:type="dxa"/>
            <w:tcBorders>
              <w:top w:val="nil"/>
              <w:left w:val="nil"/>
              <w:bottom w:val="single" w:sz="4" w:space="0" w:color="auto"/>
              <w:right w:val="single" w:sz="4" w:space="0" w:color="auto"/>
            </w:tcBorders>
            <w:vAlign w:val="center"/>
            <w:hideMark/>
          </w:tcPr>
          <w:p w14:paraId="454D25B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58FB9C1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836022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414</w:t>
            </w:r>
          </w:p>
        </w:tc>
        <w:tc>
          <w:tcPr>
            <w:tcW w:w="7296" w:type="dxa"/>
            <w:tcBorders>
              <w:top w:val="nil"/>
              <w:left w:val="nil"/>
              <w:bottom w:val="single" w:sz="4" w:space="0" w:color="auto"/>
              <w:right w:val="single" w:sz="4" w:space="0" w:color="auto"/>
            </w:tcBorders>
            <w:vAlign w:val="center"/>
            <w:hideMark/>
          </w:tcPr>
          <w:p w14:paraId="7AFE373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Диодный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мост</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генератора</w:t>
            </w:r>
          </w:p>
        </w:tc>
        <w:tc>
          <w:tcPr>
            <w:tcW w:w="1316" w:type="dxa"/>
            <w:tcBorders>
              <w:top w:val="nil"/>
              <w:left w:val="nil"/>
              <w:bottom w:val="single" w:sz="4" w:space="0" w:color="auto"/>
              <w:right w:val="single" w:sz="4" w:space="0" w:color="auto"/>
            </w:tcBorders>
            <w:vAlign w:val="center"/>
            <w:hideMark/>
          </w:tcPr>
          <w:p w14:paraId="0598FBA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55,000</w:t>
            </w:r>
          </w:p>
        </w:tc>
      </w:tr>
      <w:tr w:rsidR="00DE0C8C" w:rsidRPr="00DE0C8C" w14:paraId="3C73861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79F4D4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415</w:t>
            </w:r>
          </w:p>
        </w:tc>
        <w:tc>
          <w:tcPr>
            <w:tcW w:w="7296" w:type="dxa"/>
            <w:tcBorders>
              <w:top w:val="nil"/>
              <w:left w:val="nil"/>
              <w:bottom w:val="single" w:sz="4" w:space="0" w:color="auto"/>
              <w:right w:val="single" w:sz="4" w:space="0" w:color="auto"/>
            </w:tcBorders>
            <w:vAlign w:val="center"/>
            <w:hideMark/>
          </w:tcPr>
          <w:p w14:paraId="4564AED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Реле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генератора</w:t>
            </w:r>
          </w:p>
        </w:tc>
        <w:tc>
          <w:tcPr>
            <w:tcW w:w="1316" w:type="dxa"/>
            <w:tcBorders>
              <w:top w:val="nil"/>
              <w:left w:val="nil"/>
              <w:bottom w:val="single" w:sz="4" w:space="0" w:color="auto"/>
              <w:right w:val="single" w:sz="4" w:space="0" w:color="auto"/>
            </w:tcBorders>
            <w:vAlign w:val="center"/>
            <w:hideMark/>
          </w:tcPr>
          <w:p w14:paraId="4293D58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63FB31E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6EB14D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416</w:t>
            </w:r>
          </w:p>
        </w:tc>
        <w:tc>
          <w:tcPr>
            <w:tcW w:w="7296" w:type="dxa"/>
            <w:tcBorders>
              <w:top w:val="nil"/>
              <w:left w:val="nil"/>
              <w:bottom w:val="single" w:sz="4" w:space="0" w:color="auto"/>
              <w:right w:val="single" w:sz="4" w:space="0" w:color="auto"/>
            </w:tcBorders>
            <w:vAlign w:val="center"/>
            <w:hideMark/>
          </w:tcPr>
          <w:p w14:paraId="738B4DB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Шкив</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генератора</w:t>
            </w:r>
          </w:p>
        </w:tc>
        <w:tc>
          <w:tcPr>
            <w:tcW w:w="1316" w:type="dxa"/>
            <w:tcBorders>
              <w:top w:val="nil"/>
              <w:left w:val="nil"/>
              <w:bottom w:val="single" w:sz="4" w:space="0" w:color="auto"/>
              <w:right w:val="single" w:sz="4" w:space="0" w:color="auto"/>
            </w:tcBorders>
            <w:vAlign w:val="center"/>
            <w:hideMark/>
          </w:tcPr>
          <w:p w14:paraId="4230C4D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45,000</w:t>
            </w:r>
          </w:p>
        </w:tc>
      </w:tr>
      <w:tr w:rsidR="00DE0C8C" w:rsidRPr="00DE0C8C" w14:paraId="46127BE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6B6830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417</w:t>
            </w:r>
          </w:p>
        </w:tc>
        <w:tc>
          <w:tcPr>
            <w:tcW w:w="7296" w:type="dxa"/>
            <w:tcBorders>
              <w:top w:val="nil"/>
              <w:left w:val="nil"/>
              <w:bottom w:val="single" w:sz="4" w:space="0" w:color="auto"/>
              <w:right w:val="single" w:sz="4" w:space="0" w:color="auto"/>
            </w:tcBorders>
            <w:vAlign w:val="center"/>
            <w:hideMark/>
          </w:tcPr>
          <w:p w14:paraId="12CD4CAF"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Подшипник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генератора</w:t>
            </w:r>
          </w:p>
        </w:tc>
        <w:tc>
          <w:tcPr>
            <w:tcW w:w="1316" w:type="dxa"/>
            <w:tcBorders>
              <w:top w:val="nil"/>
              <w:left w:val="nil"/>
              <w:bottom w:val="single" w:sz="4" w:space="0" w:color="auto"/>
              <w:right w:val="single" w:sz="4" w:space="0" w:color="auto"/>
            </w:tcBorders>
            <w:vAlign w:val="center"/>
            <w:hideMark/>
          </w:tcPr>
          <w:p w14:paraId="69037E5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16,000</w:t>
            </w:r>
          </w:p>
        </w:tc>
      </w:tr>
      <w:tr w:rsidR="00DE0C8C" w:rsidRPr="00DE0C8C" w14:paraId="30FE026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E279AB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418</w:t>
            </w:r>
          </w:p>
        </w:tc>
        <w:tc>
          <w:tcPr>
            <w:tcW w:w="7296" w:type="dxa"/>
            <w:tcBorders>
              <w:top w:val="nil"/>
              <w:left w:val="nil"/>
              <w:bottom w:val="single" w:sz="4" w:space="0" w:color="auto"/>
              <w:right w:val="single" w:sz="4" w:space="0" w:color="auto"/>
            </w:tcBorders>
            <w:vAlign w:val="center"/>
            <w:hideMark/>
          </w:tcPr>
          <w:p w14:paraId="606743D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Стартер</w:t>
            </w:r>
          </w:p>
        </w:tc>
        <w:tc>
          <w:tcPr>
            <w:tcW w:w="1316" w:type="dxa"/>
            <w:tcBorders>
              <w:top w:val="nil"/>
              <w:left w:val="nil"/>
              <w:bottom w:val="single" w:sz="4" w:space="0" w:color="auto"/>
              <w:right w:val="single" w:sz="4" w:space="0" w:color="auto"/>
            </w:tcBorders>
            <w:vAlign w:val="center"/>
            <w:hideMark/>
          </w:tcPr>
          <w:p w14:paraId="74A31F8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180,000</w:t>
            </w:r>
          </w:p>
        </w:tc>
      </w:tr>
      <w:tr w:rsidR="00DE0C8C" w:rsidRPr="00DE0C8C" w14:paraId="1C0C103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BAFA48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419</w:t>
            </w:r>
          </w:p>
        </w:tc>
        <w:tc>
          <w:tcPr>
            <w:tcW w:w="7296" w:type="dxa"/>
            <w:tcBorders>
              <w:top w:val="nil"/>
              <w:left w:val="nil"/>
              <w:bottom w:val="single" w:sz="4" w:space="0" w:color="auto"/>
              <w:right w:val="single" w:sz="4" w:space="0" w:color="auto"/>
            </w:tcBorders>
            <w:vAlign w:val="center"/>
            <w:hideMark/>
          </w:tcPr>
          <w:p w14:paraId="3C46B657" w14:textId="77777777" w:rsidR="00DE0C8C" w:rsidRPr="00DE0C8C" w:rsidRDefault="00DE0C8C" w:rsidP="00DE0C8C">
            <w:pPr>
              <w:rPr>
                <w:rFonts w:ascii="Sakkal Majalla" w:hAnsi="Sakkal Majalla" w:cs="Sakkal Majalla" w:hint="cs"/>
                <w:sz w:val="20"/>
                <w:szCs w:val="20"/>
                <w:lang w:val="en-US" w:eastAsia="en-US" w:bidi="ar-SA"/>
                <w14:shadow w14:blurRad="50800" w14:dist="38100" w14:dir="2700000" w14:sx="100000" w14:sy="100000" w14:kx="0" w14:ky="0" w14:algn="tl">
                  <w14:srgbClr w14:val="000000">
                    <w14:alpha w14:val="60000"/>
                  </w14:srgbClr>
                </w14:shadow>
              </w:rPr>
            </w:pPr>
            <w:r w:rsidRPr="00DE0C8C">
              <w:rPr>
                <w:rFonts w:ascii="Cambria" w:hAnsi="Cambria" w:cs="Cambria" w:hint="cs"/>
                <w:sz w:val="20"/>
                <w:szCs w:val="20"/>
                <w:lang w:val="en-US" w:eastAsia="en-US" w:bidi="ar-SA"/>
                <w14:shadow w14:blurRad="50800" w14:dist="38100" w14:dir="2700000" w14:sx="100000" w14:sy="100000" w14:kx="0" w14:ky="0" w14:algn="tl">
                  <w14:srgbClr w14:val="000000">
                    <w14:alpha w14:val="60000"/>
                  </w14:srgbClr>
                </w14:shadow>
              </w:rPr>
              <w:t>Якорь</w:t>
            </w:r>
            <w:r w:rsidRPr="00DE0C8C">
              <w:rPr>
                <w:rFonts w:ascii="Sakkal Majalla" w:hAnsi="Sakkal Majalla" w:cs="Sakkal Majalla" w:hint="cs"/>
                <w:sz w:val="20"/>
                <w:szCs w:val="20"/>
                <w:lang w:val="en-US" w:eastAsia="en-US" w:bidi="ar-SA"/>
                <w14:shadow w14:blurRad="50800" w14:dist="38100" w14:dir="2700000" w14:sx="100000" w14:sy="100000" w14:kx="0" w14:ky="0" w14:algn="tl">
                  <w14:srgbClr w14:val="000000">
                    <w14:alpha w14:val="60000"/>
                  </w14:srgbClr>
                </w14:shadow>
              </w:rPr>
              <w:t xml:space="preserve"> </w:t>
            </w:r>
            <w:r w:rsidRPr="00DE0C8C">
              <w:rPr>
                <w:rFonts w:ascii="Cambria" w:hAnsi="Cambria" w:cs="Cambria" w:hint="cs"/>
                <w:sz w:val="20"/>
                <w:szCs w:val="20"/>
                <w:lang w:val="en-US" w:eastAsia="en-US" w:bidi="ar-SA"/>
                <w14:shadow w14:blurRad="50800" w14:dist="38100" w14:dir="2700000" w14:sx="100000" w14:sy="100000" w14:kx="0" w14:ky="0" w14:algn="tl">
                  <w14:srgbClr w14:val="000000">
                    <w14:alpha w14:val="60000"/>
                  </w14:srgbClr>
                </w14:shadow>
              </w:rPr>
              <w:t>стартера</w:t>
            </w:r>
          </w:p>
        </w:tc>
        <w:tc>
          <w:tcPr>
            <w:tcW w:w="1316" w:type="dxa"/>
            <w:tcBorders>
              <w:top w:val="nil"/>
              <w:left w:val="nil"/>
              <w:bottom w:val="single" w:sz="4" w:space="0" w:color="auto"/>
              <w:right w:val="single" w:sz="4" w:space="0" w:color="auto"/>
            </w:tcBorders>
            <w:vAlign w:val="center"/>
            <w:hideMark/>
          </w:tcPr>
          <w:p w14:paraId="7FCDFA6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5012725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5D7F7A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420</w:t>
            </w:r>
          </w:p>
        </w:tc>
        <w:tc>
          <w:tcPr>
            <w:tcW w:w="7296" w:type="dxa"/>
            <w:tcBorders>
              <w:top w:val="nil"/>
              <w:left w:val="nil"/>
              <w:bottom w:val="single" w:sz="4" w:space="0" w:color="auto"/>
              <w:right w:val="single" w:sz="4" w:space="0" w:color="auto"/>
            </w:tcBorders>
            <w:vAlign w:val="center"/>
            <w:hideMark/>
          </w:tcPr>
          <w:p w14:paraId="1944DFC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Корпус</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стартера</w:t>
            </w:r>
          </w:p>
        </w:tc>
        <w:tc>
          <w:tcPr>
            <w:tcW w:w="1316" w:type="dxa"/>
            <w:tcBorders>
              <w:top w:val="nil"/>
              <w:left w:val="nil"/>
              <w:bottom w:val="single" w:sz="4" w:space="0" w:color="auto"/>
              <w:right w:val="single" w:sz="4" w:space="0" w:color="auto"/>
            </w:tcBorders>
            <w:vAlign w:val="center"/>
            <w:hideMark/>
          </w:tcPr>
          <w:p w14:paraId="0249461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17,000</w:t>
            </w:r>
          </w:p>
        </w:tc>
      </w:tr>
      <w:tr w:rsidR="00DE0C8C" w:rsidRPr="00DE0C8C" w14:paraId="01B580F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EB93DD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421</w:t>
            </w:r>
          </w:p>
        </w:tc>
        <w:tc>
          <w:tcPr>
            <w:tcW w:w="7296" w:type="dxa"/>
            <w:tcBorders>
              <w:top w:val="nil"/>
              <w:left w:val="nil"/>
              <w:bottom w:val="single" w:sz="4" w:space="0" w:color="auto"/>
              <w:right w:val="single" w:sz="4" w:space="0" w:color="auto"/>
            </w:tcBorders>
            <w:vAlign w:val="center"/>
            <w:hideMark/>
          </w:tcPr>
          <w:p w14:paraId="538711F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Держатель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стартера</w:t>
            </w:r>
          </w:p>
        </w:tc>
        <w:tc>
          <w:tcPr>
            <w:tcW w:w="1316" w:type="dxa"/>
            <w:tcBorders>
              <w:top w:val="nil"/>
              <w:left w:val="nil"/>
              <w:bottom w:val="single" w:sz="4" w:space="0" w:color="auto"/>
              <w:right w:val="single" w:sz="4" w:space="0" w:color="auto"/>
            </w:tcBorders>
            <w:vAlign w:val="center"/>
            <w:hideMark/>
          </w:tcPr>
          <w:p w14:paraId="7FC9F47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18,000</w:t>
            </w:r>
          </w:p>
        </w:tc>
      </w:tr>
      <w:tr w:rsidR="00DE0C8C" w:rsidRPr="00DE0C8C" w14:paraId="0208606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B21022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422</w:t>
            </w:r>
          </w:p>
        </w:tc>
        <w:tc>
          <w:tcPr>
            <w:tcW w:w="7296" w:type="dxa"/>
            <w:tcBorders>
              <w:top w:val="nil"/>
              <w:left w:val="nil"/>
              <w:bottom w:val="single" w:sz="4" w:space="0" w:color="auto"/>
              <w:right w:val="single" w:sz="4" w:space="0" w:color="auto"/>
            </w:tcBorders>
            <w:vAlign w:val="center"/>
            <w:hideMark/>
          </w:tcPr>
          <w:p w14:paraId="2C5C997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Реле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стартера</w:t>
            </w:r>
          </w:p>
        </w:tc>
        <w:tc>
          <w:tcPr>
            <w:tcW w:w="1316" w:type="dxa"/>
            <w:tcBorders>
              <w:top w:val="nil"/>
              <w:left w:val="nil"/>
              <w:bottom w:val="single" w:sz="4" w:space="0" w:color="auto"/>
              <w:right w:val="single" w:sz="4" w:space="0" w:color="auto"/>
            </w:tcBorders>
            <w:vAlign w:val="center"/>
            <w:hideMark/>
          </w:tcPr>
          <w:p w14:paraId="777942E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35,000</w:t>
            </w:r>
          </w:p>
        </w:tc>
      </w:tr>
      <w:tr w:rsidR="00DE0C8C" w:rsidRPr="00DE0C8C" w14:paraId="7D39D6F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6660F3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423</w:t>
            </w:r>
          </w:p>
        </w:tc>
        <w:tc>
          <w:tcPr>
            <w:tcW w:w="7296" w:type="dxa"/>
            <w:tcBorders>
              <w:top w:val="nil"/>
              <w:left w:val="nil"/>
              <w:bottom w:val="single" w:sz="4" w:space="0" w:color="auto"/>
              <w:right w:val="single" w:sz="4" w:space="0" w:color="auto"/>
            </w:tcBorders>
            <w:vAlign w:val="center"/>
            <w:hideMark/>
          </w:tcPr>
          <w:p w14:paraId="6463016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клапан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стартера</w:t>
            </w:r>
          </w:p>
        </w:tc>
        <w:tc>
          <w:tcPr>
            <w:tcW w:w="1316" w:type="dxa"/>
            <w:tcBorders>
              <w:top w:val="nil"/>
              <w:left w:val="nil"/>
              <w:bottom w:val="single" w:sz="4" w:space="0" w:color="auto"/>
              <w:right w:val="single" w:sz="4" w:space="0" w:color="auto"/>
            </w:tcBorders>
            <w:vAlign w:val="center"/>
            <w:hideMark/>
          </w:tcPr>
          <w:p w14:paraId="453AD63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63,000</w:t>
            </w:r>
          </w:p>
        </w:tc>
      </w:tr>
      <w:tr w:rsidR="00DE0C8C" w:rsidRPr="00DE0C8C" w14:paraId="45D67B5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F8EF1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424</w:t>
            </w:r>
          </w:p>
        </w:tc>
        <w:tc>
          <w:tcPr>
            <w:tcW w:w="7296" w:type="dxa"/>
            <w:tcBorders>
              <w:top w:val="nil"/>
              <w:left w:val="nil"/>
              <w:bottom w:val="single" w:sz="4" w:space="0" w:color="auto"/>
              <w:right w:val="single" w:sz="4" w:space="0" w:color="auto"/>
            </w:tcBorders>
            <w:vAlign w:val="center"/>
            <w:hideMark/>
          </w:tcPr>
          <w:p w14:paraId="1EFA11A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Уголь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стартера</w:t>
            </w:r>
          </w:p>
        </w:tc>
        <w:tc>
          <w:tcPr>
            <w:tcW w:w="1316" w:type="dxa"/>
            <w:tcBorders>
              <w:top w:val="nil"/>
              <w:left w:val="nil"/>
              <w:bottom w:val="single" w:sz="4" w:space="0" w:color="auto"/>
              <w:right w:val="single" w:sz="4" w:space="0" w:color="auto"/>
            </w:tcBorders>
            <w:vAlign w:val="center"/>
            <w:hideMark/>
          </w:tcPr>
          <w:p w14:paraId="7A84705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7E12F82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045B7C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425</w:t>
            </w:r>
          </w:p>
        </w:tc>
        <w:tc>
          <w:tcPr>
            <w:tcW w:w="7296" w:type="dxa"/>
            <w:tcBorders>
              <w:top w:val="nil"/>
              <w:left w:val="nil"/>
              <w:bottom w:val="single" w:sz="4" w:space="0" w:color="auto"/>
              <w:right w:val="single" w:sz="4" w:space="0" w:color="auto"/>
            </w:tcBorders>
            <w:vAlign w:val="center"/>
            <w:hideMark/>
          </w:tcPr>
          <w:p w14:paraId="1DA92A76"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Бендикс</w:t>
            </w:r>
          </w:p>
        </w:tc>
        <w:tc>
          <w:tcPr>
            <w:tcW w:w="1316" w:type="dxa"/>
            <w:tcBorders>
              <w:top w:val="nil"/>
              <w:left w:val="nil"/>
              <w:bottom w:val="single" w:sz="4" w:space="0" w:color="auto"/>
              <w:right w:val="single" w:sz="4" w:space="0" w:color="auto"/>
            </w:tcBorders>
            <w:vAlign w:val="center"/>
            <w:hideMark/>
          </w:tcPr>
          <w:p w14:paraId="7DCEB56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54,000</w:t>
            </w:r>
          </w:p>
        </w:tc>
      </w:tr>
      <w:tr w:rsidR="00DE0C8C" w:rsidRPr="00DE0C8C" w14:paraId="121D5B7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8C6DD3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426</w:t>
            </w:r>
          </w:p>
        </w:tc>
        <w:tc>
          <w:tcPr>
            <w:tcW w:w="7296" w:type="dxa"/>
            <w:tcBorders>
              <w:top w:val="nil"/>
              <w:left w:val="nil"/>
              <w:bottom w:val="single" w:sz="4" w:space="0" w:color="auto"/>
              <w:right w:val="single" w:sz="4" w:space="0" w:color="auto"/>
            </w:tcBorders>
            <w:vAlign w:val="center"/>
            <w:hideMark/>
          </w:tcPr>
          <w:p w14:paraId="40205F5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Муфта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стартера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автомат</w:t>
            </w:r>
            <w:r w:rsidRPr="00DE0C8C">
              <w:rPr>
                <w:rFonts w:ascii="Sakkal Majalla" w:hAnsi="Sakkal Majalla" w:cs="Sakkal Majalla" w:hint="cs"/>
                <w:sz w:val="20"/>
                <w:szCs w:val="20"/>
                <w:lang w:val="en-US" w:eastAsia="en-US" w:bidi="ar-SA"/>
              </w:rPr>
              <w:t>)</w:t>
            </w:r>
          </w:p>
        </w:tc>
        <w:tc>
          <w:tcPr>
            <w:tcW w:w="1316" w:type="dxa"/>
            <w:tcBorders>
              <w:top w:val="nil"/>
              <w:left w:val="nil"/>
              <w:bottom w:val="single" w:sz="4" w:space="0" w:color="auto"/>
              <w:right w:val="single" w:sz="4" w:space="0" w:color="auto"/>
            </w:tcBorders>
            <w:vAlign w:val="center"/>
            <w:hideMark/>
          </w:tcPr>
          <w:p w14:paraId="34F7665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38570A0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B49B70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427</w:t>
            </w:r>
          </w:p>
        </w:tc>
        <w:tc>
          <w:tcPr>
            <w:tcW w:w="7296" w:type="dxa"/>
            <w:tcBorders>
              <w:top w:val="nil"/>
              <w:left w:val="nil"/>
              <w:bottom w:val="single" w:sz="4" w:space="0" w:color="auto"/>
              <w:right w:val="single" w:sz="4" w:space="0" w:color="auto"/>
            </w:tcBorders>
            <w:vAlign w:val="center"/>
            <w:hideMark/>
          </w:tcPr>
          <w:p w14:paraId="25FE304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Чехол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стартера</w:t>
            </w:r>
          </w:p>
        </w:tc>
        <w:tc>
          <w:tcPr>
            <w:tcW w:w="1316" w:type="dxa"/>
            <w:tcBorders>
              <w:top w:val="nil"/>
              <w:left w:val="nil"/>
              <w:bottom w:val="single" w:sz="4" w:space="0" w:color="auto"/>
              <w:right w:val="single" w:sz="4" w:space="0" w:color="auto"/>
            </w:tcBorders>
            <w:vAlign w:val="center"/>
            <w:hideMark/>
          </w:tcPr>
          <w:p w14:paraId="238ECCE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4EBF95B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E28F8D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428</w:t>
            </w:r>
          </w:p>
        </w:tc>
        <w:tc>
          <w:tcPr>
            <w:tcW w:w="7296" w:type="dxa"/>
            <w:tcBorders>
              <w:top w:val="nil"/>
              <w:left w:val="nil"/>
              <w:bottom w:val="single" w:sz="4" w:space="0" w:color="auto"/>
              <w:right w:val="single" w:sz="4" w:space="0" w:color="auto"/>
            </w:tcBorders>
            <w:vAlign w:val="center"/>
            <w:hideMark/>
          </w:tcPr>
          <w:p w14:paraId="04DF872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Трамблер</w:t>
            </w:r>
          </w:p>
        </w:tc>
        <w:tc>
          <w:tcPr>
            <w:tcW w:w="1316" w:type="dxa"/>
            <w:tcBorders>
              <w:top w:val="nil"/>
              <w:left w:val="nil"/>
              <w:bottom w:val="single" w:sz="4" w:space="0" w:color="auto"/>
              <w:right w:val="single" w:sz="4" w:space="0" w:color="auto"/>
            </w:tcBorders>
            <w:vAlign w:val="center"/>
            <w:hideMark/>
          </w:tcPr>
          <w:p w14:paraId="0E50D9C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42,000</w:t>
            </w:r>
          </w:p>
        </w:tc>
      </w:tr>
      <w:tr w:rsidR="00DE0C8C" w:rsidRPr="00DE0C8C" w14:paraId="7BA8C3E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6E0437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429</w:t>
            </w:r>
          </w:p>
        </w:tc>
        <w:tc>
          <w:tcPr>
            <w:tcW w:w="7296" w:type="dxa"/>
            <w:tcBorders>
              <w:top w:val="nil"/>
              <w:left w:val="nil"/>
              <w:bottom w:val="single" w:sz="4" w:space="0" w:color="auto"/>
              <w:right w:val="single" w:sz="4" w:space="0" w:color="auto"/>
            </w:tcBorders>
            <w:vAlign w:val="center"/>
            <w:hideMark/>
          </w:tcPr>
          <w:p w14:paraId="0488CA8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Передний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фонарь</w:t>
            </w:r>
          </w:p>
        </w:tc>
        <w:tc>
          <w:tcPr>
            <w:tcW w:w="1316" w:type="dxa"/>
            <w:tcBorders>
              <w:top w:val="nil"/>
              <w:left w:val="nil"/>
              <w:bottom w:val="single" w:sz="4" w:space="0" w:color="auto"/>
              <w:right w:val="single" w:sz="4" w:space="0" w:color="auto"/>
            </w:tcBorders>
            <w:vAlign w:val="center"/>
            <w:hideMark/>
          </w:tcPr>
          <w:p w14:paraId="0ECD790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220,000</w:t>
            </w:r>
          </w:p>
        </w:tc>
      </w:tr>
      <w:tr w:rsidR="00DE0C8C" w:rsidRPr="00DE0C8C" w14:paraId="2652EF1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47158C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430</w:t>
            </w:r>
          </w:p>
        </w:tc>
        <w:tc>
          <w:tcPr>
            <w:tcW w:w="7296" w:type="dxa"/>
            <w:tcBorders>
              <w:top w:val="nil"/>
              <w:left w:val="nil"/>
              <w:bottom w:val="single" w:sz="4" w:space="0" w:color="auto"/>
              <w:right w:val="single" w:sz="4" w:space="0" w:color="auto"/>
            </w:tcBorders>
            <w:vAlign w:val="center"/>
            <w:hideMark/>
          </w:tcPr>
          <w:p w14:paraId="5B66AF1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Центральный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трансформатор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фонаря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D58E4E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54,000</w:t>
            </w:r>
          </w:p>
        </w:tc>
      </w:tr>
      <w:tr w:rsidR="00DE0C8C" w:rsidRPr="00DE0C8C" w14:paraId="00E9367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6AB893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431</w:t>
            </w:r>
          </w:p>
        </w:tc>
        <w:tc>
          <w:tcPr>
            <w:tcW w:w="7296" w:type="dxa"/>
            <w:tcBorders>
              <w:top w:val="nil"/>
              <w:left w:val="nil"/>
              <w:bottom w:val="single" w:sz="4" w:space="0" w:color="auto"/>
              <w:right w:val="single" w:sz="4" w:space="0" w:color="auto"/>
            </w:tcBorders>
            <w:vAlign w:val="center"/>
            <w:hideMark/>
          </w:tcPr>
          <w:p w14:paraId="0DBBFBD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Передний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поворотник</w:t>
            </w:r>
          </w:p>
        </w:tc>
        <w:tc>
          <w:tcPr>
            <w:tcW w:w="1316" w:type="dxa"/>
            <w:tcBorders>
              <w:top w:val="nil"/>
              <w:left w:val="nil"/>
              <w:bottom w:val="single" w:sz="4" w:space="0" w:color="auto"/>
              <w:right w:val="single" w:sz="4" w:space="0" w:color="auto"/>
            </w:tcBorders>
            <w:vAlign w:val="center"/>
            <w:hideMark/>
          </w:tcPr>
          <w:p w14:paraId="7FB9406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4844851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DDC4FB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432</w:t>
            </w:r>
          </w:p>
        </w:tc>
        <w:tc>
          <w:tcPr>
            <w:tcW w:w="7296" w:type="dxa"/>
            <w:tcBorders>
              <w:top w:val="nil"/>
              <w:left w:val="nil"/>
              <w:bottom w:val="single" w:sz="4" w:space="0" w:color="auto"/>
              <w:right w:val="single" w:sz="4" w:space="0" w:color="auto"/>
            </w:tcBorders>
            <w:vAlign w:val="center"/>
            <w:hideMark/>
          </w:tcPr>
          <w:p w14:paraId="57EB3EC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Противотуманный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фонарь</w:t>
            </w:r>
          </w:p>
        </w:tc>
        <w:tc>
          <w:tcPr>
            <w:tcW w:w="1316" w:type="dxa"/>
            <w:tcBorders>
              <w:top w:val="nil"/>
              <w:left w:val="nil"/>
              <w:bottom w:val="single" w:sz="4" w:space="0" w:color="auto"/>
              <w:right w:val="single" w:sz="4" w:space="0" w:color="auto"/>
            </w:tcBorders>
            <w:vAlign w:val="center"/>
            <w:hideMark/>
          </w:tcPr>
          <w:p w14:paraId="76D4441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87,000</w:t>
            </w:r>
          </w:p>
        </w:tc>
      </w:tr>
      <w:tr w:rsidR="00DE0C8C" w:rsidRPr="00DE0C8C" w14:paraId="28B75A4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7B2845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433</w:t>
            </w:r>
          </w:p>
        </w:tc>
        <w:tc>
          <w:tcPr>
            <w:tcW w:w="7296" w:type="dxa"/>
            <w:tcBorders>
              <w:top w:val="nil"/>
              <w:left w:val="nil"/>
              <w:bottom w:val="single" w:sz="4" w:space="0" w:color="auto"/>
              <w:right w:val="single" w:sz="4" w:space="0" w:color="auto"/>
            </w:tcBorders>
            <w:vAlign w:val="center"/>
            <w:hideMark/>
          </w:tcPr>
          <w:p w14:paraId="668B03C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Задний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фонарь</w:t>
            </w:r>
          </w:p>
        </w:tc>
        <w:tc>
          <w:tcPr>
            <w:tcW w:w="1316" w:type="dxa"/>
            <w:tcBorders>
              <w:top w:val="nil"/>
              <w:left w:val="nil"/>
              <w:bottom w:val="single" w:sz="4" w:space="0" w:color="auto"/>
              <w:right w:val="single" w:sz="4" w:space="0" w:color="auto"/>
            </w:tcBorders>
            <w:vAlign w:val="center"/>
            <w:hideMark/>
          </w:tcPr>
          <w:p w14:paraId="7E1C8F6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78,000</w:t>
            </w:r>
          </w:p>
        </w:tc>
      </w:tr>
      <w:tr w:rsidR="00DE0C8C" w:rsidRPr="00DE0C8C" w14:paraId="5CC53E0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D0E740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434</w:t>
            </w:r>
          </w:p>
        </w:tc>
        <w:tc>
          <w:tcPr>
            <w:tcW w:w="7296" w:type="dxa"/>
            <w:tcBorders>
              <w:top w:val="nil"/>
              <w:left w:val="nil"/>
              <w:bottom w:val="single" w:sz="4" w:space="0" w:color="auto"/>
              <w:right w:val="single" w:sz="4" w:space="0" w:color="auto"/>
            </w:tcBorders>
            <w:vAlign w:val="center"/>
            <w:hideMark/>
          </w:tcPr>
          <w:p w14:paraId="4E856F5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поворотник</w:t>
            </w:r>
          </w:p>
        </w:tc>
        <w:tc>
          <w:tcPr>
            <w:tcW w:w="1316" w:type="dxa"/>
            <w:tcBorders>
              <w:top w:val="nil"/>
              <w:left w:val="nil"/>
              <w:bottom w:val="single" w:sz="4" w:space="0" w:color="auto"/>
              <w:right w:val="single" w:sz="4" w:space="0" w:color="auto"/>
            </w:tcBorders>
            <w:vAlign w:val="center"/>
            <w:hideMark/>
          </w:tcPr>
          <w:p w14:paraId="700DCED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7D8EAC3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5E9CBF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435</w:t>
            </w:r>
          </w:p>
        </w:tc>
        <w:tc>
          <w:tcPr>
            <w:tcW w:w="7296" w:type="dxa"/>
            <w:tcBorders>
              <w:top w:val="nil"/>
              <w:left w:val="nil"/>
              <w:bottom w:val="single" w:sz="4" w:space="0" w:color="auto"/>
              <w:right w:val="single" w:sz="4" w:space="0" w:color="auto"/>
            </w:tcBorders>
            <w:vAlign w:val="center"/>
            <w:hideMark/>
          </w:tcPr>
          <w:p w14:paraId="4543984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Тормозной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фонарь</w:t>
            </w:r>
          </w:p>
        </w:tc>
        <w:tc>
          <w:tcPr>
            <w:tcW w:w="1316" w:type="dxa"/>
            <w:tcBorders>
              <w:top w:val="nil"/>
              <w:left w:val="nil"/>
              <w:bottom w:val="single" w:sz="4" w:space="0" w:color="auto"/>
              <w:right w:val="single" w:sz="4" w:space="0" w:color="auto"/>
            </w:tcBorders>
            <w:vAlign w:val="center"/>
            <w:hideMark/>
          </w:tcPr>
          <w:p w14:paraId="4D34CC4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26,000</w:t>
            </w:r>
          </w:p>
        </w:tc>
      </w:tr>
      <w:tr w:rsidR="00DE0C8C" w:rsidRPr="00DE0C8C" w14:paraId="21F0A35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572B38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436</w:t>
            </w:r>
          </w:p>
        </w:tc>
        <w:tc>
          <w:tcPr>
            <w:tcW w:w="7296" w:type="dxa"/>
            <w:tcBorders>
              <w:top w:val="nil"/>
              <w:left w:val="nil"/>
              <w:bottom w:val="single" w:sz="4" w:space="0" w:color="auto"/>
              <w:right w:val="single" w:sz="4" w:space="0" w:color="auto"/>
            </w:tcBorders>
            <w:vAlign w:val="center"/>
            <w:hideMark/>
          </w:tcPr>
          <w:p w14:paraId="7C5EC06C"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Фонарь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кабины</w:t>
            </w:r>
          </w:p>
        </w:tc>
        <w:tc>
          <w:tcPr>
            <w:tcW w:w="1316" w:type="dxa"/>
            <w:tcBorders>
              <w:top w:val="nil"/>
              <w:left w:val="nil"/>
              <w:bottom w:val="single" w:sz="4" w:space="0" w:color="auto"/>
              <w:right w:val="single" w:sz="4" w:space="0" w:color="auto"/>
            </w:tcBorders>
            <w:vAlign w:val="center"/>
            <w:hideMark/>
          </w:tcPr>
          <w:p w14:paraId="5A08E2C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w:t>
            </w:r>
          </w:p>
        </w:tc>
      </w:tr>
      <w:tr w:rsidR="00DE0C8C" w:rsidRPr="00DE0C8C" w14:paraId="3757633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7B8140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437</w:t>
            </w:r>
          </w:p>
        </w:tc>
        <w:tc>
          <w:tcPr>
            <w:tcW w:w="7296" w:type="dxa"/>
            <w:tcBorders>
              <w:top w:val="nil"/>
              <w:left w:val="nil"/>
              <w:bottom w:val="single" w:sz="4" w:space="0" w:color="auto"/>
              <w:right w:val="single" w:sz="4" w:space="0" w:color="auto"/>
            </w:tcBorders>
            <w:vAlign w:val="center"/>
            <w:hideMark/>
          </w:tcPr>
          <w:p w14:paraId="5BE54A4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Лампа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фонаря</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кабины</w:t>
            </w:r>
          </w:p>
        </w:tc>
        <w:tc>
          <w:tcPr>
            <w:tcW w:w="1316" w:type="dxa"/>
            <w:tcBorders>
              <w:top w:val="nil"/>
              <w:left w:val="nil"/>
              <w:bottom w:val="single" w:sz="4" w:space="0" w:color="auto"/>
              <w:right w:val="single" w:sz="4" w:space="0" w:color="auto"/>
            </w:tcBorders>
            <w:vAlign w:val="center"/>
            <w:hideMark/>
          </w:tcPr>
          <w:p w14:paraId="06604C2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w:t>
            </w:r>
          </w:p>
        </w:tc>
      </w:tr>
      <w:tr w:rsidR="00DE0C8C" w:rsidRPr="00DE0C8C" w14:paraId="45158D9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8715E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438</w:t>
            </w:r>
          </w:p>
        </w:tc>
        <w:tc>
          <w:tcPr>
            <w:tcW w:w="7296" w:type="dxa"/>
            <w:tcBorders>
              <w:top w:val="nil"/>
              <w:left w:val="nil"/>
              <w:bottom w:val="single" w:sz="4" w:space="0" w:color="auto"/>
              <w:right w:val="single" w:sz="4" w:space="0" w:color="auto"/>
            </w:tcBorders>
            <w:vAlign w:val="center"/>
            <w:hideMark/>
          </w:tcPr>
          <w:p w14:paraId="0F5FB9E7"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Лампа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тормозного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фонаря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66B7FD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087ECFA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6E6A6A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439</w:t>
            </w:r>
          </w:p>
        </w:tc>
        <w:tc>
          <w:tcPr>
            <w:tcW w:w="7296" w:type="dxa"/>
            <w:tcBorders>
              <w:top w:val="nil"/>
              <w:left w:val="nil"/>
              <w:bottom w:val="single" w:sz="4" w:space="0" w:color="auto"/>
              <w:right w:val="single" w:sz="4" w:space="0" w:color="auto"/>
            </w:tcBorders>
            <w:vAlign w:val="center"/>
            <w:hideMark/>
          </w:tcPr>
          <w:p w14:paraId="399581E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Лампафонаря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моргата</w:t>
            </w:r>
          </w:p>
        </w:tc>
        <w:tc>
          <w:tcPr>
            <w:tcW w:w="1316" w:type="dxa"/>
            <w:tcBorders>
              <w:top w:val="nil"/>
              <w:left w:val="nil"/>
              <w:bottom w:val="single" w:sz="4" w:space="0" w:color="auto"/>
              <w:right w:val="single" w:sz="4" w:space="0" w:color="auto"/>
            </w:tcBorders>
            <w:vAlign w:val="center"/>
            <w:hideMark/>
          </w:tcPr>
          <w:p w14:paraId="37A6790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67CF6EA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3F0EAA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440</w:t>
            </w:r>
          </w:p>
        </w:tc>
        <w:tc>
          <w:tcPr>
            <w:tcW w:w="7296" w:type="dxa"/>
            <w:tcBorders>
              <w:top w:val="nil"/>
              <w:left w:val="nil"/>
              <w:bottom w:val="single" w:sz="4" w:space="0" w:color="auto"/>
              <w:right w:val="single" w:sz="4" w:space="0" w:color="auto"/>
            </w:tcBorders>
            <w:vAlign w:val="center"/>
            <w:hideMark/>
          </w:tcPr>
          <w:p w14:paraId="4C679A6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Лампа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фонаря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моргата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D9A698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w:t>
            </w:r>
          </w:p>
        </w:tc>
      </w:tr>
      <w:tr w:rsidR="00DE0C8C" w:rsidRPr="00DE0C8C" w14:paraId="585CC1F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BD409B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441</w:t>
            </w:r>
          </w:p>
        </w:tc>
        <w:tc>
          <w:tcPr>
            <w:tcW w:w="7296" w:type="dxa"/>
            <w:tcBorders>
              <w:top w:val="nil"/>
              <w:left w:val="nil"/>
              <w:bottom w:val="single" w:sz="4" w:space="0" w:color="auto"/>
              <w:right w:val="single" w:sz="4" w:space="0" w:color="auto"/>
            </w:tcBorders>
            <w:vAlign w:val="center"/>
            <w:hideMark/>
          </w:tcPr>
          <w:p w14:paraId="30860C5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Лампа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фонаря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1947BC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w:t>
            </w:r>
          </w:p>
        </w:tc>
      </w:tr>
      <w:tr w:rsidR="00DE0C8C" w:rsidRPr="00DE0C8C" w14:paraId="0D41AD1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98A815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442</w:t>
            </w:r>
          </w:p>
        </w:tc>
        <w:tc>
          <w:tcPr>
            <w:tcW w:w="7296" w:type="dxa"/>
            <w:tcBorders>
              <w:top w:val="nil"/>
              <w:left w:val="nil"/>
              <w:bottom w:val="single" w:sz="4" w:space="0" w:color="auto"/>
              <w:right w:val="single" w:sz="4" w:space="0" w:color="auto"/>
            </w:tcBorders>
            <w:vAlign w:val="center"/>
            <w:hideMark/>
          </w:tcPr>
          <w:p w14:paraId="5191BC0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Лампа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противотуманного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фонаря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EE834E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11,000</w:t>
            </w:r>
          </w:p>
        </w:tc>
      </w:tr>
      <w:tr w:rsidR="00DE0C8C" w:rsidRPr="00DE0C8C" w14:paraId="55233CF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B9A809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443</w:t>
            </w:r>
          </w:p>
        </w:tc>
        <w:tc>
          <w:tcPr>
            <w:tcW w:w="7296" w:type="dxa"/>
            <w:tcBorders>
              <w:top w:val="nil"/>
              <w:left w:val="nil"/>
              <w:bottom w:val="single" w:sz="4" w:space="0" w:color="auto"/>
              <w:right w:val="single" w:sz="4" w:space="0" w:color="auto"/>
            </w:tcBorders>
            <w:vAlign w:val="center"/>
            <w:hideMark/>
          </w:tcPr>
          <w:p w14:paraId="6144A30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Лампа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тормозного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фонаря</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1304DB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50C3BEC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3E628B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444</w:t>
            </w:r>
          </w:p>
        </w:tc>
        <w:tc>
          <w:tcPr>
            <w:tcW w:w="7296" w:type="dxa"/>
            <w:tcBorders>
              <w:top w:val="nil"/>
              <w:left w:val="nil"/>
              <w:bottom w:val="single" w:sz="4" w:space="0" w:color="auto"/>
              <w:right w:val="single" w:sz="4" w:space="0" w:color="auto"/>
            </w:tcBorders>
            <w:vAlign w:val="center"/>
            <w:hideMark/>
          </w:tcPr>
          <w:p w14:paraId="6FB3F62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Отражательный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фонарь</w:t>
            </w:r>
          </w:p>
        </w:tc>
        <w:tc>
          <w:tcPr>
            <w:tcW w:w="1316" w:type="dxa"/>
            <w:tcBorders>
              <w:top w:val="nil"/>
              <w:left w:val="nil"/>
              <w:bottom w:val="single" w:sz="4" w:space="0" w:color="auto"/>
              <w:right w:val="single" w:sz="4" w:space="0" w:color="auto"/>
            </w:tcBorders>
            <w:vAlign w:val="center"/>
            <w:hideMark/>
          </w:tcPr>
          <w:p w14:paraId="65F7069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7A7F338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07A5A1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445</w:t>
            </w:r>
          </w:p>
        </w:tc>
        <w:tc>
          <w:tcPr>
            <w:tcW w:w="7296" w:type="dxa"/>
            <w:tcBorders>
              <w:top w:val="nil"/>
              <w:left w:val="nil"/>
              <w:bottom w:val="single" w:sz="4" w:space="0" w:color="auto"/>
              <w:right w:val="single" w:sz="4" w:space="0" w:color="auto"/>
            </w:tcBorders>
            <w:vAlign w:val="center"/>
            <w:hideMark/>
          </w:tcPr>
          <w:p w14:paraId="70DF0BF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Лампа</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переднего</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фонаря</w:t>
            </w:r>
          </w:p>
        </w:tc>
        <w:tc>
          <w:tcPr>
            <w:tcW w:w="1316" w:type="dxa"/>
            <w:tcBorders>
              <w:top w:val="nil"/>
              <w:left w:val="nil"/>
              <w:bottom w:val="single" w:sz="4" w:space="0" w:color="auto"/>
              <w:right w:val="single" w:sz="4" w:space="0" w:color="auto"/>
            </w:tcBorders>
            <w:vAlign w:val="center"/>
            <w:hideMark/>
          </w:tcPr>
          <w:p w14:paraId="37DB7E0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1857DA0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CE993F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446</w:t>
            </w:r>
          </w:p>
        </w:tc>
        <w:tc>
          <w:tcPr>
            <w:tcW w:w="7296" w:type="dxa"/>
            <w:tcBorders>
              <w:top w:val="nil"/>
              <w:left w:val="nil"/>
              <w:bottom w:val="single" w:sz="4" w:space="0" w:color="auto"/>
              <w:right w:val="single" w:sz="4" w:space="0" w:color="auto"/>
            </w:tcBorders>
            <w:vAlign w:val="center"/>
            <w:hideMark/>
          </w:tcPr>
          <w:p w14:paraId="27DE72B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Комплект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переключателя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руль</w:t>
            </w:r>
          </w:p>
        </w:tc>
        <w:tc>
          <w:tcPr>
            <w:tcW w:w="1316" w:type="dxa"/>
            <w:tcBorders>
              <w:top w:val="nil"/>
              <w:left w:val="nil"/>
              <w:bottom w:val="single" w:sz="4" w:space="0" w:color="auto"/>
              <w:right w:val="single" w:sz="4" w:space="0" w:color="auto"/>
            </w:tcBorders>
            <w:vAlign w:val="center"/>
            <w:hideMark/>
          </w:tcPr>
          <w:p w14:paraId="1BE4172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153,000</w:t>
            </w:r>
          </w:p>
        </w:tc>
      </w:tr>
      <w:tr w:rsidR="00DE0C8C" w:rsidRPr="00DE0C8C" w14:paraId="126CFC8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D54093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447</w:t>
            </w:r>
          </w:p>
        </w:tc>
        <w:tc>
          <w:tcPr>
            <w:tcW w:w="7296" w:type="dxa"/>
            <w:tcBorders>
              <w:top w:val="nil"/>
              <w:left w:val="nil"/>
              <w:bottom w:val="single" w:sz="4" w:space="0" w:color="auto"/>
              <w:right w:val="single" w:sz="4" w:space="0" w:color="auto"/>
            </w:tcBorders>
            <w:vAlign w:val="center"/>
            <w:hideMark/>
          </w:tcPr>
          <w:p w14:paraId="1BF3936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Лампа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ксенон</w:t>
            </w:r>
          </w:p>
        </w:tc>
        <w:tc>
          <w:tcPr>
            <w:tcW w:w="1316" w:type="dxa"/>
            <w:tcBorders>
              <w:top w:val="nil"/>
              <w:left w:val="nil"/>
              <w:bottom w:val="single" w:sz="4" w:space="0" w:color="auto"/>
              <w:right w:val="single" w:sz="4" w:space="0" w:color="auto"/>
            </w:tcBorders>
            <w:vAlign w:val="center"/>
            <w:hideMark/>
          </w:tcPr>
          <w:p w14:paraId="6A6A7DE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62,000</w:t>
            </w:r>
          </w:p>
        </w:tc>
      </w:tr>
      <w:tr w:rsidR="00DE0C8C" w:rsidRPr="00DE0C8C" w14:paraId="3DFDF90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A21B42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448</w:t>
            </w:r>
          </w:p>
        </w:tc>
        <w:tc>
          <w:tcPr>
            <w:tcW w:w="7296" w:type="dxa"/>
            <w:tcBorders>
              <w:top w:val="nil"/>
              <w:left w:val="nil"/>
              <w:bottom w:val="single" w:sz="4" w:space="0" w:color="auto"/>
              <w:right w:val="single" w:sz="4" w:space="0" w:color="auto"/>
            </w:tcBorders>
            <w:vAlign w:val="center"/>
            <w:hideMark/>
          </w:tcPr>
          <w:p w14:paraId="7A09B4A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Блок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ксенона</w:t>
            </w:r>
          </w:p>
        </w:tc>
        <w:tc>
          <w:tcPr>
            <w:tcW w:w="1316" w:type="dxa"/>
            <w:tcBorders>
              <w:top w:val="nil"/>
              <w:left w:val="nil"/>
              <w:bottom w:val="single" w:sz="4" w:space="0" w:color="auto"/>
              <w:right w:val="single" w:sz="4" w:space="0" w:color="auto"/>
            </w:tcBorders>
            <w:vAlign w:val="center"/>
            <w:hideMark/>
          </w:tcPr>
          <w:p w14:paraId="61636A9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55,000</w:t>
            </w:r>
          </w:p>
        </w:tc>
      </w:tr>
      <w:tr w:rsidR="00DE0C8C" w:rsidRPr="00DE0C8C" w14:paraId="58DBACC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34856C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449</w:t>
            </w:r>
          </w:p>
        </w:tc>
        <w:tc>
          <w:tcPr>
            <w:tcW w:w="7296" w:type="dxa"/>
            <w:tcBorders>
              <w:top w:val="nil"/>
              <w:left w:val="nil"/>
              <w:bottom w:val="single" w:sz="4" w:space="0" w:color="auto"/>
              <w:right w:val="single" w:sz="4" w:space="0" w:color="auto"/>
            </w:tcBorders>
            <w:vAlign w:val="center"/>
            <w:hideMark/>
          </w:tcPr>
          <w:p w14:paraId="19357E6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Электрический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штекер</w:t>
            </w:r>
          </w:p>
        </w:tc>
        <w:tc>
          <w:tcPr>
            <w:tcW w:w="1316" w:type="dxa"/>
            <w:tcBorders>
              <w:top w:val="nil"/>
              <w:left w:val="nil"/>
              <w:bottom w:val="single" w:sz="4" w:space="0" w:color="auto"/>
              <w:right w:val="single" w:sz="4" w:space="0" w:color="auto"/>
            </w:tcBorders>
            <w:vAlign w:val="center"/>
            <w:hideMark/>
          </w:tcPr>
          <w:p w14:paraId="343E65F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w:t>
            </w:r>
          </w:p>
        </w:tc>
      </w:tr>
      <w:tr w:rsidR="00DE0C8C" w:rsidRPr="00DE0C8C" w14:paraId="4D70075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E80DAA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450</w:t>
            </w:r>
          </w:p>
        </w:tc>
        <w:tc>
          <w:tcPr>
            <w:tcW w:w="7296" w:type="dxa"/>
            <w:tcBorders>
              <w:top w:val="nil"/>
              <w:left w:val="nil"/>
              <w:bottom w:val="single" w:sz="4" w:space="0" w:color="auto"/>
              <w:right w:val="single" w:sz="4" w:space="0" w:color="auto"/>
            </w:tcBorders>
            <w:vAlign w:val="center"/>
            <w:hideMark/>
          </w:tcPr>
          <w:p w14:paraId="30525DD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Электрический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шнур</w:t>
            </w:r>
          </w:p>
        </w:tc>
        <w:tc>
          <w:tcPr>
            <w:tcW w:w="1316" w:type="dxa"/>
            <w:tcBorders>
              <w:top w:val="nil"/>
              <w:left w:val="nil"/>
              <w:bottom w:val="single" w:sz="4" w:space="0" w:color="auto"/>
              <w:right w:val="single" w:sz="4" w:space="0" w:color="auto"/>
            </w:tcBorders>
            <w:vAlign w:val="center"/>
            <w:hideMark/>
          </w:tcPr>
          <w:p w14:paraId="62E6DB1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13,000</w:t>
            </w:r>
          </w:p>
        </w:tc>
      </w:tr>
      <w:tr w:rsidR="00DE0C8C" w:rsidRPr="00DE0C8C" w14:paraId="4926E4E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DD5F2A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451</w:t>
            </w:r>
          </w:p>
        </w:tc>
        <w:tc>
          <w:tcPr>
            <w:tcW w:w="7296" w:type="dxa"/>
            <w:tcBorders>
              <w:top w:val="nil"/>
              <w:left w:val="nil"/>
              <w:bottom w:val="single" w:sz="4" w:space="0" w:color="auto"/>
              <w:right w:val="single" w:sz="4" w:space="0" w:color="auto"/>
            </w:tcBorders>
            <w:vAlign w:val="center"/>
            <w:hideMark/>
          </w:tcPr>
          <w:p w14:paraId="73CB32B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Предохранитель</w:t>
            </w:r>
          </w:p>
        </w:tc>
        <w:tc>
          <w:tcPr>
            <w:tcW w:w="1316" w:type="dxa"/>
            <w:tcBorders>
              <w:top w:val="nil"/>
              <w:left w:val="nil"/>
              <w:bottom w:val="single" w:sz="4" w:space="0" w:color="auto"/>
              <w:right w:val="single" w:sz="4" w:space="0" w:color="auto"/>
            </w:tcBorders>
            <w:vAlign w:val="center"/>
            <w:hideMark/>
          </w:tcPr>
          <w:p w14:paraId="55661B0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w:t>
            </w:r>
          </w:p>
        </w:tc>
      </w:tr>
      <w:tr w:rsidR="00DE0C8C" w:rsidRPr="00DE0C8C" w14:paraId="59183D1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4296A0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452</w:t>
            </w:r>
          </w:p>
        </w:tc>
        <w:tc>
          <w:tcPr>
            <w:tcW w:w="7296" w:type="dxa"/>
            <w:tcBorders>
              <w:top w:val="nil"/>
              <w:left w:val="nil"/>
              <w:bottom w:val="single" w:sz="4" w:space="0" w:color="auto"/>
              <w:right w:val="single" w:sz="4" w:space="0" w:color="auto"/>
            </w:tcBorders>
            <w:vAlign w:val="center"/>
            <w:hideMark/>
          </w:tcPr>
          <w:p w14:paraId="73D694F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Лампа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фонаря</w:t>
            </w:r>
          </w:p>
        </w:tc>
        <w:tc>
          <w:tcPr>
            <w:tcW w:w="1316" w:type="dxa"/>
            <w:tcBorders>
              <w:top w:val="nil"/>
              <w:left w:val="nil"/>
              <w:bottom w:val="single" w:sz="4" w:space="0" w:color="auto"/>
              <w:right w:val="single" w:sz="4" w:space="0" w:color="auto"/>
            </w:tcBorders>
            <w:vAlign w:val="center"/>
            <w:hideMark/>
          </w:tcPr>
          <w:p w14:paraId="0A1EC27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6B9E5FC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1ED0CC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453</w:t>
            </w:r>
          </w:p>
        </w:tc>
        <w:tc>
          <w:tcPr>
            <w:tcW w:w="7296" w:type="dxa"/>
            <w:tcBorders>
              <w:top w:val="nil"/>
              <w:left w:val="nil"/>
              <w:bottom w:val="single" w:sz="4" w:space="0" w:color="auto"/>
              <w:right w:val="single" w:sz="4" w:space="0" w:color="auto"/>
            </w:tcBorders>
            <w:vAlign w:val="center"/>
            <w:hideMark/>
          </w:tcPr>
          <w:p w14:paraId="4E0FEB3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Шнуры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абажура</w:t>
            </w:r>
          </w:p>
        </w:tc>
        <w:tc>
          <w:tcPr>
            <w:tcW w:w="1316" w:type="dxa"/>
            <w:tcBorders>
              <w:top w:val="nil"/>
              <w:left w:val="nil"/>
              <w:bottom w:val="single" w:sz="4" w:space="0" w:color="auto"/>
              <w:right w:val="single" w:sz="4" w:space="0" w:color="auto"/>
            </w:tcBorders>
            <w:vAlign w:val="center"/>
            <w:hideMark/>
          </w:tcPr>
          <w:p w14:paraId="53BF43F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6AEC8BB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5CD05F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454</w:t>
            </w:r>
          </w:p>
        </w:tc>
        <w:tc>
          <w:tcPr>
            <w:tcW w:w="7296" w:type="dxa"/>
            <w:tcBorders>
              <w:top w:val="nil"/>
              <w:left w:val="nil"/>
              <w:bottom w:val="single" w:sz="4" w:space="0" w:color="auto"/>
              <w:right w:val="single" w:sz="4" w:space="0" w:color="auto"/>
            </w:tcBorders>
            <w:vAlign w:val="center"/>
            <w:hideMark/>
          </w:tcPr>
          <w:p w14:paraId="156BE42D"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Электрический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выключатель</w:t>
            </w:r>
          </w:p>
        </w:tc>
        <w:tc>
          <w:tcPr>
            <w:tcW w:w="1316" w:type="dxa"/>
            <w:tcBorders>
              <w:top w:val="nil"/>
              <w:left w:val="nil"/>
              <w:bottom w:val="single" w:sz="4" w:space="0" w:color="auto"/>
              <w:right w:val="single" w:sz="4" w:space="0" w:color="auto"/>
            </w:tcBorders>
            <w:vAlign w:val="center"/>
            <w:hideMark/>
          </w:tcPr>
          <w:p w14:paraId="671D525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15DC32B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FB93A4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455</w:t>
            </w:r>
          </w:p>
        </w:tc>
        <w:tc>
          <w:tcPr>
            <w:tcW w:w="7296" w:type="dxa"/>
            <w:tcBorders>
              <w:top w:val="nil"/>
              <w:left w:val="nil"/>
              <w:bottom w:val="single" w:sz="4" w:space="0" w:color="auto"/>
              <w:right w:val="single" w:sz="4" w:space="0" w:color="auto"/>
            </w:tcBorders>
            <w:vAlign w:val="center"/>
            <w:hideMark/>
          </w:tcPr>
          <w:p w14:paraId="4FFDC295"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Замок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зажигания</w:t>
            </w:r>
          </w:p>
        </w:tc>
        <w:tc>
          <w:tcPr>
            <w:tcW w:w="1316" w:type="dxa"/>
            <w:tcBorders>
              <w:top w:val="nil"/>
              <w:left w:val="nil"/>
              <w:bottom w:val="single" w:sz="4" w:space="0" w:color="auto"/>
              <w:right w:val="single" w:sz="4" w:space="0" w:color="auto"/>
            </w:tcBorders>
            <w:vAlign w:val="center"/>
            <w:hideMark/>
          </w:tcPr>
          <w:p w14:paraId="551EB39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54,000</w:t>
            </w:r>
          </w:p>
        </w:tc>
      </w:tr>
      <w:tr w:rsidR="00DE0C8C" w:rsidRPr="00DE0C8C" w14:paraId="2692181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B92A3A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456</w:t>
            </w:r>
          </w:p>
        </w:tc>
        <w:tc>
          <w:tcPr>
            <w:tcW w:w="7296" w:type="dxa"/>
            <w:tcBorders>
              <w:top w:val="nil"/>
              <w:left w:val="nil"/>
              <w:bottom w:val="single" w:sz="4" w:space="0" w:color="auto"/>
              <w:right w:val="single" w:sz="4" w:space="0" w:color="auto"/>
            </w:tcBorders>
            <w:vAlign w:val="center"/>
            <w:hideMark/>
          </w:tcPr>
          <w:p w14:paraId="039CD2E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Контакт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замка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зажигания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2529E5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37,000</w:t>
            </w:r>
          </w:p>
        </w:tc>
      </w:tr>
      <w:tr w:rsidR="00DE0C8C" w:rsidRPr="00DE0C8C" w14:paraId="118E669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DB3476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457</w:t>
            </w:r>
          </w:p>
        </w:tc>
        <w:tc>
          <w:tcPr>
            <w:tcW w:w="7296" w:type="dxa"/>
            <w:tcBorders>
              <w:top w:val="nil"/>
              <w:left w:val="nil"/>
              <w:bottom w:val="single" w:sz="4" w:space="0" w:color="auto"/>
              <w:right w:val="single" w:sz="4" w:space="0" w:color="auto"/>
            </w:tcBorders>
            <w:vAlign w:val="center"/>
            <w:hideMark/>
          </w:tcPr>
          <w:p w14:paraId="71C72FD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Аккумуляторная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батарея</w:t>
            </w:r>
          </w:p>
        </w:tc>
        <w:tc>
          <w:tcPr>
            <w:tcW w:w="1316" w:type="dxa"/>
            <w:tcBorders>
              <w:top w:val="nil"/>
              <w:left w:val="nil"/>
              <w:bottom w:val="single" w:sz="4" w:space="0" w:color="auto"/>
              <w:right w:val="single" w:sz="4" w:space="0" w:color="auto"/>
            </w:tcBorders>
            <w:vAlign w:val="center"/>
            <w:hideMark/>
          </w:tcPr>
          <w:p w14:paraId="0182CA1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100,000</w:t>
            </w:r>
          </w:p>
        </w:tc>
      </w:tr>
      <w:tr w:rsidR="00DE0C8C" w:rsidRPr="00DE0C8C" w14:paraId="4152087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F033B4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458</w:t>
            </w:r>
          </w:p>
        </w:tc>
        <w:tc>
          <w:tcPr>
            <w:tcW w:w="7296" w:type="dxa"/>
            <w:tcBorders>
              <w:top w:val="nil"/>
              <w:left w:val="nil"/>
              <w:bottom w:val="single" w:sz="4" w:space="0" w:color="auto"/>
              <w:right w:val="single" w:sz="4" w:space="0" w:color="auto"/>
            </w:tcBorders>
            <w:vAlign w:val="center"/>
            <w:hideMark/>
          </w:tcPr>
          <w:p w14:paraId="5A04DDA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Клеммы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аккумуляторной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батареи</w:t>
            </w:r>
          </w:p>
        </w:tc>
        <w:tc>
          <w:tcPr>
            <w:tcW w:w="1316" w:type="dxa"/>
            <w:tcBorders>
              <w:top w:val="nil"/>
              <w:left w:val="nil"/>
              <w:bottom w:val="single" w:sz="4" w:space="0" w:color="auto"/>
              <w:right w:val="single" w:sz="4" w:space="0" w:color="auto"/>
            </w:tcBorders>
            <w:vAlign w:val="center"/>
            <w:hideMark/>
          </w:tcPr>
          <w:p w14:paraId="07B8383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08DFE0C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31AF58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459</w:t>
            </w:r>
          </w:p>
        </w:tc>
        <w:tc>
          <w:tcPr>
            <w:tcW w:w="7296" w:type="dxa"/>
            <w:tcBorders>
              <w:top w:val="nil"/>
              <w:left w:val="nil"/>
              <w:bottom w:val="single" w:sz="4" w:space="0" w:color="auto"/>
              <w:right w:val="single" w:sz="4" w:space="0" w:color="auto"/>
            </w:tcBorders>
            <w:vAlign w:val="center"/>
            <w:hideMark/>
          </w:tcPr>
          <w:p w14:paraId="3C49F60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Положительный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электрошнур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аккумулятора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C70A7B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w:t>
            </w:r>
          </w:p>
        </w:tc>
      </w:tr>
      <w:tr w:rsidR="00DE0C8C" w:rsidRPr="00DE0C8C" w14:paraId="57FC602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FBF8B3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460</w:t>
            </w:r>
          </w:p>
        </w:tc>
        <w:tc>
          <w:tcPr>
            <w:tcW w:w="7296" w:type="dxa"/>
            <w:tcBorders>
              <w:top w:val="nil"/>
              <w:left w:val="nil"/>
              <w:bottom w:val="single" w:sz="4" w:space="0" w:color="auto"/>
              <w:right w:val="single" w:sz="4" w:space="0" w:color="auto"/>
            </w:tcBorders>
            <w:vAlign w:val="center"/>
            <w:hideMark/>
          </w:tcPr>
          <w:p w14:paraId="424C6AB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Отрицательный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электрошнур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аккумулятора</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8A5B42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643447C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801B64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461</w:t>
            </w:r>
          </w:p>
        </w:tc>
        <w:tc>
          <w:tcPr>
            <w:tcW w:w="7296" w:type="dxa"/>
            <w:tcBorders>
              <w:top w:val="nil"/>
              <w:left w:val="nil"/>
              <w:bottom w:val="single" w:sz="4" w:space="0" w:color="auto"/>
              <w:right w:val="single" w:sz="4" w:space="0" w:color="auto"/>
            </w:tcBorders>
            <w:vAlign w:val="center"/>
            <w:hideMark/>
          </w:tcPr>
          <w:p w14:paraId="44BA69C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Главный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пучок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электрошнуров</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E79DD8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3AC2B45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4B27EE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462</w:t>
            </w:r>
          </w:p>
        </w:tc>
        <w:tc>
          <w:tcPr>
            <w:tcW w:w="7296" w:type="dxa"/>
            <w:tcBorders>
              <w:top w:val="nil"/>
              <w:left w:val="nil"/>
              <w:bottom w:val="single" w:sz="4" w:space="0" w:color="auto"/>
              <w:right w:val="single" w:sz="4" w:space="0" w:color="auto"/>
            </w:tcBorders>
            <w:vAlign w:val="center"/>
            <w:hideMark/>
          </w:tcPr>
          <w:p w14:paraId="0EBC179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Вторичный</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пучок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электрошнуров</w:t>
            </w:r>
          </w:p>
        </w:tc>
        <w:tc>
          <w:tcPr>
            <w:tcW w:w="1316" w:type="dxa"/>
            <w:tcBorders>
              <w:top w:val="nil"/>
              <w:left w:val="nil"/>
              <w:bottom w:val="single" w:sz="4" w:space="0" w:color="auto"/>
              <w:right w:val="single" w:sz="4" w:space="0" w:color="auto"/>
            </w:tcBorders>
            <w:vAlign w:val="center"/>
            <w:hideMark/>
          </w:tcPr>
          <w:p w14:paraId="60E1353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10B5B13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A8DBDD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463</w:t>
            </w:r>
          </w:p>
        </w:tc>
        <w:tc>
          <w:tcPr>
            <w:tcW w:w="7296" w:type="dxa"/>
            <w:tcBorders>
              <w:top w:val="nil"/>
              <w:left w:val="nil"/>
              <w:bottom w:val="single" w:sz="4" w:space="0" w:color="auto"/>
              <w:right w:val="single" w:sz="4" w:space="0" w:color="auto"/>
            </w:tcBorders>
            <w:vAlign w:val="center"/>
            <w:hideMark/>
          </w:tcPr>
          <w:p w14:paraId="0AB865C1"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Пучок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зажигательных</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шнуров</w:t>
            </w:r>
            <w:r w:rsidRPr="00DE0C8C">
              <w:rPr>
                <w:rFonts w:ascii="Sakkal Majalla" w:hAnsi="Sakkal Majalla" w:cs="Sakkal Majalla" w:hint="cs"/>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F245AA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20527A4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55BBBC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464</w:t>
            </w:r>
          </w:p>
        </w:tc>
        <w:tc>
          <w:tcPr>
            <w:tcW w:w="7296" w:type="dxa"/>
            <w:tcBorders>
              <w:top w:val="nil"/>
              <w:left w:val="nil"/>
              <w:bottom w:val="single" w:sz="4" w:space="0" w:color="auto"/>
              <w:right w:val="single" w:sz="4" w:space="0" w:color="auto"/>
            </w:tcBorders>
            <w:vAlign w:val="center"/>
            <w:hideMark/>
          </w:tcPr>
          <w:p w14:paraId="4B3FC1B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Спидометр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укомплектованный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своими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индикаторами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7F7966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200,000</w:t>
            </w:r>
          </w:p>
        </w:tc>
      </w:tr>
      <w:tr w:rsidR="00DE0C8C" w:rsidRPr="00DE0C8C" w14:paraId="7E7D5E1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7292BB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465</w:t>
            </w:r>
          </w:p>
        </w:tc>
        <w:tc>
          <w:tcPr>
            <w:tcW w:w="7296" w:type="dxa"/>
            <w:tcBorders>
              <w:top w:val="nil"/>
              <w:left w:val="nil"/>
              <w:bottom w:val="single" w:sz="4" w:space="0" w:color="auto"/>
              <w:right w:val="single" w:sz="4" w:space="0" w:color="auto"/>
            </w:tcBorders>
            <w:vAlign w:val="center"/>
            <w:hideMark/>
          </w:tcPr>
          <w:p w14:paraId="217DE67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Трос</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спидометра</w:t>
            </w:r>
          </w:p>
        </w:tc>
        <w:tc>
          <w:tcPr>
            <w:tcW w:w="1316" w:type="dxa"/>
            <w:tcBorders>
              <w:top w:val="nil"/>
              <w:left w:val="nil"/>
              <w:bottom w:val="single" w:sz="4" w:space="0" w:color="auto"/>
              <w:right w:val="single" w:sz="4" w:space="0" w:color="auto"/>
            </w:tcBorders>
            <w:vAlign w:val="center"/>
            <w:hideMark/>
          </w:tcPr>
          <w:p w14:paraId="7600244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4EBDA9F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A90449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466</w:t>
            </w:r>
          </w:p>
        </w:tc>
        <w:tc>
          <w:tcPr>
            <w:tcW w:w="7296" w:type="dxa"/>
            <w:tcBorders>
              <w:top w:val="nil"/>
              <w:left w:val="nil"/>
              <w:bottom w:val="single" w:sz="4" w:space="0" w:color="auto"/>
              <w:right w:val="single" w:sz="4" w:space="0" w:color="auto"/>
            </w:tcBorders>
            <w:vAlign w:val="center"/>
            <w:hideMark/>
          </w:tcPr>
          <w:p w14:paraId="7BA44EC3"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Стеклоочиститель</w:t>
            </w:r>
          </w:p>
        </w:tc>
        <w:tc>
          <w:tcPr>
            <w:tcW w:w="1316" w:type="dxa"/>
            <w:tcBorders>
              <w:top w:val="nil"/>
              <w:left w:val="nil"/>
              <w:bottom w:val="single" w:sz="4" w:space="0" w:color="auto"/>
              <w:right w:val="single" w:sz="4" w:space="0" w:color="auto"/>
            </w:tcBorders>
            <w:vAlign w:val="center"/>
            <w:hideMark/>
          </w:tcPr>
          <w:p w14:paraId="696E7CF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1339287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D2F0B9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467</w:t>
            </w:r>
          </w:p>
        </w:tc>
        <w:tc>
          <w:tcPr>
            <w:tcW w:w="7296" w:type="dxa"/>
            <w:tcBorders>
              <w:top w:val="nil"/>
              <w:left w:val="nil"/>
              <w:bottom w:val="single" w:sz="4" w:space="0" w:color="auto"/>
              <w:right w:val="single" w:sz="4" w:space="0" w:color="auto"/>
            </w:tcBorders>
            <w:vAlign w:val="center"/>
            <w:hideMark/>
          </w:tcPr>
          <w:p w14:paraId="70DCF1B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Регулятор</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воздуха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обогревателя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732642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1D90021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2D290E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468</w:t>
            </w:r>
          </w:p>
        </w:tc>
        <w:tc>
          <w:tcPr>
            <w:tcW w:w="7296" w:type="dxa"/>
            <w:tcBorders>
              <w:top w:val="nil"/>
              <w:left w:val="nil"/>
              <w:bottom w:val="single" w:sz="4" w:space="0" w:color="auto"/>
              <w:right w:val="single" w:sz="4" w:space="0" w:color="auto"/>
            </w:tcBorders>
            <w:vAlign w:val="center"/>
            <w:hideMark/>
          </w:tcPr>
          <w:p w14:paraId="330E042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Двгатель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обогревателя</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BC206E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53,000</w:t>
            </w:r>
          </w:p>
        </w:tc>
      </w:tr>
      <w:tr w:rsidR="00DE0C8C" w:rsidRPr="00DE0C8C" w14:paraId="3D9826A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8AC35D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469</w:t>
            </w:r>
          </w:p>
        </w:tc>
        <w:tc>
          <w:tcPr>
            <w:tcW w:w="7296" w:type="dxa"/>
            <w:tcBorders>
              <w:top w:val="nil"/>
              <w:left w:val="nil"/>
              <w:bottom w:val="single" w:sz="4" w:space="0" w:color="auto"/>
              <w:right w:val="single" w:sz="4" w:space="0" w:color="auto"/>
            </w:tcBorders>
            <w:vAlign w:val="center"/>
            <w:hideMark/>
          </w:tcPr>
          <w:p w14:paraId="4199857E"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Двигатель</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стеклоомывателя</w:t>
            </w:r>
          </w:p>
        </w:tc>
        <w:tc>
          <w:tcPr>
            <w:tcW w:w="1316" w:type="dxa"/>
            <w:tcBorders>
              <w:top w:val="nil"/>
              <w:left w:val="nil"/>
              <w:bottom w:val="single" w:sz="4" w:space="0" w:color="auto"/>
              <w:right w:val="single" w:sz="4" w:space="0" w:color="auto"/>
            </w:tcBorders>
            <w:vAlign w:val="center"/>
            <w:hideMark/>
          </w:tcPr>
          <w:p w14:paraId="39A3023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35,000</w:t>
            </w:r>
          </w:p>
        </w:tc>
      </w:tr>
      <w:tr w:rsidR="00DE0C8C" w:rsidRPr="00DE0C8C" w14:paraId="16C19A5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110DE5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470</w:t>
            </w:r>
          </w:p>
        </w:tc>
        <w:tc>
          <w:tcPr>
            <w:tcW w:w="7296" w:type="dxa"/>
            <w:tcBorders>
              <w:top w:val="nil"/>
              <w:left w:val="nil"/>
              <w:bottom w:val="single" w:sz="4" w:space="0" w:color="auto"/>
              <w:right w:val="single" w:sz="4" w:space="0" w:color="auto"/>
            </w:tcBorders>
            <w:vAlign w:val="center"/>
            <w:hideMark/>
          </w:tcPr>
          <w:p w14:paraId="4F2E967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Опрыскиватель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воды</w:t>
            </w:r>
          </w:p>
        </w:tc>
        <w:tc>
          <w:tcPr>
            <w:tcW w:w="1316" w:type="dxa"/>
            <w:tcBorders>
              <w:top w:val="nil"/>
              <w:left w:val="nil"/>
              <w:bottom w:val="single" w:sz="4" w:space="0" w:color="auto"/>
              <w:right w:val="single" w:sz="4" w:space="0" w:color="auto"/>
            </w:tcBorders>
            <w:vAlign w:val="center"/>
            <w:hideMark/>
          </w:tcPr>
          <w:p w14:paraId="494FD59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1F5FAF4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C4B7E1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471</w:t>
            </w:r>
          </w:p>
        </w:tc>
        <w:tc>
          <w:tcPr>
            <w:tcW w:w="7296" w:type="dxa"/>
            <w:tcBorders>
              <w:top w:val="nil"/>
              <w:left w:val="nil"/>
              <w:bottom w:val="single" w:sz="4" w:space="0" w:color="auto"/>
              <w:right w:val="single" w:sz="4" w:space="0" w:color="auto"/>
            </w:tcBorders>
            <w:vAlign w:val="center"/>
            <w:hideMark/>
          </w:tcPr>
          <w:p w14:paraId="1731C4F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Труба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опрыскивателя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воды</w:t>
            </w:r>
          </w:p>
        </w:tc>
        <w:tc>
          <w:tcPr>
            <w:tcW w:w="1316" w:type="dxa"/>
            <w:tcBorders>
              <w:top w:val="nil"/>
              <w:left w:val="nil"/>
              <w:bottom w:val="single" w:sz="4" w:space="0" w:color="auto"/>
              <w:right w:val="single" w:sz="4" w:space="0" w:color="auto"/>
            </w:tcBorders>
            <w:vAlign w:val="center"/>
            <w:hideMark/>
          </w:tcPr>
          <w:p w14:paraId="6B5E654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w:t>
            </w:r>
          </w:p>
        </w:tc>
      </w:tr>
      <w:tr w:rsidR="00DE0C8C" w:rsidRPr="00DE0C8C" w14:paraId="4513AFD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4D32A7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472</w:t>
            </w:r>
          </w:p>
        </w:tc>
        <w:tc>
          <w:tcPr>
            <w:tcW w:w="7296" w:type="dxa"/>
            <w:tcBorders>
              <w:top w:val="nil"/>
              <w:left w:val="nil"/>
              <w:bottom w:val="single" w:sz="4" w:space="0" w:color="auto"/>
              <w:right w:val="single" w:sz="4" w:space="0" w:color="auto"/>
            </w:tcBorders>
            <w:vAlign w:val="center"/>
            <w:hideMark/>
          </w:tcPr>
          <w:p w14:paraId="241075D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Механизм</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охранной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сгнализации</w:t>
            </w:r>
          </w:p>
        </w:tc>
        <w:tc>
          <w:tcPr>
            <w:tcW w:w="1316" w:type="dxa"/>
            <w:tcBorders>
              <w:top w:val="nil"/>
              <w:left w:val="nil"/>
              <w:bottom w:val="single" w:sz="4" w:space="0" w:color="auto"/>
              <w:right w:val="single" w:sz="4" w:space="0" w:color="auto"/>
            </w:tcBorders>
            <w:vAlign w:val="center"/>
            <w:hideMark/>
          </w:tcPr>
          <w:p w14:paraId="268485F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60,000</w:t>
            </w:r>
          </w:p>
        </w:tc>
      </w:tr>
      <w:tr w:rsidR="00DE0C8C" w:rsidRPr="00DE0C8C" w14:paraId="275C74E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F4EA36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473</w:t>
            </w:r>
          </w:p>
        </w:tc>
        <w:tc>
          <w:tcPr>
            <w:tcW w:w="7296" w:type="dxa"/>
            <w:tcBorders>
              <w:top w:val="nil"/>
              <w:left w:val="nil"/>
              <w:bottom w:val="single" w:sz="4" w:space="0" w:color="auto"/>
              <w:right w:val="single" w:sz="4" w:space="0" w:color="auto"/>
            </w:tcBorders>
            <w:vAlign w:val="center"/>
            <w:hideMark/>
          </w:tcPr>
          <w:p w14:paraId="26DF726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Сигнал</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высокой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тональности</w:t>
            </w:r>
          </w:p>
        </w:tc>
        <w:tc>
          <w:tcPr>
            <w:tcW w:w="1316" w:type="dxa"/>
            <w:tcBorders>
              <w:top w:val="nil"/>
              <w:left w:val="nil"/>
              <w:bottom w:val="single" w:sz="4" w:space="0" w:color="auto"/>
              <w:right w:val="single" w:sz="4" w:space="0" w:color="auto"/>
            </w:tcBorders>
            <w:vAlign w:val="center"/>
            <w:hideMark/>
          </w:tcPr>
          <w:p w14:paraId="65346D9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45,000</w:t>
            </w:r>
          </w:p>
        </w:tc>
      </w:tr>
      <w:tr w:rsidR="00DE0C8C" w:rsidRPr="00DE0C8C" w14:paraId="5827521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0FE576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474</w:t>
            </w:r>
          </w:p>
        </w:tc>
        <w:tc>
          <w:tcPr>
            <w:tcW w:w="7296" w:type="dxa"/>
            <w:tcBorders>
              <w:top w:val="nil"/>
              <w:left w:val="nil"/>
              <w:bottom w:val="single" w:sz="4" w:space="0" w:color="auto"/>
              <w:right w:val="single" w:sz="4" w:space="0" w:color="auto"/>
            </w:tcBorders>
            <w:vAlign w:val="center"/>
            <w:hideMark/>
          </w:tcPr>
          <w:p w14:paraId="586AEF5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Панель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приборов</w:t>
            </w:r>
          </w:p>
        </w:tc>
        <w:tc>
          <w:tcPr>
            <w:tcW w:w="1316" w:type="dxa"/>
            <w:tcBorders>
              <w:top w:val="nil"/>
              <w:left w:val="nil"/>
              <w:bottom w:val="single" w:sz="4" w:space="0" w:color="auto"/>
              <w:right w:val="single" w:sz="4" w:space="0" w:color="auto"/>
            </w:tcBorders>
            <w:vAlign w:val="center"/>
            <w:hideMark/>
          </w:tcPr>
          <w:p w14:paraId="196BD06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125,000</w:t>
            </w:r>
          </w:p>
        </w:tc>
      </w:tr>
      <w:tr w:rsidR="00DE0C8C" w:rsidRPr="00DE0C8C" w14:paraId="7627F99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7861A0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475</w:t>
            </w:r>
          </w:p>
        </w:tc>
        <w:tc>
          <w:tcPr>
            <w:tcW w:w="7296" w:type="dxa"/>
            <w:tcBorders>
              <w:top w:val="nil"/>
              <w:left w:val="nil"/>
              <w:bottom w:val="single" w:sz="4" w:space="0" w:color="auto"/>
              <w:right w:val="single" w:sz="4" w:space="0" w:color="auto"/>
            </w:tcBorders>
            <w:vAlign w:val="center"/>
            <w:hideMark/>
          </w:tcPr>
          <w:p w14:paraId="6EA20D5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Сигнальная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система</w:t>
            </w:r>
          </w:p>
        </w:tc>
        <w:tc>
          <w:tcPr>
            <w:tcW w:w="1316" w:type="dxa"/>
            <w:tcBorders>
              <w:top w:val="nil"/>
              <w:left w:val="nil"/>
              <w:bottom w:val="single" w:sz="4" w:space="0" w:color="auto"/>
              <w:right w:val="single" w:sz="4" w:space="0" w:color="auto"/>
            </w:tcBorders>
            <w:vAlign w:val="center"/>
            <w:hideMark/>
          </w:tcPr>
          <w:p w14:paraId="59E6611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45,000</w:t>
            </w:r>
          </w:p>
        </w:tc>
      </w:tr>
      <w:tr w:rsidR="00DE0C8C" w:rsidRPr="00DE0C8C" w14:paraId="210C0FA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69ED2D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476</w:t>
            </w:r>
          </w:p>
        </w:tc>
        <w:tc>
          <w:tcPr>
            <w:tcW w:w="7296" w:type="dxa"/>
            <w:tcBorders>
              <w:top w:val="nil"/>
              <w:left w:val="nil"/>
              <w:bottom w:val="single" w:sz="4" w:space="0" w:color="auto"/>
              <w:right w:val="single" w:sz="4" w:space="0" w:color="auto"/>
            </w:tcBorders>
            <w:vAlign w:val="center"/>
            <w:hideMark/>
          </w:tcPr>
          <w:p w14:paraId="460BA34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Измерительный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прибор</w:t>
            </w:r>
          </w:p>
        </w:tc>
        <w:tc>
          <w:tcPr>
            <w:tcW w:w="1316" w:type="dxa"/>
            <w:tcBorders>
              <w:top w:val="nil"/>
              <w:left w:val="nil"/>
              <w:bottom w:val="single" w:sz="4" w:space="0" w:color="auto"/>
              <w:right w:val="single" w:sz="4" w:space="0" w:color="auto"/>
            </w:tcBorders>
            <w:vAlign w:val="center"/>
            <w:hideMark/>
          </w:tcPr>
          <w:p w14:paraId="4783A98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57EE78D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6C1C24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477</w:t>
            </w:r>
          </w:p>
        </w:tc>
        <w:tc>
          <w:tcPr>
            <w:tcW w:w="7296" w:type="dxa"/>
            <w:tcBorders>
              <w:top w:val="nil"/>
              <w:left w:val="nil"/>
              <w:bottom w:val="single" w:sz="4" w:space="0" w:color="auto"/>
              <w:right w:val="single" w:sz="4" w:space="0" w:color="auto"/>
            </w:tcBorders>
            <w:vAlign w:val="center"/>
            <w:hideMark/>
          </w:tcPr>
          <w:p w14:paraId="3245F4C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Измерительные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прибоы</w:t>
            </w:r>
          </w:p>
        </w:tc>
        <w:tc>
          <w:tcPr>
            <w:tcW w:w="1316" w:type="dxa"/>
            <w:tcBorders>
              <w:top w:val="nil"/>
              <w:left w:val="nil"/>
              <w:bottom w:val="single" w:sz="4" w:space="0" w:color="auto"/>
              <w:right w:val="single" w:sz="4" w:space="0" w:color="auto"/>
            </w:tcBorders>
            <w:vAlign w:val="center"/>
            <w:hideMark/>
          </w:tcPr>
          <w:p w14:paraId="40CB725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6011816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29E353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478</w:t>
            </w:r>
          </w:p>
        </w:tc>
        <w:tc>
          <w:tcPr>
            <w:tcW w:w="7296" w:type="dxa"/>
            <w:tcBorders>
              <w:top w:val="nil"/>
              <w:left w:val="nil"/>
              <w:bottom w:val="single" w:sz="4" w:space="0" w:color="auto"/>
              <w:right w:val="single" w:sz="4" w:space="0" w:color="auto"/>
            </w:tcBorders>
            <w:vAlign w:val="center"/>
            <w:hideMark/>
          </w:tcPr>
          <w:p w14:paraId="3A6C041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Индукционная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катушка</w:t>
            </w:r>
          </w:p>
        </w:tc>
        <w:tc>
          <w:tcPr>
            <w:tcW w:w="1316" w:type="dxa"/>
            <w:tcBorders>
              <w:top w:val="nil"/>
              <w:left w:val="nil"/>
              <w:bottom w:val="single" w:sz="4" w:space="0" w:color="auto"/>
              <w:right w:val="single" w:sz="4" w:space="0" w:color="auto"/>
            </w:tcBorders>
            <w:vAlign w:val="center"/>
            <w:hideMark/>
          </w:tcPr>
          <w:p w14:paraId="5CE5343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65,000</w:t>
            </w:r>
          </w:p>
        </w:tc>
      </w:tr>
      <w:tr w:rsidR="00DE0C8C" w:rsidRPr="00DE0C8C" w14:paraId="20FF661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A9EB26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479</w:t>
            </w:r>
          </w:p>
        </w:tc>
        <w:tc>
          <w:tcPr>
            <w:tcW w:w="7296" w:type="dxa"/>
            <w:tcBorders>
              <w:top w:val="nil"/>
              <w:left w:val="nil"/>
              <w:bottom w:val="single" w:sz="4" w:space="0" w:color="auto"/>
              <w:right w:val="single" w:sz="4" w:space="0" w:color="auto"/>
            </w:tcBorders>
            <w:vAlign w:val="center"/>
            <w:hideMark/>
          </w:tcPr>
          <w:p w14:paraId="552DD1C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Магнитола</w:t>
            </w:r>
          </w:p>
        </w:tc>
        <w:tc>
          <w:tcPr>
            <w:tcW w:w="1316" w:type="dxa"/>
            <w:tcBorders>
              <w:top w:val="nil"/>
              <w:left w:val="nil"/>
              <w:bottom w:val="single" w:sz="4" w:space="0" w:color="auto"/>
              <w:right w:val="single" w:sz="4" w:space="0" w:color="auto"/>
            </w:tcBorders>
            <w:vAlign w:val="center"/>
            <w:hideMark/>
          </w:tcPr>
          <w:p w14:paraId="59D6D03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124,500</w:t>
            </w:r>
          </w:p>
        </w:tc>
      </w:tr>
      <w:tr w:rsidR="00DE0C8C" w:rsidRPr="00DE0C8C" w14:paraId="5638E07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0FB4C9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480</w:t>
            </w:r>
          </w:p>
        </w:tc>
        <w:tc>
          <w:tcPr>
            <w:tcW w:w="7296" w:type="dxa"/>
            <w:tcBorders>
              <w:top w:val="nil"/>
              <w:left w:val="nil"/>
              <w:bottom w:val="single" w:sz="4" w:space="0" w:color="auto"/>
              <w:right w:val="single" w:sz="4" w:space="0" w:color="auto"/>
            </w:tcBorders>
            <w:vAlign w:val="center"/>
            <w:hideMark/>
          </w:tcPr>
          <w:p w14:paraId="43B6932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Электроподъемник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4E38058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694957A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F08EA1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481</w:t>
            </w:r>
          </w:p>
        </w:tc>
        <w:tc>
          <w:tcPr>
            <w:tcW w:w="7296" w:type="dxa"/>
            <w:tcBorders>
              <w:top w:val="nil"/>
              <w:left w:val="nil"/>
              <w:bottom w:val="single" w:sz="4" w:space="0" w:color="auto"/>
              <w:right w:val="single" w:sz="4" w:space="0" w:color="auto"/>
            </w:tcBorders>
            <w:vAlign w:val="center"/>
            <w:hideMark/>
          </w:tcPr>
          <w:p w14:paraId="74091D3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Электроподъемник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1CB1BA6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193B661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DB3EDF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482</w:t>
            </w:r>
          </w:p>
        </w:tc>
        <w:tc>
          <w:tcPr>
            <w:tcW w:w="7296" w:type="dxa"/>
            <w:tcBorders>
              <w:top w:val="nil"/>
              <w:left w:val="nil"/>
              <w:bottom w:val="single" w:sz="4" w:space="0" w:color="auto"/>
              <w:right w:val="single" w:sz="4" w:space="0" w:color="auto"/>
            </w:tcBorders>
            <w:vAlign w:val="center"/>
            <w:hideMark/>
          </w:tcPr>
          <w:p w14:paraId="3ABD103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Электроподъемник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0223247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0EA16DC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6C941C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483</w:t>
            </w:r>
          </w:p>
        </w:tc>
        <w:tc>
          <w:tcPr>
            <w:tcW w:w="7296" w:type="dxa"/>
            <w:tcBorders>
              <w:top w:val="nil"/>
              <w:left w:val="nil"/>
              <w:bottom w:val="single" w:sz="4" w:space="0" w:color="auto"/>
              <w:right w:val="single" w:sz="4" w:space="0" w:color="auto"/>
            </w:tcBorders>
            <w:vAlign w:val="center"/>
            <w:hideMark/>
          </w:tcPr>
          <w:p w14:paraId="41EE291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Электроподъемник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8AB4C7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0F5C5A3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1FCA75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484</w:t>
            </w:r>
          </w:p>
        </w:tc>
        <w:tc>
          <w:tcPr>
            <w:tcW w:w="7296" w:type="dxa"/>
            <w:tcBorders>
              <w:top w:val="nil"/>
              <w:left w:val="nil"/>
              <w:bottom w:val="single" w:sz="4" w:space="0" w:color="auto"/>
              <w:right w:val="single" w:sz="4" w:space="0" w:color="auto"/>
            </w:tcBorders>
            <w:vAlign w:val="center"/>
            <w:hideMark/>
          </w:tcPr>
          <w:p w14:paraId="34AC4B6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Двигатель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электроподъемника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0D4D0D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1017C72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4FEAE5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485</w:t>
            </w:r>
          </w:p>
        </w:tc>
        <w:tc>
          <w:tcPr>
            <w:tcW w:w="7296" w:type="dxa"/>
            <w:tcBorders>
              <w:top w:val="nil"/>
              <w:left w:val="nil"/>
              <w:bottom w:val="single" w:sz="4" w:space="0" w:color="auto"/>
              <w:right w:val="single" w:sz="4" w:space="0" w:color="auto"/>
            </w:tcBorders>
            <w:vAlign w:val="center"/>
            <w:hideMark/>
          </w:tcPr>
          <w:p w14:paraId="1973848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Двигатель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электроподъемника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FAFA34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4E6A213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B3F7CB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486</w:t>
            </w:r>
          </w:p>
        </w:tc>
        <w:tc>
          <w:tcPr>
            <w:tcW w:w="7296" w:type="dxa"/>
            <w:tcBorders>
              <w:top w:val="nil"/>
              <w:left w:val="nil"/>
              <w:bottom w:val="single" w:sz="4" w:space="0" w:color="auto"/>
              <w:right w:val="single" w:sz="4" w:space="0" w:color="auto"/>
            </w:tcBorders>
            <w:vAlign w:val="center"/>
            <w:hideMark/>
          </w:tcPr>
          <w:p w14:paraId="4DA0E4C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Двигатель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электроподъемника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правой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07688C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203BA60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88A376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487</w:t>
            </w:r>
          </w:p>
        </w:tc>
        <w:tc>
          <w:tcPr>
            <w:tcW w:w="7296" w:type="dxa"/>
            <w:tcBorders>
              <w:top w:val="nil"/>
              <w:left w:val="nil"/>
              <w:bottom w:val="single" w:sz="4" w:space="0" w:color="auto"/>
              <w:right w:val="single" w:sz="4" w:space="0" w:color="auto"/>
            </w:tcBorders>
            <w:vAlign w:val="center"/>
            <w:hideMark/>
          </w:tcPr>
          <w:p w14:paraId="497BD86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Двигатель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электроподъемника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левой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2F2B03C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0511346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B5D4D1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488</w:t>
            </w:r>
          </w:p>
        </w:tc>
        <w:tc>
          <w:tcPr>
            <w:tcW w:w="7296" w:type="dxa"/>
            <w:tcBorders>
              <w:top w:val="nil"/>
              <w:left w:val="nil"/>
              <w:bottom w:val="single" w:sz="4" w:space="0" w:color="auto"/>
              <w:right w:val="single" w:sz="4" w:space="0" w:color="auto"/>
            </w:tcBorders>
            <w:vAlign w:val="center"/>
            <w:hideMark/>
          </w:tcPr>
          <w:p w14:paraId="3563FA99"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Боковое</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зеркало</w:t>
            </w:r>
          </w:p>
        </w:tc>
        <w:tc>
          <w:tcPr>
            <w:tcW w:w="1316" w:type="dxa"/>
            <w:tcBorders>
              <w:top w:val="nil"/>
              <w:left w:val="nil"/>
              <w:bottom w:val="single" w:sz="4" w:space="0" w:color="auto"/>
              <w:right w:val="single" w:sz="4" w:space="0" w:color="auto"/>
            </w:tcBorders>
            <w:vAlign w:val="center"/>
            <w:hideMark/>
          </w:tcPr>
          <w:p w14:paraId="579187B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130,000</w:t>
            </w:r>
          </w:p>
        </w:tc>
      </w:tr>
      <w:tr w:rsidR="00DE0C8C" w:rsidRPr="00DE0C8C" w14:paraId="50F4ADB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015207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489</w:t>
            </w:r>
          </w:p>
        </w:tc>
        <w:tc>
          <w:tcPr>
            <w:tcW w:w="7296" w:type="dxa"/>
            <w:tcBorders>
              <w:top w:val="nil"/>
              <w:left w:val="nil"/>
              <w:bottom w:val="single" w:sz="4" w:space="0" w:color="auto"/>
              <w:right w:val="single" w:sz="4" w:space="0" w:color="auto"/>
            </w:tcBorders>
            <w:vAlign w:val="center"/>
            <w:hideMark/>
          </w:tcPr>
          <w:p w14:paraId="458BAAD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Амортизатор</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багажника</w:t>
            </w:r>
          </w:p>
        </w:tc>
        <w:tc>
          <w:tcPr>
            <w:tcW w:w="1316" w:type="dxa"/>
            <w:tcBorders>
              <w:top w:val="nil"/>
              <w:left w:val="nil"/>
              <w:bottom w:val="single" w:sz="4" w:space="0" w:color="auto"/>
              <w:right w:val="single" w:sz="4" w:space="0" w:color="auto"/>
            </w:tcBorders>
            <w:vAlign w:val="center"/>
            <w:hideMark/>
          </w:tcPr>
          <w:p w14:paraId="1A2678C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3FAAFB5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5B8C7C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490</w:t>
            </w:r>
          </w:p>
        </w:tc>
        <w:tc>
          <w:tcPr>
            <w:tcW w:w="7296" w:type="dxa"/>
            <w:tcBorders>
              <w:top w:val="nil"/>
              <w:left w:val="nil"/>
              <w:bottom w:val="single" w:sz="4" w:space="0" w:color="auto"/>
              <w:right w:val="single" w:sz="4" w:space="0" w:color="auto"/>
            </w:tcBorders>
            <w:vAlign w:val="center"/>
            <w:hideMark/>
          </w:tcPr>
          <w:p w14:paraId="2CD5F58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Передний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бампер</w:t>
            </w:r>
          </w:p>
        </w:tc>
        <w:tc>
          <w:tcPr>
            <w:tcW w:w="1316" w:type="dxa"/>
            <w:tcBorders>
              <w:top w:val="nil"/>
              <w:left w:val="nil"/>
              <w:bottom w:val="single" w:sz="4" w:space="0" w:color="auto"/>
              <w:right w:val="single" w:sz="4" w:space="0" w:color="auto"/>
            </w:tcBorders>
            <w:vAlign w:val="center"/>
            <w:hideMark/>
          </w:tcPr>
          <w:p w14:paraId="27388DF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150,000</w:t>
            </w:r>
          </w:p>
        </w:tc>
      </w:tr>
      <w:tr w:rsidR="00DE0C8C" w:rsidRPr="00DE0C8C" w14:paraId="5645170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D7A3FA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491</w:t>
            </w:r>
          </w:p>
        </w:tc>
        <w:tc>
          <w:tcPr>
            <w:tcW w:w="7296" w:type="dxa"/>
            <w:tcBorders>
              <w:top w:val="nil"/>
              <w:left w:val="nil"/>
              <w:bottom w:val="single" w:sz="4" w:space="0" w:color="auto"/>
              <w:right w:val="single" w:sz="4" w:space="0" w:color="auto"/>
            </w:tcBorders>
            <w:vAlign w:val="center"/>
            <w:hideMark/>
          </w:tcPr>
          <w:p w14:paraId="75E8E93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Задний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бампер</w:t>
            </w:r>
          </w:p>
        </w:tc>
        <w:tc>
          <w:tcPr>
            <w:tcW w:w="1316" w:type="dxa"/>
            <w:tcBorders>
              <w:top w:val="nil"/>
              <w:left w:val="nil"/>
              <w:bottom w:val="single" w:sz="4" w:space="0" w:color="auto"/>
              <w:right w:val="single" w:sz="4" w:space="0" w:color="auto"/>
            </w:tcBorders>
            <w:vAlign w:val="center"/>
            <w:hideMark/>
          </w:tcPr>
          <w:p w14:paraId="034702D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120,000</w:t>
            </w:r>
          </w:p>
        </w:tc>
      </w:tr>
      <w:tr w:rsidR="00DE0C8C" w:rsidRPr="00DE0C8C" w14:paraId="13C9217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391130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492</w:t>
            </w:r>
          </w:p>
        </w:tc>
        <w:tc>
          <w:tcPr>
            <w:tcW w:w="7296" w:type="dxa"/>
            <w:tcBorders>
              <w:top w:val="nil"/>
              <w:left w:val="nil"/>
              <w:bottom w:val="single" w:sz="4" w:space="0" w:color="auto"/>
              <w:right w:val="single" w:sz="4" w:space="0" w:color="auto"/>
            </w:tcBorders>
            <w:vAlign w:val="center"/>
            <w:hideMark/>
          </w:tcPr>
          <w:p w14:paraId="5F92E55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Багажник</w:t>
            </w:r>
          </w:p>
        </w:tc>
        <w:tc>
          <w:tcPr>
            <w:tcW w:w="1316" w:type="dxa"/>
            <w:tcBorders>
              <w:top w:val="nil"/>
              <w:left w:val="nil"/>
              <w:bottom w:val="single" w:sz="4" w:space="0" w:color="auto"/>
              <w:right w:val="single" w:sz="4" w:space="0" w:color="auto"/>
            </w:tcBorders>
            <w:vAlign w:val="center"/>
            <w:hideMark/>
          </w:tcPr>
          <w:p w14:paraId="2174AAC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200,000</w:t>
            </w:r>
          </w:p>
        </w:tc>
      </w:tr>
      <w:tr w:rsidR="00DE0C8C" w:rsidRPr="00DE0C8C" w14:paraId="66031889"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6148A8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493</w:t>
            </w:r>
          </w:p>
        </w:tc>
        <w:tc>
          <w:tcPr>
            <w:tcW w:w="7296" w:type="dxa"/>
            <w:tcBorders>
              <w:top w:val="nil"/>
              <w:left w:val="nil"/>
              <w:bottom w:val="single" w:sz="4" w:space="0" w:color="auto"/>
              <w:right w:val="single" w:sz="4" w:space="0" w:color="auto"/>
            </w:tcBorders>
            <w:vAlign w:val="center"/>
            <w:hideMark/>
          </w:tcPr>
          <w:p w14:paraId="7D13F3E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Балка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бампера</w:t>
            </w:r>
          </w:p>
        </w:tc>
        <w:tc>
          <w:tcPr>
            <w:tcW w:w="1316" w:type="dxa"/>
            <w:tcBorders>
              <w:top w:val="nil"/>
              <w:left w:val="nil"/>
              <w:bottom w:val="single" w:sz="4" w:space="0" w:color="auto"/>
              <w:right w:val="single" w:sz="4" w:space="0" w:color="auto"/>
            </w:tcBorders>
            <w:vAlign w:val="center"/>
            <w:hideMark/>
          </w:tcPr>
          <w:p w14:paraId="0181A77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100,000</w:t>
            </w:r>
          </w:p>
        </w:tc>
      </w:tr>
      <w:tr w:rsidR="00DE0C8C" w:rsidRPr="00DE0C8C" w14:paraId="0EECEAA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FD12D7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494</w:t>
            </w:r>
          </w:p>
        </w:tc>
        <w:tc>
          <w:tcPr>
            <w:tcW w:w="7296" w:type="dxa"/>
            <w:tcBorders>
              <w:top w:val="nil"/>
              <w:left w:val="nil"/>
              <w:bottom w:val="single" w:sz="4" w:space="0" w:color="auto"/>
              <w:right w:val="single" w:sz="4" w:space="0" w:color="auto"/>
            </w:tcBorders>
            <w:vAlign w:val="center"/>
            <w:hideMark/>
          </w:tcPr>
          <w:p w14:paraId="36CA108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Пенопласт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бампера</w:t>
            </w:r>
          </w:p>
        </w:tc>
        <w:tc>
          <w:tcPr>
            <w:tcW w:w="1316" w:type="dxa"/>
            <w:tcBorders>
              <w:top w:val="nil"/>
              <w:left w:val="nil"/>
              <w:bottom w:val="single" w:sz="4" w:space="0" w:color="auto"/>
              <w:right w:val="single" w:sz="4" w:space="0" w:color="auto"/>
            </w:tcBorders>
            <w:vAlign w:val="center"/>
            <w:hideMark/>
          </w:tcPr>
          <w:p w14:paraId="00E93D9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80,000</w:t>
            </w:r>
          </w:p>
        </w:tc>
      </w:tr>
      <w:tr w:rsidR="00DE0C8C" w:rsidRPr="00DE0C8C" w14:paraId="28D7C1B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1F2DAD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495</w:t>
            </w:r>
          </w:p>
        </w:tc>
        <w:tc>
          <w:tcPr>
            <w:tcW w:w="7296" w:type="dxa"/>
            <w:tcBorders>
              <w:top w:val="nil"/>
              <w:left w:val="nil"/>
              <w:bottom w:val="single" w:sz="4" w:space="0" w:color="auto"/>
              <w:right w:val="single" w:sz="4" w:space="0" w:color="auto"/>
            </w:tcBorders>
            <w:vAlign w:val="center"/>
            <w:hideMark/>
          </w:tcPr>
          <w:p w14:paraId="4CC33F9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Передняя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дверь</w:t>
            </w:r>
          </w:p>
        </w:tc>
        <w:tc>
          <w:tcPr>
            <w:tcW w:w="1316" w:type="dxa"/>
            <w:tcBorders>
              <w:top w:val="nil"/>
              <w:left w:val="nil"/>
              <w:bottom w:val="single" w:sz="4" w:space="0" w:color="auto"/>
              <w:right w:val="single" w:sz="4" w:space="0" w:color="auto"/>
            </w:tcBorders>
            <w:vAlign w:val="center"/>
            <w:hideMark/>
          </w:tcPr>
          <w:p w14:paraId="796B6A3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55,000</w:t>
            </w:r>
          </w:p>
        </w:tc>
      </w:tr>
      <w:tr w:rsidR="00DE0C8C" w:rsidRPr="00DE0C8C" w14:paraId="61CB5D0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82F404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496</w:t>
            </w:r>
          </w:p>
        </w:tc>
        <w:tc>
          <w:tcPr>
            <w:tcW w:w="7296" w:type="dxa"/>
            <w:tcBorders>
              <w:top w:val="nil"/>
              <w:left w:val="nil"/>
              <w:bottom w:val="single" w:sz="4" w:space="0" w:color="auto"/>
              <w:right w:val="single" w:sz="4" w:space="0" w:color="auto"/>
            </w:tcBorders>
            <w:vAlign w:val="center"/>
            <w:hideMark/>
          </w:tcPr>
          <w:p w14:paraId="47C0CEF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Задняя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дверь</w:t>
            </w:r>
          </w:p>
        </w:tc>
        <w:tc>
          <w:tcPr>
            <w:tcW w:w="1316" w:type="dxa"/>
            <w:tcBorders>
              <w:top w:val="nil"/>
              <w:left w:val="nil"/>
              <w:bottom w:val="single" w:sz="4" w:space="0" w:color="auto"/>
              <w:right w:val="single" w:sz="4" w:space="0" w:color="auto"/>
            </w:tcBorders>
            <w:vAlign w:val="center"/>
            <w:hideMark/>
          </w:tcPr>
          <w:p w14:paraId="4AD17D9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55,000</w:t>
            </w:r>
          </w:p>
        </w:tc>
      </w:tr>
      <w:tr w:rsidR="00DE0C8C" w:rsidRPr="00DE0C8C" w14:paraId="789E070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1BD7DB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497</w:t>
            </w:r>
          </w:p>
        </w:tc>
        <w:tc>
          <w:tcPr>
            <w:tcW w:w="7296" w:type="dxa"/>
            <w:tcBorders>
              <w:top w:val="nil"/>
              <w:left w:val="nil"/>
              <w:bottom w:val="single" w:sz="4" w:space="0" w:color="auto"/>
              <w:right w:val="single" w:sz="4" w:space="0" w:color="auto"/>
            </w:tcBorders>
            <w:vAlign w:val="center"/>
            <w:hideMark/>
          </w:tcPr>
          <w:p w14:paraId="6D8D701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Обои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6612C1B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75,000</w:t>
            </w:r>
          </w:p>
        </w:tc>
      </w:tr>
      <w:tr w:rsidR="00DE0C8C" w:rsidRPr="00DE0C8C" w14:paraId="0D59BFF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17FB1C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498</w:t>
            </w:r>
          </w:p>
        </w:tc>
        <w:tc>
          <w:tcPr>
            <w:tcW w:w="7296" w:type="dxa"/>
            <w:tcBorders>
              <w:top w:val="nil"/>
              <w:left w:val="nil"/>
              <w:bottom w:val="single" w:sz="4" w:space="0" w:color="auto"/>
              <w:right w:val="single" w:sz="4" w:space="0" w:color="auto"/>
            </w:tcBorders>
            <w:vAlign w:val="center"/>
            <w:hideMark/>
          </w:tcPr>
          <w:p w14:paraId="7AD4791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Клапан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багажника</w:t>
            </w:r>
          </w:p>
        </w:tc>
        <w:tc>
          <w:tcPr>
            <w:tcW w:w="1316" w:type="dxa"/>
            <w:tcBorders>
              <w:top w:val="nil"/>
              <w:left w:val="nil"/>
              <w:bottom w:val="single" w:sz="4" w:space="0" w:color="auto"/>
              <w:right w:val="single" w:sz="4" w:space="0" w:color="auto"/>
            </w:tcBorders>
            <w:vAlign w:val="center"/>
            <w:hideMark/>
          </w:tcPr>
          <w:p w14:paraId="4437022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274FB31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726835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499</w:t>
            </w:r>
          </w:p>
        </w:tc>
        <w:tc>
          <w:tcPr>
            <w:tcW w:w="7296" w:type="dxa"/>
            <w:tcBorders>
              <w:top w:val="nil"/>
              <w:left w:val="nil"/>
              <w:bottom w:val="single" w:sz="4" w:space="0" w:color="auto"/>
              <w:right w:val="single" w:sz="4" w:space="0" w:color="auto"/>
            </w:tcBorders>
            <w:vAlign w:val="center"/>
            <w:hideMark/>
          </w:tcPr>
          <w:p w14:paraId="2B891F7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Клапан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капота</w:t>
            </w:r>
          </w:p>
        </w:tc>
        <w:tc>
          <w:tcPr>
            <w:tcW w:w="1316" w:type="dxa"/>
            <w:tcBorders>
              <w:top w:val="nil"/>
              <w:left w:val="nil"/>
              <w:bottom w:val="single" w:sz="4" w:space="0" w:color="auto"/>
              <w:right w:val="single" w:sz="4" w:space="0" w:color="auto"/>
            </w:tcBorders>
            <w:vAlign w:val="center"/>
            <w:hideMark/>
          </w:tcPr>
          <w:p w14:paraId="4689961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35,000</w:t>
            </w:r>
          </w:p>
        </w:tc>
      </w:tr>
      <w:tr w:rsidR="00DE0C8C" w:rsidRPr="00DE0C8C" w14:paraId="688F61D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79759A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500</w:t>
            </w:r>
          </w:p>
        </w:tc>
        <w:tc>
          <w:tcPr>
            <w:tcW w:w="7296" w:type="dxa"/>
            <w:tcBorders>
              <w:top w:val="nil"/>
              <w:left w:val="nil"/>
              <w:bottom w:val="single" w:sz="4" w:space="0" w:color="auto"/>
              <w:right w:val="single" w:sz="4" w:space="0" w:color="auto"/>
            </w:tcBorders>
            <w:vAlign w:val="center"/>
            <w:hideMark/>
          </w:tcPr>
          <w:p w14:paraId="4457D1C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Эл</w:t>
            </w:r>
            <w:r w:rsidRPr="00DE0C8C">
              <w:rPr>
                <w:rFonts w:ascii="Sakkal Majalla" w:hAnsi="Sakkal Majalla" w:cs="Sakkal Majalla" w:hint="cs"/>
                <w:color w:val="000000"/>
                <w:sz w:val="20"/>
                <w:szCs w:val="20"/>
                <w:lang w:val="en-US" w:eastAsia="en-US" w:bidi="ar-SA"/>
              </w:rPr>
              <w:t>/</w:t>
            </w:r>
            <w:r w:rsidRPr="00DE0C8C">
              <w:rPr>
                <w:rFonts w:ascii="Cambria" w:hAnsi="Cambria" w:cs="Cambria" w:hint="cs"/>
                <w:color w:val="000000"/>
                <w:sz w:val="20"/>
                <w:szCs w:val="20"/>
                <w:lang w:val="en-US" w:eastAsia="en-US" w:bidi="ar-SA"/>
              </w:rPr>
              <w:t>кнопка</w:t>
            </w:r>
          </w:p>
        </w:tc>
        <w:tc>
          <w:tcPr>
            <w:tcW w:w="1316" w:type="dxa"/>
            <w:tcBorders>
              <w:top w:val="nil"/>
              <w:left w:val="nil"/>
              <w:bottom w:val="single" w:sz="4" w:space="0" w:color="auto"/>
              <w:right w:val="single" w:sz="4" w:space="0" w:color="auto"/>
            </w:tcBorders>
            <w:vAlign w:val="center"/>
            <w:hideMark/>
          </w:tcPr>
          <w:p w14:paraId="7818C01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06BCF458"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FAA5E2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501</w:t>
            </w:r>
          </w:p>
        </w:tc>
        <w:tc>
          <w:tcPr>
            <w:tcW w:w="7296" w:type="dxa"/>
            <w:tcBorders>
              <w:top w:val="nil"/>
              <w:left w:val="nil"/>
              <w:bottom w:val="single" w:sz="4" w:space="0" w:color="auto"/>
              <w:right w:val="single" w:sz="4" w:space="0" w:color="auto"/>
            </w:tcBorders>
            <w:vAlign w:val="center"/>
            <w:hideMark/>
          </w:tcPr>
          <w:p w14:paraId="25EC176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Эл</w:t>
            </w:r>
            <w:r w:rsidRPr="00DE0C8C">
              <w:rPr>
                <w:rFonts w:ascii="Sakkal Majalla" w:hAnsi="Sakkal Majalla" w:cs="Sakkal Majalla" w:hint="cs"/>
                <w:color w:val="000000"/>
                <w:sz w:val="20"/>
                <w:szCs w:val="20"/>
                <w:lang w:val="en-US" w:eastAsia="en-US" w:bidi="ar-SA"/>
              </w:rPr>
              <w:t>/</w:t>
            </w:r>
            <w:r w:rsidRPr="00DE0C8C">
              <w:rPr>
                <w:rFonts w:ascii="Cambria" w:hAnsi="Cambria" w:cs="Cambria" w:hint="cs"/>
                <w:color w:val="000000"/>
                <w:sz w:val="20"/>
                <w:szCs w:val="20"/>
                <w:lang w:val="en-US" w:eastAsia="en-US" w:bidi="ar-SA"/>
              </w:rPr>
              <w:t>клапан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дверей</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6D4B8F14"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70,000</w:t>
            </w:r>
          </w:p>
        </w:tc>
      </w:tr>
      <w:tr w:rsidR="00DE0C8C" w:rsidRPr="00DE0C8C" w14:paraId="16D992E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9F6940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502</w:t>
            </w:r>
          </w:p>
        </w:tc>
        <w:tc>
          <w:tcPr>
            <w:tcW w:w="7296" w:type="dxa"/>
            <w:tcBorders>
              <w:top w:val="nil"/>
              <w:left w:val="nil"/>
              <w:bottom w:val="single" w:sz="4" w:space="0" w:color="auto"/>
              <w:right w:val="single" w:sz="4" w:space="0" w:color="auto"/>
            </w:tcBorders>
            <w:vAlign w:val="center"/>
            <w:hideMark/>
          </w:tcPr>
          <w:p w14:paraId="2399DC5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Эл</w:t>
            </w:r>
            <w:r w:rsidRPr="00DE0C8C">
              <w:rPr>
                <w:rFonts w:ascii="Sakkal Majalla" w:hAnsi="Sakkal Majalla" w:cs="Sakkal Majalla" w:hint="cs"/>
                <w:color w:val="000000"/>
                <w:sz w:val="20"/>
                <w:szCs w:val="20"/>
                <w:lang w:val="en-US" w:eastAsia="en-US" w:bidi="ar-SA"/>
              </w:rPr>
              <w:t>/</w:t>
            </w:r>
            <w:r w:rsidRPr="00DE0C8C">
              <w:rPr>
                <w:rFonts w:ascii="Cambria" w:hAnsi="Cambria" w:cs="Cambria" w:hint="cs"/>
                <w:color w:val="000000"/>
                <w:sz w:val="20"/>
                <w:szCs w:val="20"/>
                <w:lang w:val="en-US" w:eastAsia="en-US" w:bidi="ar-SA"/>
              </w:rPr>
              <w:t>датчик</w:t>
            </w:r>
          </w:p>
        </w:tc>
        <w:tc>
          <w:tcPr>
            <w:tcW w:w="1316" w:type="dxa"/>
            <w:tcBorders>
              <w:top w:val="nil"/>
              <w:left w:val="nil"/>
              <w:bottom w:val="single" w:sz="4" w:space="0" w:color="auto"/>
              <w:right w:val="single" w:sz="4" w:space="0" w:color="auto"/>
            </w:tcBorders>
            <w:vAlign w:val="center"/>
            <w:hideMark/>
          </w:tcPr>
          <w:p w14:paraId="60A78D0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4C3EF2E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3E516C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503</w:t>
            </w:r>
          </w:p>
        </w:tc>
        <w:tc>
          <w:tcPr>
            <w:tcW w:w="7296" w:type="dxa"/>
            <w:tcBorders>
              <w:top w:val="nil"/>
              <w:left w:val="nil"/>
              <w:bottom w:val="single" w:sz="4" w:space="0" w:color="auto"/>
              <w:right w:val="single" w:sz="4" w:space="0" w:color="auto"/>
            </w:tcBorders>
            <w:vAlign w:val="center"/>
            <w:hideMark/>
          </w:tcPr>
          <w:p w14:paraId="76A6F9D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Парктроническая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система</w:t>
            </w:r>
          </w:p>
        </w:tc>
        <w:tc>
          <w:tcPr>
            <w:tcW w:w="1316" w:type="dxa"/>
            <w:tcBorders>
              <w:top w:val="nil"/>
              <w:left w:val="nil"/>
              <w:bottom w:val="single" w:sz="4" w:space="0" w:color="auto"/>
              <w:right w:val="single" w:sz="4" w:space="0" w:color="auto"/>
            </w:tcBorders>
            <w:vAlign w:val="center"/>
            <w:hideMark/>
          </w:tcPr>
          <w:p w14:paraId="7ECAFC53"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100,000</w:t>
            </w:r>
          </w:p>
        </w:tc>
      </w:tr>
      <w:tr w:rsidR="00DE0C8C" w:rsidRPr="00DE0C8C" w14:paraId="384B41C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5F9D11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504</w:t>
            </w:r>
          </w:p>
        </w:tc>
        <w:tc>
          <w:tcPr>
            <w:tcW w:w="7296" w:type="dxa"/>
            <w:tcBorders>
              <w:top w:val="nil"/>
              <w:left w:val="nil"/>
              <w:bottom w:val="single" w:sz="4" w:space="0" w:color="auto"/>
              <w:right w:val="single" w:sz="4" w:space="0" w:color="auto"/>
            </w:tcBorders>
            <w:vAlign w:val="center"/>
            <w:hideMark/>
          </w:tcPr>
          <w:p w14:paraId="7BD7A0F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Антенна</w:t>
            </w:r>
          </w:p>
        </w:tc>
        <w:tc>
          <w:tcPr>
            <w:tcW w:w="1316" w:type="dxa"/>
            <w:tcBorders>
              <w:top w:val="nil"/>
              <w:left w:val="nil"/>
              <w:bottom w:val="single" w:sz="4" w:space="0" w:color="auto"/>
              <w:right w:val="single" w:sz="4" w:space="0" w:color="auto"/>
            </w:tcBorders>
            <w:vAlign w:val="center"/>
            <w:hideMark/>
          </w:tcPr>
          <w:p w14:paraId="1A4731B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115,000</w:t>
            </w:r>
          </w:p>
        </w:tc>
      </w:tr>
      <w:tr w:rsidR="00DE0C8C" w:rsidRPr="00DE0C8C" w14:paraId="1B2EAB6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A27324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505</w:t>
            </w:r>
          </w:p>
        </w:tc>
        <w:tc>
          <w:tcPr>
            <w:tcW w:w="7296" w:type="dxa"/>
            <w:tcBorders>
              <w:top w:val="nil"/>
              <w:left w:val="nil"/>
              <w:bottom w:val="single" w:sz="4" w:space="0" w:color="auto"/>
              <w:right w:val="single" w:sz="4" w:space="0" w:color="auto"/>
            </w:tcBorders>
            <w:vAlign w:val="center"/>
            <w:hideMark/>
          </w:tcPr>
          <w:p w14:paraId="0CC0B67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Блок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управлениянагревателем</w:t>
            </w:r>
          </w:p>
        </w:tc>
        <w:tc>
          <w:tcPr>
            <w:tcW w:w="1316" w:type="dxa"/>
            <w:tcBorders>
              <w:top w:val="nil"/>
              <w:left w:val="nil"/>
              <w:bottom w:val="single" w:sz="4" w:space="0" w:color="auto"/>
              <w:right w:val="single" w:sz="4" w:space="0" w:color="auto"/>
            </w:tcBorders>
            <w:vAlign w:val="center"/>
            <w:hideMark/>
          </w:tcPr>
          <w:p w14:paraId="5824E9E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540DA5A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87319E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506</w:t>
            </w:r>
          </w:p>
        </w:tc>
        <w:tc>
          <w:tcPr>
            <w:tcW w:w="7296" w:type="dxa"/>
            <w:tcBorders>
              <w:top w:val="nil"/>
              <w:left w:val="nil"/>
              <w:bottom w:val="single" w:sz="4" w:space="0" w:color="auto"/>
              <w:right w:val="single" w:sz="4" w:space="0" w:color="auto"/>
            </w:tcBorders>
            <w:vAlign w:val="center"/>
            <w:hideMark/>
          </w:tcPr>
          <w:p w14:paraId="22B5EB0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Центральный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клапан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3805DD7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90,000</w:t>
            </w:r>
          </w:p>
        </w:tc>
      </w:tr>
      <w:tr w:rsidR="00DE0C8C" w:rsidRPr="00DE0C8C" w14:paraId="1EADA98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A98AA7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507</w:t>
            </w:r>
          </w:p>
        </w:tc>
        <w:tc>
          <w:tcPr>
            <w:tcW w:w="7296" w:type="dxa"/>
            <w:tcBorders>
              <w:top w:val="nil"/>
              <w:left w:val="nil"/>
              <w:bottom w:val="single" w:sz="4" w:space="0" w:color="auto"/>
              <w:right w:val="single" w:sz="4" w:space="0" w:color="auto"/>
            </w:tcBorders>
            <w:vAlign w:val="center"/>
            <w:hideMark/>
          </w:tcPr>
          <w:p w14:paraId="3DD09D4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Клапан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72E84E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51398E2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74C589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508</w:t>
            </w:r>
          </w:p>
        </w:tc>
        <w:tc>
          <w:tcPr>
            <w:tcW w:w="7296" w:type="dxa"/>
            <w:tcBorders>
              <w:top w:val="nil"/>
              <w:left w:val="nil"/>
              <w:bottom w:val="single" w:sz="4" w:space="0" w:color="auto"/>
              <w:right w:val="single" w:sz="4" w:space="0" w:color="auto"/>
            </w:tcBorders>
            <w:vAlign w:val="center"/>
            <w:hideMark/>
          </w:tcPr>
          <w:p w14:paraId="16EF381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Защитник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крыла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передний</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72480D7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6EC9330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80E8A9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509</w:t>
            </w:r>
          </w:p>
        </w:tc>
        <w:tc>
          <w:tcPr>
            <w:tcW w:w="7296" w:type="dxa"/>
            <w:tcBorders>
              <w:top w:val="nil"/>
              <w:left w:val="nil"/>
              <w:bottom w:val="single" w:sz="4" w:space="0" w:color="auto"/>
              <w:right w:val="single" w:sz="4" w:space="0" w:color="auto"/>
            </w:tcBorders>
            <w:vAlign w:val="center"/>
            <w:hideMark/>
          </w:tcPr>
          <w:p w14:paraId="50E78D5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Защитник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крыла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задний</w:t>
            </w:r>
          </w:p>
        </w:tc>
        <w:tc>
          <w:tcPr>
            <w:tcW w:w="1316" w:type="dxa"/>
            <w:tcBorders>
              <w:top w:val="nil"/>
              <w:left w:val="nil"/>
              <w:bottom w:val="single" w:sz="4" w:space="0" w:color="auto"/>
              <w:right w:val="single" w:sz="4" w:space="0" w:color="auto"/>
            </w:tcBorders>
            <w:vAlign w:val="center"/>
            <w:hideMark/>
          </w:tcPr>
          <w:p w14:paraId="5E25E4D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60E47FD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7B8218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510</w:t>
            </w:r>
          </w:p>
        </w:tc>
        <w:tc>
          <w:tcPr>
            <w:tcW w:w="7296" w:type="dxa"/>
            <w:tcBorders>
              <w:top w:val="nil"/>
              <w:left w:val="nil"/>
              <w:bottom w:val="single" w:sz="4" w:space="0" w:color="auto"/>
              <w:right w:val="single" w:sz="4" w:space="0" w:color="auto"/>
            </w:tcBorders>
            <w:vAlign w:val="center"/>
            <w:hideMark/>
          </w:tcPr>
          <w:p w14:paraId="2DEA637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Внутреннее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зеркало</w:t>
            </w:r>
          </w:p>
        </w:tc>
        <w:tc>
          <w:tcPr>
            <w:tcW w:w="1316" w:type="dxa"/>
            <w:tcBorders>
              <w:top w:val="nil"/>
              <w:left w:val="nil"/>
              <w:bottom w:val="single" w:sz="4" w:space="0" w:color="auto"/>
              <w:right w:val="single" w:sz="4" w:space="0" w:color="auto"/>
            </w:tcBorders>
            <w:vAlign w:val="center"/>
            <w:hideMark/>
          </w:tcPr>
          <w:p w14:paraId="13F609D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55,000</w:t>
            </w:r>
          </w:p>
        </w:tc>
      </w:tr>
      <w:tr w:rsidR="00DE0C8C" w:rsidRPr="00DE0C8C" w14:paraId="4405FFB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909CCF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511</w:t>
            </w:r>
          </w:p>
        </w:tc>
        <w:tc>
          <w:tcPr>
            <w:tcW w:w="7296" w:type="dxa"/>
            <w:tcBorders>
              <w:top w:val="nil"/>
              <w:left w:val="nil"/>
              <w:bottom w:val="single" w:sz="4" w:space="0" w:color="auto"/>
              <w:right w:val="single" w:sz="4" w:space="0" w:color="auto"/>
            </w:tcBorders>
            <w:vAlign w:val="center"/>
            <w:hideMark/>
          </w:tcPr>
          <w:p w14:paraId="4809532F"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Боковое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зеркало</w:t>
            </w:r>
          </w:p>
        </w:tc>
        <w:tc>
          <w:tcPr>
            <w:tcW w:w="1316" w:type="dxa"/>
            <w:tcBorders>
              <w:top w:val="nil"/>
              <w:left w:val="nil"/>
              <w:bottom w:val="single" w:sz="4" w:space="0" w:color="auto"/>
              <w:right w:val="single" w:sz="4" w:space="0" w:color="auto"/>
            </w:tcBorders>
            <w:vAlign w:val="center"/>
            <w:hideMark/>
          </w:tcPr>
          <w:p w14:paraId="28C90D0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140,000</w:t>
            </w:r>
          </w:p>
        </w:tc>
      </w:tr>
      <w:tr w:rsidR="00DE0C8C" w:rsidRPr="00DE0C8C" w14:paraId="0545C03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530DDF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lastRenderedPageBreak/>
              <w:t>512</w:t>
            </w:r>
          </w:p>
        </w:tc>
        <w:tc>
          <w:tcPr>
            <w:tcW w:w="7296" w:type="dxa"/>
            <w:tcBorders>
              <w:top w:val="nil"/>
              <w:left w:val="nil"/>
              <w:bottom w:val="single" w:sz="4" w:space="0" w:color="auto"/>
              <w:right w:val="single" w:sz="4" w:space="0" w:color="auto"/>
            </w:tcBorders>
            <w:vAlign w:val="center"/>
            <w:hideMark/>
          </w:tcPr>
          <w:p w14:paraId="2EBFFA3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Капот</w:t>
            </w:r>
          </w:p>
        </w:tc>
        <w:tc>
          <w:tcPr>
            <w:tcW w:w="1316" w:type="dxa"/>
            <w:tcBorders>
              <w:top w:val="nil"/>
              <w:left w:val="nil"/>
              <w:bottom w:val="single" w:sz="4" w:space="0" w:color="auto"/>
              <w:right w:val="single" w:sz="4" w:space="0" w:color="auto"/>
            </w:tcBorders>
            <w:vAlign w:val="center"/>
            <w:hideMark/>
          </w:tcPr>
          <w:p w14:paraId="15EECD4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220,000</w:t>
            </w:r>
          </w:p>
        </w:tc>
      </w:tr>
      <w:tr w:rsidR="00DE0C8C" w:rsidRPr="00DE0C8C" w14:paraId="1DCB111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FEC946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513</w:t>
            </w:r>
          </w:p>
        </w:tc>
        <w:tc>
          <w:tcPr>
            <w:tcW w:w="7296" w:type="dxa"/>
            <w:tcBorders>
              <w:top w:val="nil"/>
              <w:left w:val="nil"/>
              <w:bottom w:val="single" w:sz="4" w:space="0" w:color="auto"/>
              <w:right w:val="single" w:sz="4" w:space="0" w:color="auto"/>
            </w:tcBorders>
            <w:vAlign w:val="center"/>
            <w:hideMark/>
          </w:tcPr>
          <w:p w14:paraId="12067F7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Кронштейн</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бампера</w:t>
            </w:r>
          </w:p>
        </w:tc>
        <w:tc>
          <w:tcPr>
            <w:tcW w:w="1316" w:type="dxa"/>
            <w:tcBorders>
              <w:top w:val="nil"/>
              <w:left w:val="nil"/>
              <w:bottom w:val="single" w:sz="4" w:space="0" w:color="auto"/>
              <w:right w:val="single" w:sz="4" w:space="0" w:color="auto"/>
            </w:tcBorders>
            <w:vAlign w:val="center"/>
            <w:hideMark/>
          </w:tcPr>
          <w:p w14:paraId="1E54298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12,000</w:t>
            </w:r>
          </w:p>
        </w:tc>
      </w:tr>
      <w:tr w:rsidR="00DE0C8C" w:rsidRPr="00DE0C8C" w14:paraId="0C01DF1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25A82E9"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514</w:t>
            </w:r>
          </w:p>
        </w:tc>
        <w:tc>
          <w:tcPr>
            <w:tcW w:w="7296" w:type="dxa"/>
            <w:tcBorders>
              <w:top w:val="nil"/>
              <w:left w:val="nil"/>
              <w:bottom w:val="single" w:sz="4" w:space="0" w:color="auto"/>
              <w:right w:val="single" w:sz="4" w:space="0" w:color="auto"/>
            </w:tcBorders>
            <w:vAlign w:val="center"/>
            <w:hideMark/>
          </w:tcPr>
          <w:p w14:paraId="355CCDEE"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Крыло</w:t>
            </w:r>
          </w:p>
        </w:tc>
        <w:tc>
          <w:tcPr>
            <w:tcW w:w="1316" w:type="dxa"/>
            <w:tcBorders>
              <w:top w:val="nil"/>
              <w:left w:val="nil"/>
              <w:bottom w:val="single" w:sz="4" w:space="0" w:color="auto"/>
              <w:right w:val="single" w:sz="4" w:space="0" w:color="auto"/>
            </w:tcBorders>
            <w:vAlign w:val="center"/>
            <w:hideMark/>
          </w:tcPr>
          <w:p w14:paraId="4455008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150,000</w:t>
            </w:r>
          </w:p>
        </w:tc>
      </w:tr>
      <w:tr w:rsidR="00DE0C8C" w:rsidRPr="00DE0C8C" w14:paraId="6A923E4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ED810A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515</w:t>
            </w:r>
          </w:p>
        </w:tc>
        <w:tc>
          <w:tcPr>
            <w:tcW w:w="7296" w:type="dxa"/>
            <w:tcBorders>
              <w:top w:val="nil"/>
              <w:left w:val="nil"/>
              <w:bottom w:val="single" w:sz="4" w:space="0" w:color="auto"/>
              <w:right w:val="single" w:sz="4" w:space="0" w:color="auto"/>
            </w:tcBorders>
            <w:vAlign w:val="center"/>
            <w:hideMark/>
          </w:tcPr>
          <w:p w14:paraId="0202CED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Молдинг</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40C5426E"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7D8241F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76BB26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516</w:t>
            </w:r>
          </w:p>
        </w:tc>
        <w:tc>
          <w:tcPr>
            <w:tcW w:w="7296" w:type="dxa"/>
            <w:tcBorders>
              <w:top w:val="nil"/>
              <w:left w:val="nil"/>
              <w:bottom w:val="single" w:sz="4" w:space="0" w:color="auto"/>
              <w:right w:val="single" w:sz="4" w:space="0" w:color="auto"/>
            </w:tcBorders>
            <w:vAlign w:val="center"/>
            <w:hideMark/>
          </w:tcPr>
          <w:p w14:paraId="49A83BB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Молдинг</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56079F9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15,000</w:t>
            </w:r>
          </w:p>
        </w:tc>
      </w:tr>
      <w:tr w:rsidR="00DE0C8C" w:rsidRPr="00DE0C8C" w14:paraId="25D1A8F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9297FF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517</w:t>
            </w:r>
          </w:p>
        </w:tc>
        <w:tc>
          <w:tcPr>
            <w:tcW w:w="7296" w:type="dxa"/>
            <w:tcBorders>
              <w:top w:val="nil"/>
              <w:left w:val="nil"/>
              <w:bottom w:val="single" w:sz="4" w:space="0" w:color="auto"/>
              <w:right w:val="single" w:sz="4" w:space="0" w:color="auto"/>
            </w:tcBorders>
            <w:vAlign w:val="center"/>
            <w:hideMark/>
          </w:tcPr>
          <w:p w14:paraId="181EFB7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Резина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стекла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77A23B8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35,000</w:t>
            </w:r>
          </w:p>
        </w:tc>
      </w:tr>
      <w:tr w:rsidR="00DE0C8C" w:rsidRPr="00DE0C8C" w14:paraId="2CF3FC3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74B00B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518</w:t>
            </w:r>
          </w:p>
        </w:tc>
        <w:tc>
          <w:tcPr>
            <w:tcW w:w="7296" w:type="dxa"/>
            <w:tcBorders>
              <w:top w:val="nil"/>
              <w:left w:val="nil"/>
              <w:bottom w:val="single" w:sz="4" w:space="0" w:color="auto"/>
              <w:right w:val="single" w:sz="4" w:space="0" w:color="auto"/>
            </w:tcBorders>
            <w:vAlign w:val="center"/>
            <w:hideMark/>
          </w:tcPr>
          <w:p w14:paraId="13682EA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Резина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стекла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1ED3586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35,000</w:t>
            </w:r>
          </w:p>
        </w:tc>
      </w:tr>
      <w:tr w:rsidR="00DE0C8C" w:rsidRPr="00DE0C8C" w14:paraId="4501254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71F2FF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519</w:t>
            </w:r>
          </w:p>
        </w:tc>
        <w:tc>
          <w:tcPr>
            <w:tcW w:w="7296" w:type="dxa"/>
            <w:tcBorders>
              <w:top w:val="nil"/>
              <w:left w:val="nil"/>
              <w:bottom w:val="single" w:sz="4" w:space="0" w:color="auto"/>
              <w:right w:val="single" w:sz="4" w:space="0" w:color="auto"/>
            </w:tcBorders>
            <w:vAlign w:val="center"/>
            <w:hideMark/>
          </w:tcPr>
          <w:p w14:paraId="728088E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Защитник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от</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дождя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ветра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ветровик</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810BBC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180CF7E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800CA8C"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520</w:t>
            </w:r>
          </w:p>
        </w:tc>
        <w:tc>
          <w:tcPr>
            <w:tcW w:w="7296" w:type="dxa"/>
            <w:tcBorders>
              <w:top w:val="nil"/>
              <w:left w:val="nil"/>
              <w:bottom w:val="single" w:sz="4" w:space="0" w:color="auto"/>
              <w:right w:val="single" w:sz="4" w:space="0" w:color="auto"/>
            </w:tcBorders>
            <w:vAlign w:val="center"/>
            <w:hideMark/>
          </w:tcPr>
          <w:p w14:paraId="316732F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Резина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5F1A892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29,000</w:t>
            </w:r>
          </w:p>
        </w:tc>
      </w:tr>
      <w:tr w:rsidR="00DE0C8C" w:rsidRPr="00DE0C8C" w14:paraId="604A480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48E7AF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521</w:t>
            </w:r>
          </w:p>
        </w:tc>
        <w:tc>
          <w:tcPr>
            <w:tcW w:w="7296" w:type="dxa"/>
            <w:tcBorders>
              <w:top w:val="nil"/>
              <w:left w:val="nil"/>
              <w:bottom w:val="single" w:sz="4" w:space="0" w:color="auto"/>
              <w:right w:val="single" w:sz="4" w:space="0" w:color="auto"/>
            </w:tcBorders>
            <w:vAlign w:val="center"/>
            <w:hideMark/>
          </w:tcPr>
          <w:p w14:paraId="290FEB63"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Резина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62C5FB6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29,000</w:t>
            </w:r>
          </w:p>
        </w:tc>
      </w:tr>
      <w:tr w:rsidR="00DE0C8C" w:rsidRPr="00DE0C8C" w14:paraId="602540F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CB920F0"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522</w:t>
            </w:r>
          </w:p>
        </w:tc>
        <w:tc>
          <w:tcPr>
            <w:tcW w:w="7296" w:type="dxa"/>
            <w:tcBorders>
              <w:top w:val="nil"/>
              <w:left w:val="nil"/>
              <w:bottom w:val="single" w:sz="4" w:space="0" w:color="auto"/>
              <w:right w:val="single" w:sz="4" w:space="0" w:color="auto"/>
            </w:tcBorders>
            <w:vAlign w:val="center"/>
            <w:hideMark/>
          </w:tcPr>
          <w:p w14:paraId="0531511C"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Молдинг</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стекла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5001624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5598002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039725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523</w:t>
            </w:r>
          </w:p>
        </w:tc>
        <w:tc>
          <w:tcPr>
            <w:tcW w:w="7296" w:type="dxa"/>
            <w:tcBorders>
              <w:top w:val="nil"/>
              <w:left w:val="nil"/>
              <w:bottom w:val="single" w:sz="4" w:space="0" w:color="auto"/>
              <w:right w:val="single" w:sz="4" w:space="0" w:color="auto"/>
            </w:tcBorders>
            <w:vAlign w:val="center"/>
            <w:hideMark/>
          </w:tcPr>
          <w:p w14:paraId="06E5033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Молдинг</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стекла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AB9665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4DEA2F1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349DAB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524</w:t>
            </w:r>
          </w:p>
        </w:tc>
        <w:tc>
          <w:tcPr>
            <w:tcW w:w="7296" w:type="dxa"/>
            <w:tcBorders>
              <w:top w:val="nil"/>
              <w:left w:val="nil"/>
              <w:bottom w:val="single" w:sz="4" w:space="0" w:color="auto"/>
              <w:right w:val="single" w:sz="4" w:space="0" w:color="auto"/>
            </w:tcBorders>
            <w:vAlign w:val="center"/>
            <w:hideMark/>
          </w:tcPr>
          <w:p w14:paraId="03595BF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Ручка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внтуренняя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16296A9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5C13BD7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C1D6D3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525</w:t>
            </w:r>
          </w:p>
        </w:tc>
        <w:tc>
          <w:tcPr>
            <w:tcW w:w="7296" w:type="dxa"/>
            <w:tcBorders>
              <w:top w:val="nil"/>
              <w:left w:val="nil"/>
              <w:bottom w:val="single" w:sz="4" w:space="0" w:color="auto"/>
              <w:right w:val="single" w:sz="4" w:space="0" w:color="auto"/>
            </w:tcBorders>
            <w:vAlign w:val="center"/>
            <w:hideMark/>
          </w:tcPr>
          <w:p w14:paraId="7FF35AA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Ручка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внтуренняя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35E98EB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w:t>
            </w:r>
          </w:p>
        </w:tc>
      </w:tr>
      <w:tr w:rsidR="00DE0C8C" w:rsidRPr="00DE0C8C" w14:paraId="782F9AF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C59768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526</w:t>
            </w:r>
          </w:p>
        </w:tc>
        <w:tc>
          <w:tcPr>
            <w:tcW w:w="7296" w:type="dxa"/>
            <w:tcBorders>
              <w:top w:val="nil"/>
              <w:left w:val="nil"/>
              <w:bottom w:val="single" w:sz="4" w:space="0" w:color="auto"/>
              <w:right w:val="single" w:sz="4" w:space="0" w:color="auto"/>
            </w:tcBorders>
            <w:vAlign w:val="center"/>
            <w:hideMark/>
          </w:tcPr>
          <w:p w14:paraId="0F24ADC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Ручка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наружная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0D2C511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27,000</w:t>
            </w:r>
          </w:p>
        </w:tc>
      </w:tr>
      <w:tr w:rsidR="00DE0C8C" w:rsidRPr="00DE0C8C" w14:paraId="6120FED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55A18F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527</w:t>
            </w:r>
          </w:p>
        </w:tc>
        <w:tc>
          <w:tcPr>
            <w:tcW w:w="7296" w:type="dxa"/>
            <w:tcBorders>
              <w:top w:val="nil"/>
              <w:left w:val="nil"/>
              <w:bottom w:val="single" w:sz="4" w:space="0" w:color="auto"/>
              <w:right w:val="single" w:sz="4" w:space="0" w:color="auto"/>
            </w:tcBorders>
            <w:vAlign w:val="center"/>
            <w:hideMark/>
          </w:tcPr>
          <w:p w14:paraId="7C7C2D4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Ручка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наружная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2E187B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27,000</w:t>
            </w:r>
          </w:p>
        </w:tc>
      </w:tr>
      <w:tr w:rsidR="00DE0C8C" w:rsidRPr="00DE0C8C" w14:paraId="66CB1B3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9DDDCF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528</w:t>
            </w:r>
          </w:p>
        </w:tc>
        <w:tc>
          <w:tcPr>
            <w:tcW w:w="7296" w:type="dxa"/>
            <w:tcBorders>
              <w:top w:val="nil"/>
              <w:left w:val="nil"/>
              <w:bottom w:val="single" w:sz="4" w:space="0" w:color="auto"/>
              <w:right w:val="single" w:sz="4" w:space="0" w:color="auto"/>
            </w:tcBorders>
            <w:vAlign w:val="center"/>
            <w:hideMark/>
          </w:tcPr>
          <w:p w14:paraId="5F71EB0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Резина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багажника</w:t>
            </w:r>
          </w:p>
        </w:tc>
        <w:tc>
          <w:tcPr>
            <w:tcW w:w="1316" w:type="dxa"/>
            <w:tcBorders>
              <w:top w:val="nil"/>
              <w:left w:val="nil"/>
              <w:bottom w:val="single" w:sz="4" w:space="0" w:color="auto"/>
              <w:right w:val="single" w:sz="4" w:space="0" w:color="auto"/>
            </w:tcBorders>
            <w:vAlign w:val="center"/>
            <w:hideMark/>
          </w:tcPr>
          <w:p w14:paraId="305277C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35,000</w:t>
            </w:r>
          </w:p>
        </w:tc>
      </w:tr>
      <w:tr w:rsidR="00DE0C8C" w:rsidRPr="00DE0C8C" w14:paraId="63EC0CC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8E0C13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529</w:t>
            </w:r>
          </w:p>
        </w:tc>
        <w:tc>
          <w:tcPr>
            <w:tcW w:w="7296" w:type="dxa"/>
            <w:tcBorders>
              <w:top w:val="nil"/>
              <w:left w:val="nil"/>
              <w:bottom w:val="single" w:sz="4" w:space="0" w:color="auto"/>
              <w:right w:val="single" w:sz="4" w:space="0" w:color="auto"/>
            </w:tcBorders>
            <w:vAlign w:val="center"/>
            <w:hideMark/>
          </w:tcPr>
          <w:p w14:paraId="0161FEF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Стекло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277F910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3E25D3B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1B2A244"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530</w:t>
            </w:r>
          </w:p>
        </w:tc>
        <w:tc>
          <w:tcPr>
            <w:tcW w:w="7296" w:type="dxa"/>
            <w:tcBorders>
              <w:top w:val="nil"/>
              <w:left w:val="nil"/>
              <w:bottom w:val="single" w:sz="4" w:space="0" w:color="auto"/>
              <w:right w:val="single" w:sz="4" w:space="0" w:color="auto"/>
            </w:tcBorders>
            <w:vAlign w:val="center"/>
            <w:hideMark/>
          </w:tcPr>
          <w:p w14:paraId="6D07F1C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Стекло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64D44346"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50,000</w:t>
            </w:r>
          </w:p>
        </w:tc>
      </w:tr>
      <w:tr w:rsidR="00DE0C8C" w:rsidRPr="00DE0C8C" w14:paraId="5B79FC8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C389E1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531</w:t>
            </w:r>
          </w:p>
        </w:tc>
        <w:tc>
          <w:tcPr>
            <w:tcW w:w="7296" w:type="dxa"/>
            <w:tcBorders>
              <w:top w:val="nil"/>
              <w:left w:val="nil"/>
              <w:bottom w:val="single" w:sz="4" w:space="0" w:color="auto"/>
              <w:right w:val="single" w:sz="4" w:space="0" w:color="auto"/>
            </w:tcBorders>
            <w:vAlign w:val="center"/>
            <w:hideMark/>
          </w:tcPr>
          <w:p w14:paraId="3315236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Заднее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ветровое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стекло</w:t>
            </w:r>
          </w:p>
        </w:tc>
        <w:tc>
          <w:tcPr>
            <w:tcW w:w="1316" w:type="dxa"/>
            <w:tcBorders>
              <w:top w:val="nil"/>
              <w:left w:val="nil"/>
              <w:bottom w:val="single" w:sz="4" w:space="0" w:color="auto"/>
              <w:right w:val="single" w:sz="4" w:space="0" w:color="auto"/>
            </w:tcBorders>
            <w:vAlign w:val="center"/>
            <w:hideMark/>
          </w:tcPr>
          <w:p w14:paraId="4CFB305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125,000</w:t>
            </w:r>
          </w:p>
        </w:tc>
      </w:tr>
      <w:tr w:rsidR="00DE0C8C" w:rsidRPr="00DE0C8C" w14:paraId="5538489A"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1D9A41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532</w:t>
            </w:r>
          </w:p>
        </w:tc>
        <w:tc>
          <w:tcPr>
            <w:tcW w:w="7296" w:type="dxa"/>
            <w:tcBorders>
              <w:top w:val="nil"/>
              <w:left w:val="nil"/>
              <w:bottom w:val="single" w:sz="4" w:space="0" w:color="auto"/>
              <w:right w:val="single" w:sz="4" w:space="0" w:color="auto"/>
            </w:tcBorders>
            <w:vAlign w:val="center"/>
            <w:hideMark/>
          </w:tcPr>
          <w:p w14:paraId="45796A3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Ограничатель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5DEC81B1"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607E2C5C"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B462BF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533</w:t>
            </w:r>
          </w:p>
        </w:tc>
        <w:tc>
          <w:tcPr>
            <w:tcW w:w="7296" w:type="dxa"/>
            <w:tcBorders>
              <w:top w:val="nil"/>
              <w:left w:val="nil"/>
              <w:bottom w:val="single" w:sz="4" w:space="0" w:color="auto"/>
              <w:right w:val="single" w:sz="4" w:space="0" w:color="auto"/>
            </w:tcBorders>
            <w:vAlign w:val="center"/>
            <w:hideMark/>
          </w:tcPr>
          <w:p w14:paraId="7E116B68"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Ограничитель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7D527C7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41C29C8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378AFB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534</w:t>
            </w:r>
          </w:p>
        </w:tc>
        <w:tc>
          <w:tcPr>
            <w:tcW w:w="7296" w:type="dxa"/>
            <w:tcBorders>
              <w:top w:val="nil"/>
              <w:left w:val="nil"/>
              <w:bottom w:val="single" w:sz="4" w:space="0" w:color="auto"/>
              <w:right w:val="single" w:sz="4" w:space="0" w:color="auto"/>
            </w:tcBorders>
            <w:vAlign w:val="center"/>
            <w:hideMark/>
          </w:tcPr>
          <w:p w14:paraId="27FB0290"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Подлокотник</w:t>
            </w:r>
          </w:p>
        </w:tc>
        <w:tc>
          <w:tcPr>
            <w:tcW w:w="1316" w:type="dxa"/>
            <w:tcBorders>
              <w:top w:val="nil"/>
              <w:left w:val="nil"/>
              <w:bottom w:val="single" w:sz="4" w:space="0" w:color="auto"/>
              <w:right w:val="single" w:sz="4" w:space="0" w:color="auto"/>
            </w:tcBorders>
            <w:vAlign w:val="center"/>
            <w:hideMark/>
          </w:tcPr>
          <w:p w14:paraId="639E0F6C"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85,000</w:t>
            </w:r>
          </w:p>
        </w:tc>
      </w:tr>
      <w:tr w:rsidR="00DE0C8C" w:rsidRPr="00DE0C8C" w14:paraId="19F385FD"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1FB5E93"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536</w:t>
            </w:r>
          </w:p>
        </w:tc>
        <w:tc>
          <w:tcPr>
            <w:tcW w:w="7296" w:type="dxa"/>
            <w:tcBorders>
              <w:top w:val="nil"/>
              <w:left w:val="nil"/>
              <w:bottom w:val="single" w:sz="4" w:space="0" w:color="auto"/>
              <w:right w:val="single" w:sz="4" w:space="0" w:color="auto"/>
            </w:tcBorders>
            <w:vAlign w:val="center"/>
            <w:hideMark/>
          </w:tcPr>
          <w:p w14:paraId="0368197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Облицовка</w:t>
            </w:r>
          </w:p>
        </w:tc>
        <w:tc>
          <w:tcPr>
            <w:tcW w:w="1316" w:type="dxa"/>
            <w:tcBorders>
              <w:top w:val="nil"/>
              <w:left w:val="nil"/>
              <w:bottom w:val="single" w:sz="4" w:space="0" w:color="auto"/>
              <w:right w:val="single" w:sz="4" w:space="0" w:color="auto"/>
            </w:tcBorders>
            <w:vAlign w:val="center"/>
            <w:hideMark/>
          </w:tcPr>
          <w:p w14:paraId="4BA527C5"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115,000</w:t>
            </w:r>
          </w:p>
        </w:tc>
      </w:tr>
      <w:tr w:rsidR="00DE0C8C" w:rsidRPr="00DE0C8C" w14:paraId="06C682D6"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67F11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537</w:t>
            </w:r>
          </w:p>
        </w:tc>
        <w:tc>
          <w:tcPr>
            <w:tcW w:w="7296" w:type="dxa"/>
            <w:tcBorders>
              <w:top w:val="nil"/>
              <w:left w:val="nil"/>
              <w:bottom w:val="single" w:sz="4" w:space="0" w:color="auto"/>
              <w:right w:val="single" w:sz="4" w:space="0" w:color="auto"/>
            </w:tcBorders>
            <w:vAlign w:val="center"/>
            <w:hideMark/>
          </w:tcPr>
          <w:p w14:paraId="649898F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Петля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передней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4D31B3A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30,000</w:t>
            </w:r>
          </w:p>
        </w:tc>
      </w:tr>
      <w:tr w:rsidR="00DE0C8C" w:rsidRPr="00DE0C8C" w14:paraId="55BB99D5"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08960BCF"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538</w:t>
            </w:r>
          </w:p>
        </w:tc>
        <w:tc>
          <w:tcPr>
            <w:tcW w:w="7296" w:type="dxa"/>
            <w:tcBorders>
              <w:top w:val="nil"/>
              <w:left w:val="nil"/>
              <w:bottom w:val="single" w:sz="4" w:space="0" w:color="auto"/>
              <w:right w:val="single" w:sz="4" w:space="0" w:color="auto"/>
            </w:tcBorders>
            <w:vAlign w:val="center"/>
            <w:hideMark/>
          </w:tcPr>
          <w:p w14:paraId="7F4FC349"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Петля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задней</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двери</w:t>
            </w:r>
          </w:p>
        </w:tc>
        <w:tc>
          <w:tcPr>
            <w:tcW w:w="1316" w:type="dxa"/>
            <w:tcBorders>
              <w:top w:val="nil"/>
              <w:left w:val="nil"/>
              <w:bottom w:val="single" w:sz="4" w:space="0" w:color="auto"/>
              <w:right w:val="single" w:sz="4" w:space="0" w:color="auto"/>
            </w:tcBorders>
            <w:vAlign w:val="center"/>
            <w:hideMark/>
          </w:tcPr>
          <w:p w14:paraId="3203C57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3,000</w:t>
            </w:r>
          </w:p>
        </w:tc>
      </w:tr>
      <w:tr w:rsidR="00DE0C8C" w:rsidRPr="00DE0C8C" w14:paraId="34EAB773"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9096948"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539</w:t>
            </w:r>
          </w:p>
        </w:tc>
        <w:tc>
          <w:tcPr>
            <w:tcW w:w="7296" w:type="dxa"/>
            <w:tcBorders>
              <w:top w:val="nil"/>
              <w:left w:val="nil"/>
              <w:bottom w:val="single" w:sz="4" w:space="0" w:color="auto"/>
              <w:right w:val="single" w:sz="4" w:space="0" w:color="auto"/>
            </w:tcBorders>
            <w:vAlign w:val="center"/>
            <w:hideMark/>
          </w:tcPr>
          <w:p w14:paraId="1918AE0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Петля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капота</w:t>
            </w:r>
          </w:p>
        </w:tc>
        <w:tc>
          <w:tcPr>
            <w:tcW w:w="1316" w:type="dxa"/>
            <w:tcBorders>
              <w:top w:val="nil"/>
              <w:left w:val="nil"/>
              <w:bottom w:val="single" w:sz="4" w:space="0" w:color="auto"/>
              <w:right w:val="single" w:sz="4" w:space="0" w:color="auto"/>
            </w:tcBorders>
            <w:vAlign w:val="center"/>
            <w:hideMark/>
          </w:tcPr>
          <w:p w14:paraId="62D8DEDD"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25,000</w:t>
            </w:r>
          </w:p>
        </w:tc>
      </w:tr>
      <w:tr w:rsidR="00DE0C8C" w:rsidRPr="00DE0C8C" w14:paraId="4DDAA18B"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B8C979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540</w:t>
            </w:r>
          </w:p>
        </w:tc>
        <w:tc>
          <w:tcPr>
            <w:tcW w:w="7296" w:type="dxa"/>
            <w:tcBorders>
              <w:top w:val="nil"/>
              <w:left w:val="nil"/>
              <w:bottom w:val="single" w:sz="4" w:space="0" w:color="auto"/>
              <w:right w:val="single" w:sz="4" w:space="0" w:color="auto"/>
            </w:tcBorders>
            <w:vAlign w:val="center"/>
            <w:hideMark/>
          </w:tcPr>
          <w:p w14:paraId="4BA0230B"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Брызговик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передний</w:t>
            </w:r>
          </w:p>
        </w:tc>
        <w:tc>
          <w:tcPr>
            <w:tcW w:w="1316" w:type="dxa"/>
            <w:tcBorders>
              <w:top w:val="nil"/>
              <w:left w:val="nil"/>
              <w:bottom w:val="single" w:sz="4" w:space="0" w:color="auto"/>
              <w:right w:val="single" w:sz="4" w:space="0" w:color="auto"/>
            </w:tcBorders>
            <w:vAlign w:val="center"/>
            <w:hideMark/>
          </w:tcPr>
          <w:p w14:paraId="596D36C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2ECA9E3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57742F01"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541</w:t>
            </w:r>
          </w:p>
        </w:tc>
        <w:tc>
          <w:tcPr>
            <w:tcW w:w="7296" w:type="dxa"/>
            <w:tcBorders>
              <w:top w:val="nil"/>
              <w:left w:val="nil"/>
              <w:bottom w:val="single" w:sz="4" w:space="0" w:color="auto"/>
              <w:right w:val="single" w:sz="4" w:space="0" w:color="auto"/>
            </w:tcBorders>
            <w:vAlign w:val="center"/>
            <w:hideMark/>
          </w:tcPr>
          <w:p w14:paraId="1F3C2D94" w14:textId="77777777" w:rsidR="00DE0C8C" w:rsidRPr="00DE0C8C" w:rsidRDefault="00DE0C8C" w:rsidP="00DE0C8C">
            <w:pPr>
              <w:rPr>
                <w:rFonts w:ascii="Sakkal Majalla" w:hAnsi="Sakkal Majalla" w:cs="Sakkal Majalla" w:hint="cs"/>
                <w:sz w:val="20"/>
                <w:szCs w:val="20"/>
                <w:lang w:val="en-US" w:eastAsia="en-US" w:bidi="ar-SA"/>
              </w:rPr>
            </w:pPr>
            <w:r w:rsidRPr="00DE0C8C">
              <w:rPr>
                <w:rFonts w:ascii="Cambria" w:hAnsi="Cambria" w:cs="Cambria" w:hint="cs"/>
                <w:sz w:val="20"/>
                <w:szCs w:val="20"/>
                <w:lang w:val="en-US" w:eastAsia="en-US" w:bidi="ar-SA"/>
              </w:rPr>
              <w:t>Брызговик</w:t>
            </w:r>
            <w:r w:rsidRPr="00DE0C8C">
              <w:rPr>
                <w:rFonts w:ascii="Sakkal Majalla" w:hAnsi="Sakkal Majalla" w:cs="Sakkal Majalla" w:hint="cs"/>
                <w:sz w:val="20"/>
                <w:szCs w:val="20"/>
                <w:lang w:val="en-US" w:eastAsia="en-US" w:bidi="ar-SA"/>
              </w:rPr>
              <w:t xml:space="preserve"> </w:t>
            </w:r>
            <w:r w:rsidRPr="00DE0C8C">
              <w:rPr>
                <w:rFonts w:ascii="Cambria" w:hAnsi="Cambria" w:cs="Cambria" w:hint="cs"/>
                <w:sz w:val="20"/>
                <w:szCs w:val="20"/>
                <w:lang w:val="en-US" w:eastAsia="en-US" w:bidi="ar-SA"/>
              </w:rPr>
              <w:t>задний</w:t>
            </w:r>
          </w:p>
        </w:tc>
        <w:tc>
          <w:tcPr>
            <w:tcW w:w="1316" w:type="dxa"/>
            <w:tcBorders>
              <w:top w:val="nil"/>
              <w:left w:val="nil"/>
              <w:bottom w:val="single" w:sz="4" w:space="0" w:color="auto"/>
              <w:right w:val="single" w:sz="4" w:space="0" w:color="auto"/>
            </w:tcBorders>
            <w:vAlign w:val="center"/>
            <w:hideMark/>
          </w:tcPr>
          <w:p w14:paraId="62AD560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2ED75EB2"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E2482FE"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542</w:t>
            </w:r>
          </w:p>
        </w:tc>
        <w:tc>
          <w:tcPr>
            <w:tcW w:w="7296" w:type="dxa"/>
            <w:tcBorders>
              <w:top w:val="nil"/>
              <w:left w:val="nil"/>
              <w:bottom w:val="single" w:sz="4" w:space="0" w:color="auto"/>
              <w:right w:val="single" w:sz="4" w:space="0" w:color="auto"/>
            </w:tcBorders>
            <w:vAlign w:val="center"/>
            <w:hideMark/>
          </w:tcPr>
          <w:p w14:paraId="49C20A0A"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Скамейка</w:t>
            </w:r>
          </w:p>
        </w:tc>
        <w:tc>
          <w:tcPr>
            <w:tcW w:w="1316" w:type="dxa"/>
            <w:tcBorders>
              <w:top w:val="nil"/>
              <w:left w:val="nil"/>
              <w:bottom w:val="single" w:sz="4" w:space="0" w:color="auto"/>
              <w:right w:val="single" w:sz="4" w:space="0" w:color="auto"/>
            </w:tcBorders>
            <w:vAlign w:val="center"/>
            <w:hideMark/>
          </w:tcPr>
          <w:p w14:paraId="3407EB37"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40,000</w:t>
            </w:r>
          </w:p>
        </w:tc>
      </w:tr>
      <w:tr w:rsidR="00DE0C8C" w:rsidRPr="00DE0C8C" w14:paraId="2BFBE95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1758919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543</w:t>
            </w:r>
          </w:p>
        </w:tc>
        <w:tc>
          <w:tcPr>
            <w:tcW w:w="7296" w:type="dxa"/>
            <w:tcBorders>
              <w:top w:val="nil"/>
              <w:left w:val="nil"/>
              <w:bottom w:val="single" w:sz="4" w:space="0" w:color="auto"/>
              <w:right w:val="single" w:sz="4" w:space="0" w:color="auto"/>
            </w:tcBorders>
            <w:vAlign w:val="center"/>
            <w:hideMark/>
          </w:tcPr>
          <w:p w14:paraId="3BD6B0F7"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Козырек</w:t>
            </w:r>
          </w:p>
        </w:tc>
        <w:tc>
          <w:tcPr>
            <w:tcW w:w="1316" w:type="dxa"/>
            <w:tcBorders>
              <w:top w:val="nil"/>
              <w:left w:val="nil"/>
              <w:bottom w:val="single" w:sz="4" w:space="0" w:color="auto"/>
              <w:right w:val="single" w:sz="4" w:space="0" w:color="auto"/>
            </w:tcBorders>
            <w:vAlign w:val="center"/>
            <w:hideMark/>
          </w:tcPr>
          <w:p w14:paraId="364FBC6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10,000</w:t>
            </w:r>
          </w:p>
        </w:tc>
      </w:tr>
      <w:tr w:rsidR="00DE0C8C" w:rsidRPr="00DE0C8C" w14:paraId="47F9837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A33058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544</w:t>
            </w:r>
          </w:p>
        </w:tc>
        <w:tc>
          <w:tcPr>
            <w:tcW w:w="7296" w:type="dxa"/>
            <w:tcBorders>
              <w:top w:val="nil"/>
              <w:left w:val="nil"/>
              <w:bottom w:val="single" w:sz="4" w:space="0" w:color="auto"/>
              <w:right w:val="single" w:sz="4" w:space="0" w:color="auto"/>
            </w:tcBorders>
            <w:vAlign w:val="center"/>
            <w:hideMark/>
          </w:tcPr>
          <w:p w14:paraId="12689105"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Резиновые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коврики</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салона</w:t>
            </w:r>
          </w:p>
        </w:tc>
        <w:tc>
          <w:tcPr>
            <w:tcW w:w="1316" w:type="dxa"/>
            <w:tcBorders>
              <w:top w:val="nil"/>
              <w:left w:val="nil"/>
              <w:bottom w:val="single" w:sz="4" w:space="0" w:color="auto"/>
              <w:right w:val="single" w:sz="4" w:space="0" w:color="auto"/>
            </w:tcBorders>
            <w:vAlign w:val="center"/>
            <w:hideMark/>
          </w:tcPr>
          <w:p w14:paraId="50903978"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4EB2BF14"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4A354206"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545</w:t>
            </w:r>
          </w:p>
        </w:tc>
        <w:tc>
          <w:tcPr>
            <w:tcW w:w="7296" w:type="dxa"/>
            <w:tcBorders>
              <w:top w:val="nil"/>
              <w:left w:val="nil"/>
              <w:bottom w:val="single" w:sz="4" w:space="0" w:color="auto"/>
              <w:right w:val="single" w:sz="4" w:space="0" w:color="auto"/>
            </w:tcBorders>
            <w:vAlign w:val="center"/>
            <w:hideMark/>
          </w:tcPr>
          <w:p w14:paraId="7832B931"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Трос</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багажника</w:t>
            </w:r>
          </w:p>
        </w:tc>
        <w:tc>
          <w:tcPr>
            <w:tcW w:w="1316" w:type="dxa"/>
            <w:tcBorders>
              <w:top w:val="nil"/>
              <w:left w:val="nil"/>
              <w:bottom w:val="single" w:sz="4" w:space="0" w:color="auto"/>
              <w:right w:val="single" w:sz="4" w:space="0" w:color="auto"/>
            </w:tcBorders>
            <w:vAlign w:val="center"/>
            <w:hideMark/>
          </w:tcPr>
          <w:p w14:paraId="4CF784E9"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20,000</w:t>
            </w:r>
          </w:p>
        </w:tc>
      </w:tr>
      <w:tr w:rsidR="00DE0C8C" w:rsidRPr="00DE0C8C" w14:paraId="7D40D867"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A593357"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546</w:t>
            </w:r>
          </w:p>
        </w:tc>
        <w:tc>
          <w:tcPr>
            <w:tcW w:w="7296" w:type="dxa"/>
            <w:tcBorders>
              <w:top w:val="nil"/>
              <w:left w:val="nil"/>
              <w:bottom w:val="single" w:sz="4" w:space="0" w:color="auto"/>
              <w:right w:val="single" w:sz="4" w:space="0" w:color="auto"/>
            </w:tcBorders>
            <w:vAlign w:val="center"/>
            <w:hideMark/>
          </w:tcPr>
          <w:p w14:paraId="0B13589D"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Колпак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ступицы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колеса</w:t>
            </w:r>
          </w:p>
        </w:tc>
        <w:tc>
          <w:tcPr>
            <w:tcW w:w="1316" w:type="dxa"/>
            <w:tcBorders>
              <w:top w:val="nil"/>
              <w:left w:val="nil"/>
              <w:bottom w:val="single" w:sz="4" w:space="0" w:color="auto"/>
              <w:right w:val="single" w:sz="4" w:space="0" w:color="auto"/>
            </w:tcBorders>
            <w:vAlign w:val="center"/>
            <w:hideMark/>
          </w:tcPr>
          <w:p w14:paraId="003B47DF"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7,000</w:t>
            </w:r>
          </w:p>
        </w:tc>
      </w:tr>
      <w:tr w:rsidR="00DE0C8C" w:rsidRPr="00DE0C8C" w14:paraId="73F3D39F"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BBACF92"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547</w:t>
            </w:r>
          </w:p>
        </w:tc>
        <w:tc>
          <w:tcPr>
            <w:tcW w:w="7296" w:type="dxa"/>
            <w:tcBorders>
              <w:top w:val="nil"/>
              <w:left w:val="nil"/>
              <w:bottom w:val="single" w:sz="4" w:space="0" w:color="auto"/>
              <w:right w:val="single" w:sz="4" w:space="0" w:color="auto"/>
            </w:tcBorders>
            <w:vAlign w:val="center"/>
            <w:hideMark/>
          </w:tcPr>
          <w:p w14:paraId="08B9E856"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Клипсы</w:t>
            </w:r>
          </w:p>
        </w:tc>
        <w:tc>
          <w:tcPr>
            <w:tcW w:w="1316" w:type="dxa"/>
            <w:tcBorders>
              <w:top w:val="nil"/>
              <w:left w:val="nil"/>
              <w:bottom w:val="single" w:sz="4" w:space="0" w:color="auto"/>
              <w:right w:val="single" w:sz="4" w:space="0" w:color="auto"/>
            </w:tcBorders>
            <w:vAlign w:val="center"/>
            <w:hideMark/>
          </w:tcPr>
          <w:p w14:paraId="5F12EBF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w:t>
            </w:r>
          </w:p>
        </w:tc>
      </w:tr>
      <w:tr w:rsidR="00DE0C8C" w:rsidRPr="00DE0C8C" w14:paraId="41B73B7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6C0A79FD"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548</w:t>
            </w:r>
          </w:p>
        </w:tc>
        <w:tc>
          <w:tcPr>
            <w:tcW w:w="7296" w:type="dxa"/>
            <w:tcBorders>
              <w:top w:val="nil"/>
              <w:left w:val="nil"/>
              <w:bottom w:val="single" w:sz="4" w:space="0" w:color="auto"/>
              <w:right w:val="single" w:sz="4" w:space="0" w:color="auto"/>
            </w:tcBorders>
            <w:vAlign w:val="center"/>
            <w:hideMark/>
          </w:tcPr>
          <w:p w14:paraId="68F6C93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Камера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колосная</w:t>
            </w:r>
          </w:p>
        </w:tc>
        <w:tc>
          <w:tcPr>
            <w:tcW w:w="1316" w:type="dxa"/>
            <w:tcBorders>
              <w:top w:val="nil"/>
              <w:left w:val="nil"/>
              <w:bottom w:val="single" w:sz="4" w:space="0" w:color="auto"/>
              <w:right w:val="single" w:sz="4" w:space="0" w:color="auto"/>
            </w:tcBorders>
            <w:vAlign w:val="center"/>
            <w:hideMark/>
          </w:tcPr>
          <w:p w14:paraId="5E92D30B"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6C0277E1"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2D702DDA"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549</w:t>
            </w:r>
          </w:p>
        </w:tc>
        <w:tc>
          <w:tcPr>
            <w:tcW w:w="7296" w:type="dxa"/>
            <w:tcBorders>
              <w:top w:val="nil"/>
              <w:left w:val="nil"/>
              <w:bottom w:val="single" w:sz="4" w:space="0" w:color="auto"/>
              <w:right w:val="single" w:sz="4" w:space="0" w:color="auto"/>
            </w:tcBorders>
            <w:vAlign w:val="center"/>
            <w:hideMark/>
          </w:tcPr>
          <w:p w14:paraId="439BC8D4"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Золотник</w:t>
            </w:r>
            <w:r w:rsidRPr="00DE0C8C">
              <w:rPr>
                <w:rFonts w:ascii="Sakkal Majalla" w:hAnsi="Sakkal Majalla" w:cs="Sakkal Majalla" w:hint="cs"/>
                <w:color w:val="000000"/>
                <w:sz w:val="20"/>
                <w:szCs w:val="20"/>
                <w:lang w:val="en-US" w:eastAsia="en-US" w:bidi="ar-SA"/>
              </w:rPr>
              <w:t xml:space="preserve"> </w:t>
            </w:r>
          </w:p>
        </w:tc>
        <w:tc>
          <w:tcPr>
            <w:tcW w:w="1316" w:type="dxa"/>
            <w:tcBorders>
              <w:top w:val="nil"/>
              <w:left w:val="nil"/>
              <w:bottom w:val="single" w:sz="4" w:space="0" w:color="auto"/>
              <w:right w:val="single" w:sz="4" w:space="0" w:color="auto"/>
            </w:tcBorders>
            <w:vAlign w:val="center"/>
            <w:hideMark/>
          </w:tcPr>
          <w:p w14:paraId="4A74558A"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1,500</w:t>
            </w:r>
          </w:p>
        </w:tc>
      </w:tr>
      <w:tr w:rsidR="00DE0C8C" w:rsidRPr="00DE0C8C" w14:paraId="4F76054E"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35BDF065"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550</w:t>
            </w:r>
          </w:p>
        </w:tc>
        <w:tc>
          <w:tcPr>
            <w:tcW w:w="7296" w:type="dxa"/>
            <w:tcBorders>
              <w:top w:val="nil"/>
              <w:left w:val="nil"/>
              <w:bottom w:val="single" w:sz="4" w:space="0" w:color="auto"/>
              <w:right w:val="single" w:sz="4" w:space="0" w:color="auto"/>
            </w:tcBorders>
            <w:vAlign w:val="center"/>
            <w:hideMark/>
          </w:tcPr>
          <w:p w14:paraId="52BC1DB2"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Пластик</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номерного</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знака</w:t>
            </w:r>
          </w:p>
        </w:tc>
        <w:tc>
          <w:tcPr>
            <w:tcW w:w="1316" w:type="dxa"/>
            <w:tcBorders>
              <w:top w:val="nil"/>
              <w:left w:val="nil"/>
              <w:bottom w:val="single" w:sz="4" w:space="0" w:color="auto"/>
              <w:right w:val="single" w:sz="4" w:space="0" w:color="auto"/>
            </w:tcBorders>
            <w:vAlign w:val="center"/>
            <w:hideMark/>
          </w:tcPr>
          <w:p w14:paraId="15CC08B0"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6,000</w:t>
            </w:r>
          </w:p>
        </w:tc>
      </w:tr>
      <w:tr w:rsidR="00DE0C8C" w:rsidRPr="00DE0C8C" w14:paraId="750022D0" w14:textId="77777777" w:rsidTr="00DE0C8C">
        <w:trPr>
          <w:trHeight w:val="270"/>
        </w:trPr>
        <w:tc>
          <w:tcPr>
            <w:tcW w:w="508" w:type="dxa"/>
            <w:tcBorders>
              <w:top w:val="nil"/>
              <w:left w:val="single" w:sz="4" w:space="0" w:color="auto"/>
              <w:bottom w:val="single" w:sz="4" w:space="0" w:color="auto"/>
              <w:right w:val="single" w:sz="4" w:space="0" w:color="auto"/>
            </w:tcBorders>
            <w:vAlign w:val="center"/>
            <w:hideMark/>
          </w:tcPr>
          <w:p w14:paraId="7DB6521B" w14:textId="77777777" w:rsidR="00DE0C8C" w:rsidRPr="00DE0C8C" w:rsidRDefault="00DE0C8C" w:rsidP="00DE0C8C">
            <w:pPr>
              <w:jc w:val="center"/>
              <w:rPr>
                <w:rFonts w:ascii="Sakkal Majalla" w:hAnsi="Sakkal Majalla" w:cs="Sakkal Majalla"/>
                <w:color w:val="000000"/>
                <w:sz w:val="20"/>
                <w:szCs w:val="20"/>
                <w:lang w:val="en-US" w:eastAsia="en-US" w:bidi="ar-SA"/>
              </w:rPr>
            </w:pPr>
            <w:r w:rsidRPr="00DE0C8C">
              <w:rPr>
                <w:rFonts w:ascii="Sakkal Majalla" w:hAnsi="Sakkal Majalla" w:cs="Sakkal Majalla" w:hint="cs"/>
                <w:color w:val="000000"/>
                <w:sz w:val="20"/>
                <w:szCs w:val="20"/>
                <w:lang w:val="en-US" w:eastAsia="en-US" w:bidi="ar-SA"/>
              </w:rPr>
              <w:t>551</w:t>
            </w:r>
          </w:p>
        </w:tc>
        <w:tc>
          <w:tcPr>
            <w:tcW w:w="7296" w:type="dxa"/>
            <w:tcBorders>
              <w:top w:val="nil"/>
              <w:left w:val="nil"/>
              <w:bottom w:val="single" w:sz="4" w:space="0" w:color="auto"/>
              <w:right w:val="single" w:sz="4" w:space="0" w:color="auto"/>
            </w:tcBorders>
            <w:vAlign w:val="center"/>
            <w:hideMark/>
          </w:tcPr>
          <w:p w14:paraId="5678CEAB" w14:textId="77777777" w:rsidR="00DE0C8C" w:rsidRPr="00DE0C8C" w:rsidRDefault="00DE0C8C" w:rsidP="00DE0C8C">
            <w:pPr>
              <w:rPr>
                <w:rFonts w:ascii="Sakkal Majalla" w:hAnsi="Sakkal Majalla" w:cs="Sakkal Majalla" w:hint="cs"/>
                <w:color w:val="000000"/>
                <w:sz w:val="20"/>
                <w:szCs w:val="20"/>
                <w:lang w:val="en-US" w:eastAsia="en-US" w:bidi="ar-SA"/>
              </w:rPr>
            </w:pPr>
            <w:r w:rsidRPr="00DE0C8C">
              <w:rPr>
                <w:rFonts w:ascii="Cambria" w:hAnsi="Cambria" w:cs="Cambria" w:hint="cs"/>
                <w:color w:val="000000"/>
                <w:sz w:val="20"/>
                <w:szCs w:val="20"/>
                <w:lang w:val="en-US" w:eastAsia="en-US" w:bidi="ar-SA"/>
              </w:rPr>
              <w:t>Краска</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растворитель</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вспомогательные</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материалы</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для</w:t>
            </w:r>
            <w:r w:rsidRPr="00DE0C8C">
              <w:rPr>
                <w:rFonts w:ascii="Sakkal Majalla" w:hAnsi="Sakkal Majalla" w:cs="Sakkal Majalla" w:hint="cs"/>
                <w:color w:val="000000"/>
                <w:sz w:val="20"/>
                <w:szCs w:val="20"/>
                <w:lang w:val="en-US" w:eastAsia="en-US" w:bidi="ar-SA"/>
              </w:rPr>
              <w:t xml:space="preserve"> </w:t>
            </w:r>
            <w:r w:rsidRPr="00DE0C8C">
              <w:rPr>
                <w:rFonts w:ascii="Cambria" w:hAnsi="Cambria" w:cs="Cambria" w:hint="cs"/>
                <w:color w:val="000000"/>
                <w:sz w:val="20"/>
                <w:szCs w:val="20"/>
                <w:lang w:val="en-US" w:eastAsia="en-US" w:bidi="ar-SA"/>
              </w:rPr>
              <w:t>ремонта</w:t>
            </w:r>
            <w:r w:rsidRPr="00DE0C8C">
              <w:rPr>
                <w:rFonts w:ascii="Sakkal Majalla" w:hAnsi="Sakkal Majalla" w:cs="Sakkal Majalla" w:hint="cs"/>
                <w:color w:val="000000"/>
                <w:sz w:val="20"/>
                <w:szCs w:val="20"/>
                <w:lang w:val="en-US" w:eastAsia="en-US" w:bidi="ar-SA"/>
              </w:rPr>
              <w:t xml:space="preserve"> 1 </w:t>
            </w:r>
            <w:r w:rsidRPr="00DE0C8C">
              <w:rPr>
                <w:rFonts w:ascii="Cambria" w:hAnsi="Cambria" w:cs="Cambria" w:hint="cs"/>
                <w:color w:val="000000"/>
                <w:sz w:val="20"/>
                <w:szCs w:val="20"/>
                <w:lang w:val="en-US" w:eastAsia="en-US" w:bidi="ar-SA"/>
              </w:rPr>
              <w:t>дм</w:t>
            </w:r>
          </w:p>
        </w:tc>
        <w:tc>
          <w:tcPr>
            <w:tcW w:w="1316" w:type="dxa"/>
            <w:tcBorders>
              <w:top w:val="nil"/>
              <w:left w:val="nil"/>
              <w:bottom w:val="single" w:sz="4" w:space="0" w:color="auto"/>
              <w:right w:val="single" w:sz="4" w:space="0" w:color="auto"/>
            </w:tcBorders>
            <w:vAlign w:val="center"/>
            <w:hideMark/>
          </w:tcPr>
          <w:p w14:paraId="739D4F82" w14:textId="77777777" w:rsidR="00DE0C8C" w:rsidRPr="00DE0C8C" w:rsidRDefault="00DE0C8C" w:rsidP="00DE0C8C">
            <w:pPr>
              <w:jc w:val="right"/>
              <w:rPr>
                <w:rFonts w:ascii="GHEA Grapalat" w:hAnsi="GHEA Grapalat" w:cs="Calibri" w:hint="cs"/>
                <w:color w:val="000000"/>
                <w:sz w:val="20"/>
                <w:szCs w:val="20"/>
                <w:lang w:val="en-US" w:eastAsia="en-US" w:bidi="ar-SA"/>
              </w:rPr>
            </w:pPr>
            <w:r w:rsidRPr="00DE0C8C">
              <w:rPr>
                <w:rFonts w:ascii="GHEA Grapalat" w:hAnsi="GHEA Grapalat" w:cs="Calibri"/>
                <w:color w:val="000000"/>
                <w:sz w:val="20"/>
                <w:szCs w:val="20"/>
                <w:lang w:val="en-US" w:eastAsia="en-US" w:bidi="ar-SA"/>
              </w:rPr>
              <w:t>5,000</w:t>
            </w:r>
          </w:p>
        </w:tc>
      </w:tr>
      <w:tr w:rsidR="00DE0C8C" w:rsidRPr="00DE0C8C" w14:paraId="30EC6431" w14:textId="77777777" w:rsidTr="00DE0C8C">
        <w:trPr>
          <w:trHeight w:val="270"/>
        </w:trPr>
        <w:tc>
          <w:tcPr>
            <w:tcW w:w="7804" w:type="dxa"/>
            <w:gridSpan w:val="2"/>
            <w:tcBorders>
              <w:top w:val="single" w:sz="4" w:space="0" w:color="auto"/>
              <w:left w:val="single" w:sz="4" w:space="0" w:color="auto"/>
              <w:bottom w:val="single" w:sz="4" w:space="0" w:color="auto"/>
              <w:right w:val="single" w:sz="4" w:space="0" w:color="auto"/>
            </w:tcBorders>
            <w:vAlign w:val="center"/>
            <w:hideMark/>
          </w:tcPr>
          <w:p w14:paraId="214477AE" w14:textId="77777777" w:rsidR="00DE0C8C" w:rsidRPr="00DE0C8C" w:rsidRDefault="00DE0C8C" w:rsidP="00DE0C8C">
            <w:pPr>
              <w:jc w:val="center"/>
              <w:rPr>
                <w:rFonts w:ascii="Times Armenian" w:hAnsi="Times Armenian" w:cs="Calibri"/>
                <w:sz w:val="20"/>
                <w:szCs w:val="20"/>
                <w:lang w:val="en-US" w:eastAsia="en-US" w:bidi="ar-SA"/>
              </w:rPr>
            </w:pPr>
            <w:r w:rsidRPr="00DE0C8C">
              <w:rPr>
                <w:rFonts w:ascii="Cambria" w:hAnsi="Cambria" w:cs="Cambria"/>
                <w:sz w:val="20"/>
                <w:szCs w:val="20"/>
                <w:lang w:val="en-US" w:eastAsia="en-US" w:bidi="ar-SA"/>
              </w:rPr>
              <w:t>Всего</w:t>
            </w:r>
          </w:p>
        </w:tc>
        <w:tc>
          <w:tcPr>
            <w:tcW w:w="1316" w:type="dxa"/>
            <w:tcBorders>
              <w:top w:val="nil"/>
              <w:left w:val="nil"/>
              <w:bottom w:val="single" w:sz="4" w:space="0" w:color="auto"/>
              <w:right w:val="single" w:sz="4" w:space="0" w:color="auto"/>
            </w:tcBorders>
            <w:vAlign w:val="center"/>
            <w:hideMark/>
          </w:tcPr>
          <w:p w14:paraId="5AB01A43" w14:textId="77777777" w:rsidR="00DE0C8C" w:rsidRPr="00DE0C8C" w:rsidRDefault="00DE0C8C" w:rsidP="00DE0C8C">
            <w:pPr>
              <w:jc w:val="right"/>
              <w:rPr>
                <w:rFonts w:ascii="GHEA Grapalat" w:hAnsi="GHEA Grapalat" w:cs="Calibri"/>
                <w:sz w:val="20"/>
                <w:szCs w:val="20"/>
                <w:lang w:val="en-US" w:eastAsia="en-US" w:bidi="ar-SA"/>
              </w:rPr>
            </w:pPr>
            <w:r w:rsidRPr="00DE0C8C">
              <w:rPr>
                <w:rFonts w:ascii="GHEA Grapalat" w:hAnsi="GHEA Grapalat" w:cs="Calibri"/>
                <w:sz w:val="20"/>
                <w:szCs w:val="20"/>
                <w:lang w:val="en-US" w:eastAsia="en-US" w:bidi="ar-SA"/>
              </w:rPr>
              <w:t>38,295,900</w:t>
            </w:r>
          </w:p>
        </w:tc>
      </w:tr>
    </w:tbl>
    <w:p w14:paraId="542B4FFE" w14:textId="77777777" w:rsidR="009100CE" w:rsidRPr="009100CE" w:rsidRDefault="009100CE" w:rsidP="00375205">
      <w:pPr>
        <w:widowControl w:val="0"/>
        <w:spacing w:after="160" w:line="360" w:lineRule="auto"/>
        <w:ind w:firstLine="567"/>
        <w:jc w:val="right"/>
        <w:rPr>
          <w:rFonts w:ascii="GHEA Grapalat" w:hAnsi="GHEA Grapalat"/>
          <w:i/>
          <w:color w:val="000000" w:themeColor="text1"/>
          <w:lang w:val="hy-AM"/>
        </w:rPr>
      </w:pPr>
    </w:p>
    <w:p w14:paraId="107D6245" w14:textId="24727C84" w:rsidR="004042EA" w:rsidRDefault="00307DE4" w:rsidP="00375205">
      <w:pPr>
        <w:widowControl w:val="0"/>
        <w:spacing w:after="160" w:line="360" w:lineRule="auto"/>
        <w:ind w:firstLine="567"/>
        <w:jc w:val="right"/>
        <w:rPr>
          <w:rFonts w:ascii="GHEA Grapalat" w:hAnsi="GHEA Grapalat"/>
          <w:i/>
          <w:color w:val="000000" w:themeColor="text1"/>
          <w:lang w:val="hy-AM"/>
        </w:rPr>
      </w:pPr>
      <w:r w:rsidRPr="00307DE4">
        <w:rPr>
          <w:rFonts w:ascii="GHEA Grapalat" w:hAnsi="GHEA Grapalat"/>
          <w:i/>
          <w:color w:val="000000" w:themeColor="text1"/>
        </w:rPr>
        <w:t xml:space="preserve">* Исполнитель обязан предоставить по запросу Клиента дату и время подачи Транспортного средства Работодателя на Станцию </w:t>
      </w:r>
      <w:r w:rsidRPr="00307DE4">
        <w:rPr>
          <w:rFonts w:ascii="Cambria Math" w:hAnsi="Cambria Math" w:cs="Cambria Math"/>
          <w:i/>
          <w:color w:val="000000" w:themeColor="text1"/>
        </w:rPr>
        <w:t>​​</w:t>
      </w:r>
      <w:r w:rsidRPr="00307DE4">
        <w:rPr>
          <w:rFonts w:ascii="GHEA Grapalat" w:hAnsi="GHEA Grapalat" w:cs="GHEA Grapalat"/>
          <w:i/>
          <w:color w:val="000000" w:themeColor="text1"/>
        </w:rPr>
        <w:t>обслуживания</w:t>
      </w:r>
      <w:r w:rsidRPr="00307DE4">
        <w:rPr>
          <w:rFonts w:ascii="GHEA Grapalat" w:hAnsi="GHEA Grapalat"/>
          <w:i/>
          <w:color w:val="000000" w:themeColor="text1"/>
        </w:rPr>
        <w:t xml:space="preserve"> </w:t>
      </w:r>
      <w:r w:rsidRPr="00307DE4">
        <w:rPr>
          <w:rFonts w:ascii="GHEA Grapalat" w:hAnsi="GHEA Grapalat" w:cs="GHEA Grapalat"/>
          <w:i/>
          <w:color w:val="000000" w:themeColor="text1"/>
        </w:rPr>
        <w:t>Агента</w:t>
      </w:r>
      <w:r w:rsidRPr="00307DE4">
        <w:rPr>
          <w:rFonts w:ascii="GHEA Grapalat" w:hAnsi="GHEA Grapalat"/>
          <w:i/>
          <w:color w:val="000000" w:themeColor="text1"/>
        </w:rPr>
        <w:t>.</w:t>
      </w:r>
    </w:p>
    <w:p w14:paraId="7692B17C" w14:textId="11FD02F5" w:rsidR="00307DE4" w:rsidRDefault="00307DE4" w:rsidP="00375205">
      <w:pPr>
        <w:widowControl w:val="0"/>
        <w:spacing w:after="160" w:line="360" w:lineRule="auto"/>
        <w:ind w:firstLine="567"/>
        <w:jc w:val="right"/>
        <w:rPr>
          <w:rFonts w:ascii="GHEA Grapalat" w:hAnsi="GHEA Grapalat"/>
          <w:i/>
          <w:color w:val="000000" w:themeColor="text1"/>
          <w:lang w:val="hy-AM"/>
        </w:rPr>
      </w:pPr>
      <w:r w:rsidRPr="00307DE4">
        <w:rPr>
          <w:rFonts w:ascii="GHEA Grapalat" w:hAnsi="GHEA Grapalat"/>
          <w:i/>
          <w:color w:val="000000" w:themeColor="text1"/>
          <w:lang w:val="hy-AM"/>
        </w:rPr>
        <w:t>* Услуги должны быть предоставлены в  г. Ереван.</w:t>
      </w:r>
      <w:r w:rsidRPr="00307DE4">
        <w:t xml:space="preserve"> </w:t>
      </w:r>
      <w:r w:rsidRPr="00307DE4">
        <w:rPr>
          <w:rFonts w:ascii="GHEA Grapalat" w:hAnsi="GHEA Grapalat"/>
          <w:i/>
          <w:color w:val="000000" w:themeColor="text1"/>
          <w:lang w:val="hy-AM"/>
        </w:rPr>
        <w:t>* Услуги должны быть предоставлены в  г. Ереван.</w:t>
      </w:r>
    </w:p>
    <w:p w14:paraId="3DB24908" w14:textId="23A50B6C" w:rsidR="00307DE4" w:rsidRDefault="00307DE4" w:rsidP="00375205">
      <w:pPr>
        <w:widowControl w:val="0"/>
        <w:spacing w:after="160" w:line="360" w:lineRule="auto"/>
        <w:ind w:firstLine="567"/>
        <w:jc w:val="right"/>
        <w:rPr>
          <w:rFonts w:ascii="GHEA Grapalat" w:hAnsi="GHEA Grapalat"/>
          <w:i/>
          <w:color w:val="000000" w:themeColor="text1"/>
          <w:lang w:val="hy-AM"/>
        </w:rPr>
      </w:pPr>
      <w:r w:rsidRPr="00307DE4">
        <w:rPr>
          <w:rFonts w:ascii="GHEA Grapalat" w:hAnsi="GHEA Grapalat"/>
          <w:i/>
          <w:color w:val="000000" w:themeColor="text1"/>
          <w:lang w:val="hy-AM"/>
        </w:rPr>
        <w:t xml:space="preserve">* Услуги должны предоставляться транспортным средством Клиента в </w:t>
      </w:r>
      <w:r w:rsidRPr="00307DE4">
        <w:rPr>
          <w:rFonts w:ascii="GHEA Grapalat" w:hAnsi="GHEA Grapalat"/>
          <w:i/>
          <w:color w:val="000000" w:themeColor="text1"/>
          <w:lang w:val="hy-AM"/>
        </w:rPr>
        <w:lastRenderedPageBreak/>
        <w:t>течение максимум трех рабочих дней с даты регистрации на Сервисной станции Исполнителя в случае замены запасных частей и в течение максимум пяти рабочих дней в случае замены запасных частей.</w:t>
      </w:r>
    </w:p>
    <w:p w14:paraId="4DE31B5E" w14:textId="194E2667" w:rsidR="00307DE4" w:rsidRDefault="00307DE4" w:rsidP="00375205">
      <w:pPr>
        <w:widowControl w:val="0"/>
        <w:spacing w:after="160" w:line="360" w:lineRule="auto"/>
        <w:ind w:firstLine="567"/>
        <w:jc w:val="right"/>
        <w:rPr>
          <w:rFonts w:ascii="GHEA Grapalat" w:hAnsi="GHEA Grapalat"/>
          <w:i/>
          <w:color w:val="000000" w:themeColor="text1"/>
          <w:lang w:val="hy-AM"/>
        </w:rPr>
      </w:pPr>
      <w:r w:rsidRPr="00307DE4">
        <w:rPr>
          <w:rFonts w:ascii="GHEA Grapalat" w:hAnsi="GHEA Grapalat"/>
          <w:i/>
          <w:color w:val="000000" w:themeColor="text1"/>
          <w:lang w:val="hy-AM"/>
        </w:rPr>
        <w:t>* Исполнитель обязан использовать запасные части и смазочные материалы, изготовленные или гарантированные изготовителем транспортного средства во время TS-2.</w:t>
      </w:r>
    </w:p>
    <w:p w14:paraId="0C75AC03" w14:textId="053C50CD" w:rsidR="00307DE4" w:rsidRPr="00307DE4" w:rsidRDefault="00307DE4" w:rsidP="00375205">
      <w:pPr>
        <w:widowControl w:val="0"/>
        <w:spacing w:after="160" w:line="360" w:lineRule="auto"/>
        <w:ind w:firstLine="567"/>
        <w:jc w:val="right"/>
        <w:rPr>
          <w:rFonts w:ascii="GHEA Grapalat" w:hAnsi="GHEA Grapalat"/>
          <w:i/>
          <w:color w:val="000000" w:themeColor="text1"/>
          <w:lang w:val="hy-AM"/>
        </w:rPr>
      </w:pPr>
      <w:r w:rsidRPr="00307DE4">
        <w:rPr>
          <w:rFonts w:ascii="GHEA Grapalat" w:hAnsi="GHEA Grapalat"/>
          <w:i/>
          <w:color w:val="000000" w:themeColor="text1"/>
          <w:lang w:val="hy-AM"/>
        </w:rPr>
        <w:t>* Станция технического обслуживания должна иметь следующие минимальные требования к качеству и своевременному обслуживанию.</w:t>
      </w:r>
      <w:r w:rsidRPr="00307DE4">
        <w:t xml:space="preserve"> </w:t>
      </w:r>
      <w:r w:rsidRPr="00307DE4">
        <w:rPr>
          <w:rFonts w:ascii="GHEA Grapalat" w:hAnsi="GHEA Grapalat"/>
          <w:i/>
          <w:color w:val="000000" w:themeColor="text1"/>
          <w:lang w:val="hy-AM"/>
        </w:rPr>
        <w:t>1. отапливаемый бокс с возможностью предоставления услуг, указанных на кранах;</w:t>
      </w:r>
      <w:r w:rsidRPr="00307DE4">
        <w:t xml:space="preserve"> </w:t>
      </w:r>
      <w:r w:rsidRPr="00307DE4">
        <w:rPr>
          <w:rFonts w:ascii="GHEA Grapalat" w:hAnsi="GHEA Grapalat"/>
          <w:i/>
          <w:color w:val="000000" w:themeColor="text1"/>
          <w:lang w:val="hy-AM"/>
        </w:rPr>
        <w:t>2. Стенд для демонтажа, сборки и балансировки шин,</w:t>
      </w:r>
      <w:r w:rsidRPr="00307DE4">
        <w:t xml:space="preserve"> </w:t>
      </w:r>
      <w:r w:rsidRPr="00307DE4">
        <w:rPr>
          <w:rFonts w:ascii="GHEA Grapalat" w:hAnsi="GHEA Grapalat"/>
          <w:i/>
          <w:color w:val="000000" w:themeColor="text1"/>
          <w:lang w:val="hy-AM"/>
        </w:rPr>
        <w:t>3. Открытие стойки регулятора,</w:t>
      </w:r>
      <w:r w:rsidRPr="00307DE4">
        <w:t xml:space="preserve"> </w:t>
      </w:r>
      <w:r w:rsidRPr="00307DE4">
        <w:rPr>
          <w:rFonts w:ascii="GHEA Grapalat" w:hAnsi="GHEA Grapalat"/>
          <w:i/>
          <w:color w:val="000000" w:themeColor="text1"/>
          <w:lang w:val="hy-AM"/>
        </w:rPr>
        <w:t>4. Стойка регулировки фар;</w:t>
      </w:r>
      <w:r w:rsidRPr="00307DE4">
        <w:t xml:space="preserve"> </w:t>
      </w:r>
      <w:r w:rsidRPr="00307DE4">
        <w:rPr>
          <w:rFonts w:ascii="GHEA Grapalat" w:hAnsi="GHEA Grapalat"/>
          <w:i/>
          <w:color w:val="000000" w:themeColor="text1"/>
          <w:lang w:val="hy-AM"/>
        </w:rPr>
        <w:t>5. Возможность устранения электрических неисправностей;</w:t>
      </w:r>
      <w:r w:rsidRPr="00307DE4">
        <w:t xml:space="preserve"> </w:t>
      </w:r>
      <w:r w:rsidRPr="00307DE4">
        <w:rPr>
          <w:rFonts w:ascii="GHEA Grapalat" w:hAnsi="GHEA Grapalat"/>
          <w:i/>
          <w:color w:val="000000" w:themeColor="text1"/>
          <w:lang w:val="hy-AM"/>
        </w:rPr>
        <w:t>6. как минимум 1 слесарь, инженер, автоэлектрик, специалист по инъекциям, специалист по ремонту шин,</w:t>
      </w:r>
      <w:r w:rsidRPr="00307DE4">
        <w:t xml:space="preserve"> </w:t>
      </w:r>
      <w:r w:rsidRPr="00307DE4">
        <w:rPr>
          <w:rFonts w:ascii="GHEA Grapalat" w:hAnsi="GHEA Grapalat"/>
          <w:i/>
          <w:color w:val="000000" w:themeColor="text1"/>
          <w:lang w:val="hy-AM"/>
        </w:rPr>
        <w:t>7. диагностическое устройство для назначенной программы автомобиля;</w:t>
      </w:r>
      <w:r w:rsidRPr="00307DE4">
        <w:t xml:space="preserve"> </w:t>
      </w:r>
      <w:r w:rsidRPr="00307DE4">
        <w:rPr>
          <w:rFonts w:ascii="GHEA Grapalat" w:hAnsi="GHEA Grapalat"/>
          <w:i/>
          <w:color w:val="000000" w:themeColor="text1"/>
          <w:lang w:val="hy-AM"/>
        </w:rPr>
        <w:t>* Исполнитель должен иметь возможность выполнять как текущие, так и капремонтные работы с двигателем и его системами, системами гидроусилителя и рулевого управления, а также кузовом.</w:t>
      </w:r>
      <w:r w:rsidRPr="00307DE4">
        <w:t xml:space="preserve"> </w:t>
      </w:r>
      <w:r w:rsidRPr="00307DE4">
        <w:rPr>
          <w:rFonts w:ascii="GHEA Grapalat" w:hAnsi="GHEA Grapalat"/>
          <w:i/>
          <w:color w:val="000000" w:themeColor="text1"/>
          <w:lang w:val="hy-AM"/>
        </w:rPr>
        <w:t>* Оценка заявок по сумме столбца максимальной цены за единицу</w:t>
      </w:r>
    </w:p>
    <w:p w14:paraId="7F2181AA"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7BEEDEA0"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3FE29F28"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54C00F6B"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45DA2FBC"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1091065A"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653341F2"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14FFA7F5"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2549E791"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434EB545"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6362A05D"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2B197930"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33B62C77" w14:textId="77777777" w:rsidR="004042EA" w:rsidRDefault="004042EA" w:rsidP="004042EA">
      <w:pPr>
        <w:widowControl w:val="0"/>
        <w:spacing w:after="160" w:line="360" w:lineRule="auto"/>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795840D6"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9100CE">
        <w:rPr>
          <w:rFonts w:ascii="GHEA Grapalat" w:hAnsi="GHEA Grapalat"/>
          <w:b/>
          <w:color w:val="000000" w:themeColor="text1"/>
          <w:lang w:val="hy-AM"/>
        </w:rPr>
        <w:t>ԵՔ-ԳՀԾՁԲ-26/44</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2160"/>
        <w:gridCol w:w="27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307DE4">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216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566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307DE4">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216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27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AB0BFB" w:rsidRPr="00003FAD" w14:paraId="4030A6CB" w14:textId="77777777" w:rsidTr="00307DE4">
        <w:trPr>
          <w:cantSplit/>
          <w:trHeight w:val="1134"/>
          <w:jc w:val="center"/>
        </w:trPr>
        <w:tc>
          <w:tcPr>
            <w:tcW w:w="1998" w:type="dxa"/>
            <w:vAlign w:val="center"/>
          </w:tcPr>
          <w:p w14:paraId="58584ECD" w14:textId="3C8C4A0E" w:rsidR="00AB0BFB" w:rsidRPr="008C4282" w:rsidRDefault="00AB0BFB" w:rsidP="00AB0BFB">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tcPr>
          <w:p w14:paraId="4ED3EBAF" w14:textId="60AE48E9" w:rsidR="00AB0BFB" w:rsidRPr="00477F81" w:rsidRDefault="00DE0C8C" w:rsidP="00AB0BFB">
            <w:pPr>
              <w:widowControl w:val="0"/>
              <w:spacing w:after="120"/>
              <w:jc w:val="center"/>
              <w:rPr>
                <w:rFonts w:ascii="GHEA Grapalat" w:hAnsi="GHEA Grapalat"/>
                <w:color w:val="000000" w:themeColor="text1"/>
                <w:sz w:val="16"/>
              </w:rPr>
            </w:pPr>
            <w:r w:rsidRPr="00DE0C8C">
              <w:rPr>
                <w:rFonts w:ascii="GHEA Grapalat" w:hAnsi="GHEA Grapalat" w:cs="Arial"/>
                <w:color w:val="403931"/>
              </w:rPr>
              <w:t>50111170/512</w:t>
            </w:r>
          </w:p>
        </w:tc>
        <w:tc>
          <w:tcPr>
            <w:tcW w:w="2160" w:type="dxa"/>
          </w:tcPr>
          <w:p w14:paraId="330587EB" w14:textId="4FCD8328" w:rsidR="00AB0BFB" w:rsidRPr="005D0147" w:rsidRDefault="009100CE" w:rsidP="005D0147">
            <w:pPr>
              <w:widowControl w:val="0"/>
              <w:spacing w:after="120"/>
              <w:ind w:left="-161" w:right="-148"/>
              <w:jc w:val="center"/>
              <w:rPr>
                <w:rFonts w:ascii="GHEA Grapalat" w:hAnsi="GHEA Grapalat"/>
                <w:color w:val="000000" w:themeColor="text1"/>
                <w:sz w:val="16"/>
              </w:rPr>
            </w:pPr>
            <w:r>
              <w:rPr>
                <w:rFonts w:ascii="GHEA Grapalat" w:hAnsi="GHEA Grapalat"/>
                <w:color w:val="000000" w:themeColor="text1"/>
                <w:sz w:val="16"/>
              </w:rPr>
              <w:t>Услуг по текущему ремонту и техническому обслуживанию служебных автомобилей аппарата главы административного района Нор Норк</w:t>
            </w:r>
          </w:p>
        </w:tc>
        <w:tc>
          <w:tcPr>
            <w:tcW w:w="270" w:type="dxa"/>
            <w:vAlign w:val="center"/>
          </w:tcPr>
          <w:p w14:paraId="763C190F" w14:textId="0193D555" w:rsidR="00AB0BFB" w:rsidRPr="00003FAD" w:rsidRDefault="00AB0BFB" w:rsidP="00AB0BFB">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cPr>
          <w:p w14:paraId="7A9A5AB8" w14:textId="1BB85F3B"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E9731DE" w14:textId="745019B9"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5960D036" w14:textId="20750888"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72209B27" w14:textId="145737BD"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tcPr>
          <w:p w14:paraId="67ED2AD1" w14:textId="0AE5EC6E"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907350" w14:textId="03A4B86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A4804F" w14:textId="2FC4319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tcPr>
          <w:p w14:paraId="11DB0BAD" w14:textId="2482A25B"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B5BAF6F" w14:textId="489C5336"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27660905" w14:textId="16B0D98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74DA8A" w14:textId="545AF32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tcPr>
          <w:p w14:paraId="6DF08BD0" w14:textId="62DA75D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14"/>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572233EF"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100CE">
        <w:rPr>
          <w:rFonts w:ascii="GHEA Grapalat" w:hAnsi="GHEA Grapalat"/>
          <w:b/>
          <w:color w:val="000000" w:themeColor="text1"/>
          <w:sz w:val="22"/>
          <w:szCs w:val="22"/>
          <w:lang w:val="hy-AM"/>
        </w:rPr>
        <w:t>ԵՔ-ԳՀԾՁԲ-26/44</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6F3D0E23"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100CE">
        <w:rPr>
          <w:rFonts w:ascii="GHEA Grapalat" w:hAnsi="GHEA Grapalat"/>
          <w:b/>
          <w:color w:val="000000" w:themeColor="text1"/>
          <w:sz w:val="22"/>
          <w:szCs w:val="22"/>
          <w:lang w:val="hy-AM"/>
        </w:rPr>
        <w:t>ԵՔ-ԳՀԾՁԲ-26/44</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017E763B"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9100CE">
        <w:rPr>
          <w:rFonts w:ascii="GHEA Grapalat" w:hAnsi="GHEA Grapalat"/>
          <w:b/>
          <w:color w:val="000000" w:themeColor="text1"/>
          <w:sz w:val="22"/>
          <w:szCs w:val="22"/>
          <w:lang w:val="hy-AM"/>
        </w:rPr>
        <w:t>ԵՔ-ԳՀԾՁԲ-26/44</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финансового агента</w:t>
      </w:r>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pPr>
        <w:widowControl w:val="0"/>
        <w:numPr>
          <w:ilvl w:val="0"/>
          <w:numId w:val="1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pPr>
        <w:widowControl w:val="0"/>
        <w:numPr>
          <w:ilvl w:val="0"/>
          <w:numId w:val="1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83AAB" w14:textId="77777777" w:rsidR="00F42DF4" w:rsidRDefault="00F42DF4">
      <w:r>
        <w:separator/>
      </w:r>
    </w:p>
  </w:endnote>
  <w:endnote w:type="continuationSeparator" w:id="0">
    <w:p w14:paraId="4A0CB5CC" w14:textId="77777777" w:rsidR="00F42DF4" w:rsidRDefault="00F42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HEA Mariam">
    <w:panose1 w:val="02000503080000020003"/>
    <w:charset w:val="00"/>
    <w:family w:val="modern"/>
    <w:notTrueType/>
    <w:pitch w:val="variable"/>
    <w:sig w:usb0="A00006AF" w:usb1="5000204B" w:usb2="00000000" w:usb3="00000000" w:csb0="0000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Sakkal Majalla">
    <w:charset w:val="B2"/>
    <w:family w:val="auto"/>
    <w:pitch w:val="variable"/>
    <w:sig w:usb0="80002007" w:usb1="80000000" w:usb2="00000008" w:usb3="00000000" w:csb0="000000D3" w:csb1="00000000"/>
  </w:font>
  <w:font w:name="Grapala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07022" w14:textId="77777777" w:rsidR="00F42DF4" w:rsidRDefault="00F42DF4">
      <w:r>
        <w:separator/>
      </w:r>
    </w:p>
  </w:footnote>
  <w:footnote w:type="continuationSeparator" w:id="0">
    <w:p w14:paraId="0B203A5E" w14:textId="77777777" w:rsidR="00F42DF4" w:rsidRDefault="00F42DF4">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6B66468C" w14:textId="77777777" w:rsidR="009100CE" w:rsidRPr="009100CE" w:rsidRDefault="009100CE" w:rsidP="009100CE">
      <w:pPr>
        <w:pStyle w:val="FootnoteText"/>
        <w:jc w:val="both"/>
        <w:rPr>
          <w:rFonts w:asciiTheme="minorHAnsi" w:hAnsiTheme="minorHAnsi"/>
          <w:lang w:val="hy-AM"/>
        </w:rPr>
      </w:pPr>
      <w:r w:rsidRPr="009100CE">
        <w:rPr>
          <w:rFonts w:asciiTheme="minorHAnsi" w:hAnsiTheme="minorHAnsi"/>
          <w:lang w:val="hy-AM"/>
        </w:rPr>
        <w:t>*Оценка заявок производится по максимальной цене за единицу за вычетом суммы цен.</w:t>
      </w:r>
    </w:p>
    <w:p w14:paraId="7B9A83FC" w14:textId="4DAD60BE" w:rsidR="00307DE4" w:rsidRDefault="009100CE" w:rsidP="009100CE">
      <w:pPr>
        <w:pStyle w:val="FootnoteText"/>
        <w:jc w:val="both"/>
        <w:rPr>
          <w:rFonts w:asciiTheme="minorHAnsi" w:hAnsiTheme="minorHAnsi"/>
          <w:lang w:val="hy-AM"/>
        </w:rPr>
      </w:pPr>
      <w:r w:rsidRPr="009100CE">
        <w:rPr>
          <w:rFonts w:asciiTheme="minorHAnsi" w:hAnsiTheme="minorHAnsi"/>
          <w:lang w:val="hy-AM"/>
        </w:rPr>
        <w:t>*Точки обслуживания должны располагаться на территории административного района Нор-Норк, а также в административных районах Аван, Эребуни, Норк-Мараш и Канакер-Зейтун.</w:t>
      </w:r>
    </w:p>
    <w:p w14:paraId="62D91ACE" w14:textId="77777777" w:rsidR="00307DE4" w:rsidRDefault="00307DE4" w:rsidP="008178CA">
      <w:pPr>
        <w:pStyle w:val="FootnoteText"/>
        <w:jc w:val="both"/>
        <w:rPr>
          <w:rFonts w:asciiTheme="minorHAnsi" w:hAnsiTheme="minorHAnsi"/>
          <w:lang w:val="hy-AM"/>
        </w:rPr>
      </w:pPr>
    </w:p>
    <w:p w14:paraId="1E107A84" w14:textId="7A91E1FB" w:rsidR="00307DE4" w:rsidRDefault="00307DE4" w:rsidP="00307DE4">
      <w:pPr>
        <w:widowControl w:val="0"/>
        <w:spacing w:after="160" w:line="360" w:lineRule="auto"/>
        <w:rPr>
          <w:rFonts w:ascii="GHEA Grapalat" w:hAnsi="GHEA Grapalat"/>
          <w:i/>
          <w:color w:val="000000" w:themeColor="text1"/>
          <w:lang w:val="hy-AM"/>
        </w:rPr>
      </w:pPr>
      <w:r w:rsidRPr="00633977">
        <w:rPr>
          <w:rFonts w:ascii="Sakkal Majalla" w:hAnsi="Sakkal Majalla" w:cs="Sakkal Majalla"/>
          <w:b/>
          <w:bCs/>
          <w:color w:val="000000"/>
          <w:sz w:val="16"/>
          <w:szCs w:val="16"/>
        </w:rPr>
        <w:t xml:space="preserve">* </w:t>
      </w:r>
      <w:r w:rsidRPr="00633977">
        <w:rPr>
          <w:rFonts w:ascii="Cambria" w:hAnsi="Cambria" w:cs="Cambria"/>
          <w:b/>
          <w:bCs/>
          <w:color w:val="000000"/>
          <w:sz w:val="16"/>
          <w:szCs w:val="16"/>
        </w:rPr>
        <w:t>Заказчик</w:t>
      </w:r>
      <w:r w:rsidRPr="00633977">
        <w:rPr>
          <w:rFonts w:ascii="Sakkal Majalla" w:hAnsi="Sakkal Majalla" w:cs="Sakkal Majalla"/>
          <w:b/>
          <w:bCs/>
          <w:color w:val="000000"/>
          <w:sz w:val="16"/>
          <w:szCs w:val="16"/>
        </w:rPr>
        <w:t xml:space="preserve"> </w:t>
      </w:r>
      <w:r w:rsidRPr="00633977">
        <w:rPr>
          <w:rFonts w:ascii="Cambria" w:hAnsi="Cambria" w:cs="Cambria"/>
          <w:b/>
          <w:bCs/>
          <w:color w:val="000000"/>
          <w:sz w:val="16"/>
          <w:szCs w:val="16"/>
        </w:rPr>
        <w:t>может</w:t>
      </w:r>
      <w:r w:rsidRPr="00633977">
        <w:rPr>
          <w:rFonts w:ascii="Sakkal Majalla" w:hAnsi="Sakkal Majalla" w:cs="Sakkal Majalla"/>
          <w:b/>
          <w:bCs/>
          <w:color w:val="000000"/>
          <w:sz w:val="16"/>
          <w:szCs w:val="16"/>
        </w:rPr>
        <w:t xml:space="preserve"> </w:t>
      </w:r>
      <w:r w:rsidRPr="00633977">
        <w:rPr>
          <w:rFonts w:ascii="Cambria" w:hAnsi="Cambria" w:cs="Cambria"/>
          <w:b/>
          <w:bCs/>
          <w:color w:val="000000"/>
          <w:sz w:val="16"/>
          <w:szCs w:val="16"/>
        </w:rPr>
        <w:t>потребовать</w:t>
      </w:r>
      <w:r w:rsidRPr="00633977">
        <w:rPr>
          <w:rFonts w:ascii="Sakkal Majalla" w:hAnsi="Sakkal Majalla" w:cs="Sakkal Majalla"/>
          <w:b/>
          <w:bCs/>
          <w:color w:val="000000"/>
          <w:sz w:val="16"/>
          <w:szCs w:val="16"/>
        </w:rPr>
        <w:t xml:space="preserve"> </w:t>
      </w:r>
      <w:r w:rsidRPr="00633977">
        <w:rPr>
          <w:rFonts w:ascii="Cambria" w:hAnsi="Cambria" w:cs="Cambria"/>
          <w:b/>
          <w:bCs/>
          <w:color w:val="000000"/>
          <w:sz w:val="16"/>
          <w:szCs w:val="16"/>
        </w:rPr>
        <w:t>предоставления</w:t>
      </w:r>
      <w:r w:rsidRPr="00633977">
        <w:rPr>
          <w:rFonts w:ascii="Sakkal Majalla" w:hAnsi="Sakkal Majalla" w:cs="Sakkal Majalla"/>
          <w:b/>
          <w:bCs/>
          <w:color w:val="000000"/>
          <w:sz w:val="16"/>
          <w:szCs w:val="16"/>
        </w:rPr>
        <w:t xml:space="preserve"> </w:t>
      </w:r>
      <w:r w:rsidRPr="00633977">
        <w:rPr>
          <w:rFonts w:ascii="Cambria" w:hAnsi="Cambria" w:cs="Cambria"/>
          <w:b/>
          <w:bCs/>
          <w:color w:val="000000"/>
          <w:sz w:val="16"/>
          <w:szCs w:val="16"/>
        </w:rPr>
        <w:t>всех</w:t>
      </w:r>
      <w:r w:rsidRPr="00633977">
        <w:rPr>
          <w:rFonts w:ascii="Sakkal Majalla" w:hAnsi="Sakkal Majalla" w:cs="Sakkal Majalla"/>
          <w:b/>
          <w:bCs/>
          <w:color w:val="000000"/>
          <w:sz w:val="16"/>
          <w:szCs w:val="16"/>
        </w:rPr>
        <w:t xml:space="preserve"> </w:t>
      </w:r>
      <w:r w:rsidRPr="00633977">
        <w:rPr>
          <w:rFonts w:ascii="Cambria" w:hAnsi="Cambria" w:cs="Cambria"/>
          <w:b/>
          <w:bCs/>
          <w:color w:val="000000"/>
          <w:sz w:val="16"/>
          <w:szCs w:val="16"/>
        </w:rPr>
        <w:t>вышеуказанных</w:t>
      </w:r>
      <w:r w:rsidRPr="00633977">
        <w:rPr>
          <w:rFonts w:ascii="Sakkal Majalla" w:hAnsi="Sakkal Majalla" w:cs="Sakkal Majalla"/>
          <w:b/>
          <w:bCs/>
          <w:color w:val="000000"/>
          <w:sz w:val="16"/>
          <w:szCs w:val="16"/>
        </w:rPr>
        <w:t xml:space="preserve"> </w:t>
      </w:r>
      <w:r w:rsidRPr="00633977">
        <w:rPr>
          <w:rFonts w:ascii="Cambria" w:hAnsi="Cambria" w:cs="Cambria"/>
          <w:b/>
          <w:bCs/>
          <w:color w:val="000000"/>
          <w:sz w:val="16"/>
          <w:szCs w:val="16"/>
        </w:rPr>
        <w:t>услуг</w:t>
      </w:r>
      <w:r w:rsidRPr="00633977">
        <w:rPr>
          <w:rFonts w:ascii="Sakkal Majalla" w:hAnsi="Sakkal Majalla" w:cs="Sakkal Majalla"/>
          <w:b/>
          <w:bCs/>
          <w:color w:val="000000"/>
          <w:sz w:val="16"/>
          <w:szCs w:val="16"/>
        </w:rPr>
        <w:t xml:space="preserve"> </w:t>
      </w:r>
      <w:r w:rsidRPr="00633977">
        <w:rPr>
          <w:rFonts w:ascii="Cambria" w:hAnsi="Cambria" w:cs="Cambria"/>
          <w:b/>
          <w:bCs/>
          <w:color w:val="000000"/>
          <w:sz w:val="16"/>
          <w:szCs w:val="16"/>
        </w:rPr>
        <w:t>в</w:t>
      </w:r>
      <w:r w:rsidRPr="00633977">
        <w:rPr>
          <w:rFonts w:ascii="Sakkal Majalla" w:hAnsi="Sakkal Majalla" w:cs="Sakkal Majalla"/>
          <w:b/>
          <w:bCs/>
          <w:color w:val="000000"/>
          <w:sz w:val="16"/>
          <w:szCs w:val="16"/>
        </w:rPr>
        <w:t xml:space="preserve"> </w:t>
      </w:r>
      <w:r w:rsidRPr="00633977">
        <w:rPr>
          <w:rFonts w:ascii="Cambria" w:hAnsi="Cambria" w:cs="Cambria"/>
          <w:b/>
          <w:bCs/>
          <w:color w:val="000000"/>
          <w:sz w:val="16"/>
          <w:szCs w:val="16"/>
        </w:rPr>
        <w:t>размере</w:t>
      </w:r>
      <w:r w:rsidRPr="00633977">
        <w:rPr>
          <w:rFonts w:ascii="Sakkal Majalla" w:hAnsi="Sakkal Majalla" w:cs="Sakkal Majalla"/>
          <w:b/>
          <w:bCs/>
          <w:color w:val="000000"/>
          <w:sz w:val="16"/>
          <w:szCs w:val="16"/>
        </w:rPr>
        <w:t xml:space="preserve"> </w:t>
      </w:r>
      <w:r w:rsidRPr="00633977">
        <w:rPr>
          <w:rFonts w:ascii="Cambria" w:hAnsi="Cambria" w:cs="Cambria"/>
          <w:b/>
          <w:bCs/>
          <w:color w:val="000000"/>
          <w:sz w:val="16"/>
          <w:szCs w:val="16"/>
        </w:rPr>
        <w:t>до</w:t>
      </w:r>
      <w:r w:rsidRPr="00633977">
        <w:rPr>
          <w:rFonts w:ascii="Sakkal Majalla" w:hAnsi="Sakkal Majalla" w:cs="Sakkal Majalla"/>
          <w:b/>
          <w:bCs/>
          <w:color w:val="000000"/>
          <w:sz w:val="16"/>
          <w:szCs w:val="16"/>
        </w:rPr>
        <w:t xml:space="preserve"> </w:t>
      </w:r>
      <w:r w:rsidR="009100CE">
        <w:rPr>
          <w:rFonts w:asciiTheme="minorHAnsi" w:hAnsiTheme="minorHAnsi" w:cs="Sakkal Majalla"/>
          <w:b/>
          <w:bCs/>
          <w:color w:val="000000"/>
          <w:sz w:val="16"/>
          <w:szCs w:val="16"/>
          <w:lang w:val="hy-AM"/>
        </w:rPr>
        <w:t>750000</w:t>
      </w:r>
      <w:r w:rsidRPr="00633977">
        <w:rPr>
          <w:rFonts w:ascii="Sakkal Majalla" w:hAnsi="Sakkal Majalla" w:cs="Sakkal Majalla"/>
          <w:b/>
          <w:bCs/>
          <w:color w:val="000000"/>
          <w:sz w:val="16"/>
          <w:szCs w:val="16"/>
        </w:rPr>
        <w:t xml:space="preserve"> </w:t>
      </w:r>
      <w:r w:rsidRPr="00633977">
        <w:rPr>
          <w:rFonts w:ascii="Cambria" w:hAnsi="Cambria" w:cs="Cambria"/>
          <w:b/>
          <w:bCs/>
          <w:color w:val="000000"/>
          <w:sz w:val="16"/>
          <w:szCs w:val="16"/>
        </w:rPr>
        <w:t>драмов</w:t>
      </w:r>
      <w:r w:rsidRPr="00633977">
        <w:rPr>
          <w:rFonts w:ascii="Sakkal Majalla" w:hAnsi="Sakkal Majalla" w:cs="Sakkal Majalla"/>
          <w:b/>
          <w:bCs/>
          <w:color w:val="000000"/>
          <w:sz w:val="16"/>
          <w:szCs w:val="16"/>
        </w:rPr>
        <w:t>.</w:t>
      </w:r>
    </w:p>
    <w:p w14:paraId="684AF11B" w14:textId="77777777" w:rsidR="00307DE4" w:rsidRDefault="00307DE4" w:rsidP="008178CA">
      <w:pPr>
        <w:pStyle w:val="FootnoteText"/>
        <w:jc w:val="both"/>
        <w:rPr>
          <w:rFonts w:asciiTheme="minorHAnsi" w:hAnsiTheme="minorHAnsi"/>
          <w:lang w:val="hy-AM"/>
        </w:rPr>
      </w:pPr>
    </w:p>
    <w:p w14:paraId="0DA56DE8" w14:textId="77777777" w:rsidR="00307DE4" w:rsidRDefault="00307DE4" w:rsidP="008178CA">
      <w:pPr>
        <w:pStyle w:val="FootnoteText"/>
        <w:jc w:val="both"/>
        <w:rPr>
          <w:rFonts w:asciiTheme="minorHAnsi" w:hAnsiTheme="minorHAnsi"/>
          <w:lang w:val="hy-AM"/>
        </w:rPr>
      </w:pPr>
    </w:p>
    <w:p w14:paraId="21B43366" w14:textId="75F6B2A4"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5"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E52E80"/>
    <w:multiLevelType w:val="multilevel"/>
    <w:tmpl w:val="1B04B730"/>
    <w:numStyleLink w:val="RSBullets"/>
  </w:abstractNum>
  <w:abstractNum w:abstractNumId="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11"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12"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1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06086944">
    <w:abstractNumId w:val="7"/>
  </w:num>
  <w:num w:numId="2" w16cid:durableId="412820631">
    <w:abstractNumId w:val="3"/>
  </w:num>
  <w:num w:numId="3" w16cid:durableId="2066560455">
    <w:abstractNumId w:val="2"/>
  </w:num>
  <w:num w:numId="4" w16cid:durableId="2047410290">
    <w:abstractNumId w:val="0"/>
  </w:num>
  <w:num w:numId="5" w16cid:durableId="644359137">
    <w:abstractNumId w:val="6"/>
  </w:num>
  <w:num w:numId="6" w16cid:durableId="1335184973">
    <w:abstractNumId w:val="15"/>
  </w:num>
  <w:num w:numId="7" w16cid:durableId="185487216">
    <w:abstractNumId w:val="14"/>
  </w:num>
  <w:num w:numId="8" w16cid:durableId="1117748611">
    <w:abstractNumId w:val="13"/>
  </w:num>
  <w:num w:numId="9" w16cid:durableId="103817440">
    <w:abstractNumId w:val="16"/>
  </w:num>
  <w:num w:numId="10" w16cid:durableId="1179077506">
    <w:abstractNumId w:val="10"/>
  </w:num>
  <w:num w:numId="11" w16cid:durableId="546382782">
    <w:abstractNumId w:val="9"/>
  </w:num>
  <w:num w:numId="12" w16cid:durableId="474564424">
    <w:abstractNumId w:val="5"/>
  </w:num>
  <w:num w:numId="13" w16cid:durableId="1316453186">
    <w:abstractNumId w:val="4"/>
  </w:num>
  <w:num w:numId="14" w16cid:durableId="1934509500">
    <w:abstractNumId w:val="12"/>
  </w:num>
  <w:num w:numId="15" w16cid:durableId="1915123084">
    <w:abstractNumId w:val="8"/>
  </w:num>
  <w:num w:numId="16" w16cid:durableId="242296832">
    <w:abstractNumId w:val="11"/>
  </w:num>
  <w:num w:numId="17" w16cid:durableId="909270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57B"/>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511"/>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3FB"/>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88D"/>
    <w:rsid w:val="0030690E"/>
    <w:rsid w:val="00306C33"/>
    <w:rsid w:val="00307DE4"/>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33F"/>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34D"/>
    <w:rsid w:val="003B644B"/>
    <w:rsid w:val="003B6791"/>
    <w:rsid w:val="003B681E"/>
    <w:rsid w:val="003B6B6A"/>
    <w:rsid w:val="003B6DD6"/>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2E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B77FB"/>
    <w:rsid w:val="005C0103"/>
    <w:rsid w:val="005C053A"/>
    <w:rsid w:val="005C0666"/>
    <w:rsid w:val="005C0D39"/>
    <w:rsid w:val="005C1BF7"/>
    <w:rsid w:val="005C1C00"/>
    <w:rsid w:val="005C1C99"/>
    <w:rsid w:val="005C4C12"/>
    <w:rsid w:val="005C6159"/>
    <w:rsid w:val="005D00A5"/>
    <w:rsid w:val="005D00D6"/>
    <w:rsid w:val="005D0147"/>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4CF3"/>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977"/>
    <w:rsid w:val="00633E1E"/>
    <w:rsid w:val="006345A9"/>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3535"/>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2D6"/>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0CE"/>
    <w:rsid w:val="0091042F"/>
    <w:rsid w:val="0091064F"/>
    <w:rsid w:val="00910938"/>
    <w:rsid w:val="00910A15"/>
    <w:rsid w:val="00910F71"/>
    <w:rsid w:val="009112AD"/>
    <w:rsid w:val="009114A5"/>
    <w:rsid w:val="00911F57"/>
    <w:rsid w:val="009123CA"/>
    <w:rsid w:val="00912637"/>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09F"/>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18E"/>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277"/>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86E0D"/>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57F75"/>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5B2D"/>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0C8C"/>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378"/>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4C45"/>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2DF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067B"/>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1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1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1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1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12"/>
      </w:numPr>
    </w:pPr>
  </w:style>
  <w:style w:type="numbering" w:styleId="1ai">
    <w:name w:val="Outline List 1"/>
    <w:basedOn w:val="NoList"/>
    <w:uiPriority w:val="99"/>
    <w:unhideWhenUsed/>
    <w:rsid w:val="000622B9"/>
    <w:pPr>
      <w:numPr>
        <w:numId w:val="1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1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1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16"/>
      </w:numPr>
      <w:tabs>
        <w:tab w:val="left" w:pos="1276"/>
        <w:tab w:val="left" w:pos="1701"/>
      </w:tabs>
    </w:pPr>
  </w:style>
  <w:style w:type="numbering" w:customStyle="1" w:styleId="StruckturingA">
    <w:name w:val="Struckturing A"/>
    <w:uiPriority w:val="99"/>
    <w:rsid w:val="000622B9"/>
    <w:pPr>
      <w:numPr>
        <w:numId w:val="1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edita.simon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3157</TotalTime>
  <Pages>1</Pages>
  <Words>27122</Words>
  <Characters>154596</Characters>
  <Application>Microsoft Office Word</Application>
  <DocSecurity>0</DocSecurity>
  <Lines>1288</Lines>
  <Paragraphs>362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181356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1850</cp:revision>
  <cp:lastPrinted>2018-02-16T07:12:00Z</cp:lastPrinted>
  <dcterms:created xsi:type="dcterms:W3CDTF">2019-10-28T07:04:00Z</dcterms:created>
  <dcterms:modified xsi:type="dcterms:W3CDTF">2025-12-30T07:16:00Z</dcterms:modified>
</cp:coreProperties>
</file>